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4CBA" w14:textId="6FAAF920" w:rsidR="00B70BAE" w:rsidRDefault="00B70BAE" w:rsidP="00B70BAE">
      <w:pPr>
        <w:pStyle w:val="Style6"/>
        <w:widowControl/>
        <w:spacing w:before="50" w:line="240" w:lineRule="auto"/>
        <w:ind w:left="3089"/>
        <w:jc w:val="right"/>
        <w:rPr>
          <w:rStyle w:val="FontStyle30"/>
          <w:rFonts w:ascii="Times New Roman" w:hAnsi="Times New Roman"/>
          <w:color w:val="000000" w:themeColor="text1"/>
          <w:sz w:val="24"/>
        </w:rPr>
      </w:pPr>
      <w:bookmarkStart w:id="0" w:name="_Hlk72498958"/>
      <w:r>
        <w:rPr>
          <w:rStyle w:val="FontStyle30"/>
          <w:rFonts w:ascii="Times New Roman" w:hAnsi="Times New Roman"/>
          <w:color w:val="000000" w:themeColor="text1"/>
          <w:sz w:val="24"/>
        </w:rPr>
        <w:t xml:space="preserve">Anexa </w:t>
      </w:r>
      <w:r w:rsidR="007A6AD6">
        <w:rPr>
          <w:rStyle w:val="FontStyle30"/>
          <w:rFonts w:ascii="Times New Roman" w:hAnsi="Times New Roman"/>
          <w:color w:val="000000" w:themeColor="text1"/>
          <w:sz w:val="24"/>
        </w:rPr>
        <w:t>8</w:t>
      </w:r>
    </w:p>
    <w:p w14:paraId="77039039" w14:textId="77777777" w:rsidR="00B70BAE" w:rsidRDefault="00B70BAE" w:rsidP="00B70BAE">
      <w:pPr>
        <w:pStyle w:val="Style6"/>
        <w:widowControl/>
        <w:spacing w:before="50" w:line="240" w:lineRule="auto"/>
        <w:ind w:left="3089"/>
        <w:rPr>
          <w:rStyle w:val="FontStyle30"/>
          <w:rFonts w:ascii="Times New Roman" w:hAnsi="Times New Roman"/>
          <w:color w:val="000000" w:themeColor="text1"/>
          <w:sz w:val="24"/>
        </w:rPr>
      </w:pPr>
    </w:p>
    <w:p w14:paraId="21DE5B0C" w14:textId="77777777" w:rsidR="00B70BAE" w:rsidRDefault="00B70BAE" w:rsidP="008C14C0">
      <w:pPr>
        <w:pStyle w:val="Style6"/>
        <w:widowControl/>
        <w:spacing w:before="50" w:line="240" w:lineRule="auto"/>
        <w:ind w:left="3089"/>
        <w:jc w:val="both"/>
        <w:rPr>
          <w:rStyle w:val="FontStyle30"/>
          <w:rFonts w:ascii="Times New Roman" w:hAnsi="Times New Roman"/>
          <w:color w:val="000000" w:themeColor="text1"/>
          <w:sz w:val="24"/>
        </w:rPr>
      </w:pPr>
    </w:p>
    <w:p w14:paraId="2E91113E" w14:textId="5F8C3BC8" w:rsidR="008C14C0" w:rsidRPr="00C3470C" w:rsidRDefault="008C14C0" w:rsidP="008C14C0">
      <w:pPr>
        <w:pStyle w:val="Style6"/>
        <w:widowControl/>
        <w:spacing w:before="50" w:line="240" w:lineRule="auto"/>
        <w:ind w:left="3089"/>
        <w:jc w:val="both"/>
        <w:rPr>
          <w:rStyle w:val="FontStyle30"/>
          <w:rFonts w:ascii="Times New Roman" w:hAnsi="Times New Roman"/>
          <w:color w:val="000000" w:themeColor="text1"/>
          <w:sz w:val="24"/>
        </w:rPr>
      </w:pPr>
      <w:r w:rsidRPr="00C3470C">
        <w:rPr>
          <w:rStyle w:val="FontStyle30"/>
          <w:rFonts w:ascii="Times New Roman" w:hAnsi="Times New Roman"/>
          <w:color w:val="000000" w:themeColor="text1"/>
          <w:sz w:val="24"/>
        </w:rPr>
        <w:t>CONTRACT DE FINANŢARE</w:t>
      </w:r>
    </w:p>
    <w:p w14:paraId="0E4F4ED1" w14:textId="77777777" w:rsidR="008C14C0" w:rsidRPr="00C3470C" w:rsidRDefault="008C14C0" w:rsidP="008C14C0">
      <w:pPr>
        <w:pStyle w:val="Style6"/>
        <w:widowControl/>
        <w:spacing w:before="50" w:line="240" w:lineRule="auto"/>
        <w:ind w:left="3089"/>
        <w:jc w:val="both"/>
        <w:rPr>
          <w:rStyle w:val="FontStyle30"/>
          <w:rFonts w:ascii="Times New Roman" w:hAnsi="Times New Roman"/>
          <w:sz w:val="24"/>
        </w:rPr>
      </w:pPr>
    </w:p>
    <w:bookmarkEnd w:id="0"/>
    <w:p w14:paraId="138F72DB" w14:textId="77777777" w:rsidR="008C14C0" w:rsidRPr="00C3470C" w:rsidRDefault="008C14C0" w:rsidP="008C14C0">
      <w:pPr>
        <w:pStyle w:val="Style6"/>
        <w:widowControl/>
        <w:spacing w:line="240" w:lineRule="exact"/>
        <w:jc w:val="both"/>
      </w:pPr>
    </w:p>
    <w:p w14:paraId="0136079D" w14:textId="77777777" w:rsidR="008C14C0" w:rsidRPr="00C3470C" w:rsidRDefault="008C14C0" w:rsidP="008C14C0">
      <w:pPr>
        <w:pStyle w:val="Style6"/>
        <w:widowControl/>
        <w:spacing w:line="240" w:lineRule="exact"/>
        <w:jc w:val="both"/>
      </w:pPr>
    </w:p>
    <w:p w14:paraId="10CED387" w14:textId="77777777" w:rsidR="008C14C0" w:rsidRPr="00C3470C" w:rsidRDefault="008C14C0" w:rsidP="008C14C0">
      <w:pPr>
        <w:pStyle w:val="Style6"/>
        <w:widowControl/>
        <w:spacing w:before="24" w:line="240" w:lineRule="auto"/>
        <w:jc w:val="both"/>
        <w:rPr>
          <w:rStyle w:val="FontStyle30"/>
          <w:rFonts w:ascii="Times New Roman" w:hAnsi="Times New Roman"/>
          <w:sz w:val="24"/>
        </w:rPr>
      </w:pPr>
      <w:r w:rsidRPr="00C3470C">
        <w:rPr>
          <w:rStyle w:val="FontStyle28"/>
          <w:rFonts w:eastAsia="Calibri"/>
          <w:sz w:val="24"/>
        </w:rPr>
        <w:t xml:space="preserve">1. </w:t>
      </w:r>
      <w:proofErr w:type="spellStart"/>
      <w:r w:rsidRPr="00C3470C">
        <w:rPr>
          <w:rStyle w:val="FontStyle30"/>
          <w:rFonts w:ascii="Times New Roman" w:hAnsi="Times New Roman"/>
          <w:sz w:val="24"/>
        </w:rPr>
        <w:t>Părţile</w:t>
      </w:r>
      <w:proofErr w:type="spellEnd"/>
    </w:p>
    <w:p w14:paraId="69958C14" w14:textId="77777777" w:rsidR="008C14C0" w:rsidRPr="00C3470C" w:rsidRDefault="008C14C0" w:rsidP="008C14C0">
      <w:pPr>
        <w:pStyle w:val="Style6"/>
        <w:widowControl/>
        <w:spacing w:line="240" w:lineRule="exact"/>
        <w:jc w:val="both"/>
      </w:pPr>
    </w:p>
    <w:p w14:paraId="292BBCC9" w14:textId="77777777" w:rsidR="008C14C0" w:rsidRPr="00C3470C" w:rsidRDefault="008C14C0" w:rsidP="008C14C0">
      <w:pPr>
        <w:pStyle w:val="Style13"/>
        <w:widowControl/>
        <w:spacing w:before="84" w:line="240" w:lineRule="auto"/>
        <w:ind w:firstLine="0"/>
        <w:jc w:val="both"/>
        <w:rPr>
          <w:rStyle w:val="FontStyle30"/>
          <w:rFonts w:ascii="Times New Roman" w:hAnsi="Times New Roman"/>
          <w:sz w:val="24"/>
        </w:rPr>
      </w:pPr>
      <w:r w:rsidRPr="00C3470C">
        <w:rPr>
          <w:rStyle w:val="FontStyle30"/>
          <w:rFonts w:ascii="Times New Roman" w:hAnsi="Times New Roman"/>
          <w:sz w:val="24"/>
        </w:rPr>
        <w:t xml:space="preserve">Ministerul Investițiilor și Proiectelor Europene în calitate de Autoritate de Management Programul Operațional Competitivitate 2014-2020, cu sediul în str. .........................., nr......., localitatea...................., județul..................., România, cod poștal............., telefon..............., fax..............., poștă electronică:.........................., cod fiscal....................., reprezentat de domnul ...................., în calitate de ministru al.., denumit în cele ce urmează </w:t>
      </w:r>
      <w:r w:rsidRPr="00C3470C">
        <w:rPr>
          <w:rStyle w:val="FontStyle30"/>
          <w:rFonts w:ascii="Times New Roman" w:hAnsi="Times New Roman"/>
          <w:bCs/>
          <w:color w:val="000000" w:themeColor="text1"/>
          <w:sz w:val="24"/>
        </w:rPr>
        <w:t>AM POC</w:t>
      </w:r>
    </w:p>
    <w:p w14:paraId="0DF64131" w14:textId="77777777" w:rsidR="008C14C0" w:rsidRPr="00C3470C" w:rsidRDefault="008C14C0" w:rsidP="008C14C0">
      <w:pPr>
        <w:pStyle w:val="Style13"/>
        <w:widowControl/>
        <w:spacing w:before="84" w:line="240" w:lineRule="auto"/>
        <w:ind w:firstLine="0"/>
        <w:jc w:val="both"/>
        <w:rPr>
          <w:rStyle w:val="FontStyle30"/>
          <w:rFonts w:ascii="Times New Roman" w:hAnsi="Times New Roman"/>
          <w:sz w:val="24"/>
        </w:rPr>
      </w:pPr>
    </w:p>
    <w:p w14:paraId="3B2FA3EE" w14:textId="77777777" w:rsidR="008C14C0" w:rsidRPr="00C3470C" w:rsidRDefault="008C14C0" w:rsidP="008C14C0">
      <w:pPr>
        <w:pStyle w:val="Style13"/>
        <w:widowControl/>
        <w:spacing w:before="84" w:line="240" w:lineRule="auto"/>
        <w:ind w:firstLine="0"/>
        <w:jc w:val="both"/>
        <w:rPr>
          <w:rStyle w:val="FontStyle31"/>
          <w:rFonts w:ascii="Times New Roman" w:hAnsi="Times New Roman"/>
          <w:b/>
          <w:sz w:val="24"/>
        </w:rPr>
      </w:pPr>
      <w:proofErr w:type="spellStart"/>
      <w:r w:rsidRPr="00C3470C">
        <w:rPr>
          <w:rStyle w:val="FontStyle31"/>
          <w:rFonts w:ascii="Times New Roman" w:hAnsi="Times New Roman"/>
          <w:b/>
          <w:sz w:val="24"/>
        </w:rPr>
        <w:t>şi</w:t>
      </w:r>
      <w:proofErr w:type="spellEnd"/>
    </w:p>
    <w:p w14:paraId="2DB0C4F8" w14:textId="77777777" w:rsidR="008C14C0" w:rsidRPr="00C3470C" w:rsidRDefault="008C14C0" w:rsidP="008C14C0">
      <w:pPr>
        <w:pStyle w:val="Style6"/>
        <w:widowControl/>
        <w:tabs>
          <w:tab w:val="left" w:leader="dot" w:pos="6221"/>
        </w:tabs>
        <w:spacing w:before="209"/>
        <w:jc w:val="both"/>
        <w:rPr>
          <w:rStyle w:val="FontStyle30"/>
          <w:rFonts w:ascii="Times New Roman" w:hAnsi="Times New Roman"/>
          <w:sz w:val="24"/>
        </w:rPr>
      </w:pPr>
    </w:p>
    <w:p w14:paraId="718119F5" w14:textId="77777777" w:rsidR="008C14C0" w:rsidRPr="00C3470C" w:rsidRDefault="008C14C0" w:rsidP="008C14C0">
      <w:pPr>
        <w:pStyle w:val="Style6"/>
        <w:widowControl/>
        <w:tabs>
          <w:tab w:val="left" w:leader="dot" w:pos="6221"/>
        </w:tabs>
        <w:jc w:val="left"/>
        <w:rPr>
          <w:rStyle w:val="FontStyle30"/>
          <w:rFonts w:ascii="Times New Roman" w:hAnsi="Times New Roman"/>
          <w:sz w:val="24"/>
        </w:rPr>
      </w:pPr>
      <w:r w:rsidRPr="00C3470C">
        <w:rPr>
          <w:rStyle w:val="FontStyle30"/>
          <w:rFonts w:ascii="Times New Roman" w:hAnsi="Times New Roman"/>
          <w:sz w:val="24"/>
        </w:rPr>
        <w:t>[Persoana juridică]</w:t>
      </w:r>
      <w:r w:rsidRPr="00C3470C">
        <w:rPr>
          <w:rStyle w:val="FontStyle30"/>
          <w:rFonts w:ascii="Times New Roman" w:hAnsi="Times New Roman"/>
          <w:sz w:val="24"/>
        </w:rPr>
        <w:tab/>
        <w:t>, cod de identificare fiscală</w:t>
      </w:r>
    </w:p>
    <w:p w14:paraId="00CDD13B" w14:textId="77777777" w:rsidR="008C14C0" w:rsidRPr="00C3470C" w:rsidRDefault="008C14C0" w:rsidP="008C14C0">
      <w:pPr>
        <w:pStyle w:val="Style6"/>
        <w:widowControl/>
        <w:tabs>
          <w:tab w:val="left" w:leader="dot" w:pos="1087"/>
          <w:tab w:val="left" w:leader="dot" w:pos="4565"/>
          <w:tab w:val="left" w:leader="dot" w:pos="6156"/>
          <w:tab w:val="left" w:leader="dot" w:pos="6617"/>
          <w:tab w:val="left" w:leader="dot" w:pos="7337"/>
        </w:tabs>
        <w:jc w:val="left"/>
        <w:rPr>
          <w:rStyle w:val="FontStyle30"/>
          <w:rFonts w:ascii="Times New Roman" w:hAnsi="Times New Roman"/>
          <w:sz w:val="24"/>
        </w:rPr>
      </w:pPr>
      <w:r w:rsidRPr="00C3470C">
        <w:rPr>
          <w:rStyle w:val="FontStyle30"/>
          <w:rFonts w:ascii="Times New Roman" w:hAnsi="Times New Roman"/>
          <w:sz w:val="24"/>
        </w:rPr>
        <w:tab/>
        <w:t xml:space="preserve">, înregistrată la </w:t>
      </w:r>
      <w:r w:rsidRPr="00C3470C">
        <w:rPr>
          <w:rStyle w:val="FontStyle30"/>
          <w:rFonts w:ascii="Times New Roman" w:hAnsi="Times New Roman"/>
          <w:sz w:val="24"/>
        </w:rPr>
        <w:tab/>
        <w:t xml:space="preserve"> sub   nr</w:t>
      </w:r>
      <w:r w:rsidRPr="00C3470C">
        <w:rPr>
          <w:rStyle w:val="FontStyle30"/>
          <w:rFonts w:ascii="Times New Roman" w:hAnsi="Times New Roman"/>
          <w:sz w:val="24"/>
        </w:rPr>
        <w:tab/>
        <w:t>/</w:t>
      </w:r>
      <w:r w:rsidRPr="00C3470C">
        <w:rPr>
          <w:rStyle w:val="FontStyle30"/>
          <w:rFonts w:ascii="Times New Roman" w:hAnsi="Times New Roman"/>
          <w:sz w:val="24"/>
        </w:rPr>
        <w:tab/>
        <w:t>/</w:t>
      </w:r>
      <w:r w:rsidRPr="00C3470C">
        <w:rPr>
          <w:rStyle w:val="FontStyle30"/>
          <w:rFonts w:ascii="Times New Roman" w:hAnsi="Times New Roman"/>
          <w:sz w:val="24"/>
        </w:rPr>
        <w:tab/>
        <w:t>,   cu sediul în</w:t>
      </w:r>
    </w:p>
    <w:p w14:paraId="72E07668" w14:textId="77777777" w:rsidR="008C14C0" w:rsidRPr="00C3470C" w:rsidRDefault="008C14C0" w:rsidP="008C14C0">
      <w:pPr>
        <w:pStyle w:val="Style6"/>
        <w:widowControl/>
        <w:tabs>
          <w:tab w:val="left" w:leader="dot" w:pos="4003"/>
          <w:tab w:val="left" w:leader="dot" w:pos="8035"/>
          <w:tab w:val="left" w:leader="dot" w:pos="9065"/>
        </w:tabs>
        <w:jc w:val="left"/>
        <w:rPr>
          <w:rStyle w:val="FontStyle30"/>
          <w:rFonts w:ascii="Times New Roman" w:hAnsi="Times New Roman"/>
          <w:sz w:val="24"/>
        </w:rPr>
      </w:pPr>
      <w:r w:rsidRPr="00C3470C">
        <w:rPr>
          <w:rStyle w:val="FontStyle30"/>
          <w:rFonts w:ascii="Times New Roman" w:hAnsi="Times New Roman"/>
          <w:sz w:val="24"/>
        </w:rPr>
        <w:t>localitatea</w:t>
      </w: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str</w:t>
      </w:r>
      <w:proofErr w:type="spellEnd"/>
      <w:r w:rsidRPr="00C3470C">
        <w:rPr>
          <w:rStyle w:val="FontStyle30"/>
          <w:rFonts w:ascii="Times New Roman" w:hAnsi="Times New Roman"/>
          <w:sz w:val="24"/>
        </w:rPr>
        <w:tab/>
        <w:t>nr</w:t>
      </w:r>
      <w:r w:rsidRPr="00C3470C">
        <w:rPr>
          <w:rStyle w:val="FontStyle30"/>
          <w:rFonts w:ascii="Times New Roman" w:hAnsi="Times New Roman"/>
          <w:sz w:val="24"/>
        </w:rPr>
        <w:tab/>
      </w:r>
    </w:p>
    <w:p w14:paraId="282B79E8" w14:textId="77777777" w:rsidR="008C14C0" w:rsidRPr="00C3470C" w:rsidRDefault="008C14C0" w:rsidP="008C14C0">
      <w:pPr>
        <w:pStyle w:val="Style6"/>
        <w:widowControl/>
        <w:tabs>
          <w:tab w:val="left" w:leader="dot" w:pos="4212"/>
          <w:tab w:val="left" w:leader="dot" w:pos="8446"/>
        </w:tabs>
        <w:jc w:val="left"/>
        <w:rPr>
          <w:rStyle w:val="FontStyle30"/>
          <w:rFonts w:ascii="Times New Roman" w:hAnsi="Times New Roman"/>
          <w:sz w:val="24"/>
        </w:rPr>
      </w:pPr>
      <w:r w:rsidRPr="00C3470C">
        <w:rPr>
          <w:rStyle w:val="FontStyle30"/>
          <w:rFonts w:ascii="Times New Roman" w:hAnsi="Times New Roman"/>
          <w:sz w:val="24"/>
        </w:rPr>
        <w:t>sector/</w:t>
      </w:r>
      <w:proofErr w:type="spellStart"/>
      <w:r w:rsidRPr="00C3470C">
        <w:rPr>
          <w:rStyle w:val="FontStyle30"/>
          <w:rFonts w:ascii="Times New Roman" w:hAnsi="Times New Roman"/>
          <w:sz w:val="24"/>
        </w:rPr>
        <w:t>judeţul</w:t>
      </w:r>
      <w:proofErr w:type="spellEnd"/>
      <w:r w:rsidRPr="00C3470C">
        <w:rPr>
          <w:rStyle w:val="FontStyle30"/>
          <w:rFonts w:ascii="Times New Roman" w:hAnsi="Times New Roman"/>
          <w:sz w:val="24"/>
        </w:rPr>
        <w:t xml:space="preserve">    </w:t>
      </w:r>
      <w:r w:rsidRPr="00C3470C">
        <w:rPr>
          <w:rStyle w:val="FontStyle30"/>
          <w:rFonts w:ascii="Times New Roman" w:hAnsi="Times New Roman"/>
          <w:sz w:val="24"/>
        </w:rPr>
        <w:tab/>
        <w:t xml:space="preserve">    România,   telefon    </w:t>
      </w:r>
      <w:r w:rsidRPr="00C3470C">
        <w:rPr>
          <w:rStyle w:val="FontStyle30"/>
          <w:rFonts w:ascii="Times New Roman" w:hAnsi="Times New Roman"/>
          <w:sz w:val="24"/>
        </w:rPr>
        <w:tab/>
        <w:t xml:space="preserve">    fax</w:t>
      </w:r>
    </w:p>
    <w:p w14:paraId="26F07D8B" w14:textId="77777777" w:rsidR="008C14C0" w:rsidRPr="00C3470C" w:rsidRDefault="008C14C0" w:rsidP="008C14C0">
      <w:pPr>
        <w:pStyle w:val="Style6"/>
        <w:widowControl/>
        <w:tabs>
          <w:tab w:val="left" w:leader="dot" w:pos="1397"/>
          <w:tab w:val="left" w:leader="dot" w:pos="6624"/>
        </w:tabs>
        <w:jc w:val="left"/>
        <w:rPr>
          <w:rStyle w:val="FontStyle30"/>
          <w:rFonts w:ascii="Times New Roman" w:hAnsi="Times New Roman"/>
          <w:sz w:val="24"/>
        </w:rPr>
      </w:pP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poştă</w:t>
      </w:r>
      <w:proofErr w:type="spellEnd"/>
      <w:r w:rsidRPr="00C3470C">
        <w:rPr>
          <w:rStyle w:val="FontStyle30"/>
          <w:rFonts w:ascii="Times New Roman" w:hAnsi="Times New Roman"/>
          <w:sz w:val="24"/>
        </w:rPr>
        <w:t xml:space="preserve"> electronică</w:t>
      </w:r>
      <w:r w:rsidRPr="00C3470C">
        <w:rPr>
          <w:rStyle w:val="FontStyle30"/>
          <w:rFonts w:ascii="Times New Roman" w:hAnsi="Times New Roman"/>
          <w:sz w:val="24"/>
        </w:rPr>
        <w:tab/>
        <w:t>reprezentată legal prin</w:t>
      </w:r>
    </w:p>
    <w:p w14:paraId="730D032D" w14:textId="77777777" w:rsidR="008C14C0" w:rsidRPr="00C3470C" w:rsidRDefault="008C14C0" w:rsidP="008C14C0">
      <w:pPr>
        <w:pStyle w:val="Style6"/>
        <w:widowControl/>
        <w:tabs>
          <w:tab w:val="left" w:leader="dot" w:pos="3283"/>
          <w:tab w:val="left" w:leader="dot" w:pos="8935"/>
        </w:tabs>
        <w:jc w:val="left"/>
        <w:rPr>
          <w:rStyle w:val="FontStyle30"/>
          <w:rFonts w:ascii="Times New Roman" w:hAnsi="Times New Roman"/>
          <w:sz w:val="24"/>
        </w:rPr>
      </w:pPr>
      <w:r w:rsidRPr="00C3470C">
        <w:rPr>
          <w:rStyle w:val="FontStyle30"/>
          <w:rFonts w:ascii="Times New Roman" w:hAnsi="Times New Roman"/>
          <w:sz w:val="24"/>
        </w:rPr>
        <w:tab/>
        <w:t>(</w:t>
      </w:r>
      <w:proofErr w:type="spellStart"/>
      <w:r w:rsidRPr="00C3470C">
        <w:rPr>
          <w:rStyle w:val="FontStyle30"/>
          <w:rFonts w:ascii="Times New Roman" w:hAnsi="Times New Roman"/>
          <w:sz w:val="24"/>
        </w:rPr>
        <w:t>funcţia</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deţinută</w:t>
      </w:r>
      <w:proofErr w:type="spellEnd"/>
      <w:r w:rsidRPr="00C3470C">
        <w:rPr>
          <w:rStyle w:val="FontStyle30"/>
          <w:rFonts w:ascii="Times New Roman" w:hAnsi="Times New Roman"/>
          <w:sz w:val="24"/>
        </w:rPr>
        <w:tab/>
        <w:t>),</w:t>
      </w:r>
    </w:p>
    <w:p w14:paraId="553FD2B4" w14:textId="77777777" w:rsidR="008C14C0" w:rsidRPr="00C3470C" w:rsidRDefault="008C14C0" w:rsidP="008C14C0">
      <w:pPr>
        <w:pStyle w:val="Style6"/>
        <w:widowControl/>
        <w:tabs>
          <w:tab w:val="left" w:leader="dot" w:pos="5148"/>
        </w:tabs>
        <w:jc w:val="left"/>
        <w:rPr>
          <w:rStyle w:val="FontStyle30"/>
          <w:rFonts w:ascii="Times New Roman" w:hAnsi="Times New Roman"/>
          <w:sz w:val="24"/>
        </w:rPr>
      </w:pPr>
      <w:r w:rsidRPr="00C3470C">
        <w:rPr>
          <w:rStyle w:val="FontStyle30"/>
          <w:rFonts w:ascii="Times New Roman" w:hAnsi="Times New Roman"/>
          <w:sz w:val="24"/>
        </w:rPr>
        <w:t>identificat prin</w:t>
      </w:r>
      <w:r w:rsidRPr="00C3470C">
        <w:rPr>
          <w:rStyle w:val="FontStyle30"/>
          <w:rFonts w:ascii="Times New Roman" w:hAnsi="Times New Roman"/>
          <w:sz w:val="24"/>
        </w:rPr>
        <w:tab/>
        <w:t xml:space="preserve">în calitate de Beneficiar al </w:t>
      </w:r>
      <w:proofErr w:type="spellStart"/>
      <w:r w:rsidRPr="00C3470C">
        <w:rPr>
          <w:rStyle w:val="FontStyle30"/>
          <w:rFonts w:ascii="Times New Roman" w:hAnsi="Times New Roman"/>
          <w:sz w:val="24"/>
        </w:rPr>
        <w:t>finanţării</w:t>
      </w:r>
      <w:proofErr w:type="spellEnd"/>
      <w:r w:rsidRPr="00C3470C">
        <w:rPr>
          <w:rStyle w:val="FontStyle30"/>
          <w:rFonts w:ascii="Times New Roman" w:hAnsi="Times New Roman"/>
          <w:sz w:val="24"/>
        </w:rPr>
        <w:t>,</w:t>
      </w:r>
    </w:p>
    <w:p w14:paraId="0C8318E3" w14:textId="77777777" w:rsidR="008C14C0" w:rsidRPr="00C3470C" w:rsidRDefault="008C14C0" w:rsidP="008C14C0">
      <w:pPr>
        <w:pStyle w:val="Style6"/>
        <w:widowControl/>
        <w:spacing w:line="240" w:lineRule="exact"/>
        <w:jc w:val="left"/>
      </w:pPr>
    </w:p>
    <w:p w14:paraId="1C5E799C" w14:textId="77777777" w:rsidR="008C14C0" w:rsidRPr="00C3470C" w:rsidRDefault="008C14C0" w:rsidP="008C14C0">
      <w:pPr>
        <w:pStyle w:val="Style6"/>
        <w:widowControl/>
        <w:spacing w:before="26" w:line="240" w:lineRule="auto"/>
        <w:jc w:val="both"/>
        <w:rPr>
          <w:rStyle w:val="FontStyle30"/>
          <w:rFonts w:ascii="Times New Roman" w:hAnsi="Times New Roman"/>
          <w:sz w:val="24"/>
        </w:rPr>
      </w:pPr>
      <w:r w:rsidRPr="00C3470C">
        <w:rPr>
          <w:rStyle w:val="FontStyle30"/>
          <w:rFonts w:ascii="Times New Roman" w:hAnsi="Times New Roman"/>
          <w:sz w:val="24"/>
        </w:rPr>
        <w:t xml:space="preserve">au convenit încheierea prezentului Contract de </w:t>
      </w:r>
      <w:proofErr w:type="spellStart"/>
      <w:r w:rsidRPr="00C3470C">
        <w:rPr>
          <w:rStyle w:val="FontStyle30"/>
          <w:rFonts w:ascii="Times New Roman" w:hAnsi="Times New Roman"/>
          <w:sz w:val="24"/>
        </w:rPr>
        <w:t>Finanţare</w:t>
      </w:r>
      <w:proofErr w:type="spellEnd"/>
      <w:r w:rsidRPr="00C3470C">
        <w:rPr>
          <w:rStyle w:val="FontStyle30"/>
          <w:rFonts w:ascii="Times New Roman" w:hAnsi="Times New Roman"/>
          <w:sz w:val="24"/>
        </w:rPr>
        <w:t xml:space="preserve">, în următoarele </w:t>
      </w:r>
      <w:proofErr w:type="spellStart"/>
      <w:r w:rsidRPr="00C3470C">
        <w:rPr>
          <w:rStyle w:val="FontStyle30"/>
          <w:rFonts w:ascii="Times New Roman" w:hAnsi="Times New Roman"/>
          <w:sz w:val="24"/>
        </w:rPr>
        <w:t>condiţii</w:t>
      </w:r>
      <w:proofErr w:type="spellEnd"/>
      <w:r w:rsidRPr="00C3470C">
        <w:rPr>
          <w:rStyle w:val="FontStyle30"/>
          <w:rFonts w:ascii="Times New Roman" w:hAnsi="Times New Roman"/>
          <w:sz w:val="24"/>
        </w:rPr>
        <w:t>:</w:t>
      </w:r>
    </w:p>
    <w:p w14:paraId="6F6C1189" w14:textId="77777777" w:rsidR="008C14C0" w:rsidRPr="00C3470C" w:rsidRDefault="008C14C0" w:rsidP="008C14C0">
      <w:pPr>
        <w:pStyle w:val="Style6"/>
        <w:widowControl/>
        <w:spacing w:line="240" w:lineRule="exact"/>
        <w:jc w:val="both"/>
      </w:pPr>
    </w:p>
    <w:p w14:paraId="1FE9B9FF" w14:textId="77777777" w:rsidR="008C14C0" w:rsidRPr="00C3470C" w:rsidRDefault="008C14C0" w:rsidP="008C14C0">
      <w:pPr>
        <w:pStyle w:val="Style6"/>
        <w:widowControl/>
        <w:spacing w:line="240" w:lineRule="exact"/>
        <w:jc w:val="both"/>
      </w:pPr>
    </w:p>
    <w:p w14:paraId="64911D9D" w14:textId="77777777" w:rsidR="008C14C0" w:rsidRPr="00C3470C" w:rsidRDefault="008C14C0" w:rsidP="008C14C0">
      <w:pPr>
        <w:pStyle w:val="Style6"/>
        <w:widowControl/>
        <w:spacing w:before="31" w:line="240" w:lineRule="auto"/>
        <w:jc w:val="both"/>
        <w:rPr>
          <w:rStyle w:val="FontStyle30"/>
          <w:rFonts w:ascii="Times New Roman" w:hAnsi="Times New Roman"/>
          <w:sz w:val="24"/>
        </w:rPr>
      </w:pPr>
      <w:r w:rsidRPr="00C3470C">
        <w:rPr>
          <w:rStyle w:val="FontStyle28"/>
          <w:rFonts w:eastAsia="Calibri"/>
          <w:sz w:val="24"/>
        </w:rPr>
        <w:t xml:space="preserve">2. </w:t>
      </w:r>
      <w:r w:rsidRPr="00C3470C">
        <w:rPr>
          <w:rStyle w:val="FontStyle30"/>
          <w:rFonts w:ascii="Times New Roman" w:hAnsi="Times New Roman"/>
          <w:sz w:val="24"/>
        </w:rPr>
        <w:t>Precizări prealabile</w:t>
      </w:r>
    </w:p>
    <w:p w14:paraId="2E29EFCC" w14:textId="77777777" w:rsidR="008C14C0" w:rsidRPr="00C3470C" w:rsidRDefault="008C14C0" w:rsidP="008C14C0">
      <w:pPr>
        <w:pStyle w:val="Style13"/>
        <w:widowControl/>
        <w:spacing w:before="230" w:after="240"/>
        <w:ind w:left="367"/>
        <w:jc w:val="both"/>
        <w:rPr>
          <w:rStyle w:val="FontStyle31"/>
          <w:rFonts w:ascii="Times New Roman" w:hAnsi="Times New Roman"/>
          <w:sz w:val="24"/>
        </w:rPr>
      </w:pPr>
      <w:r w:rsidRPr="00C3470C">
        <w:rPr>
          <w:rStyle w:val="FontStyle31"/>
          <w:rFonts w:ascii="Times New Roman" w:hAnsi="Times New Roman"/>
          <w:sz w:val="24"/>
        </w:rPr>
        <w:t xml:space="preserve">(1) În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situaţiilor</w:t>
      </w:r>
      <w:proofErr w:type="spellEnd"/>
      <w:r w:rsidRPr="00C3470C">
        <w:rPr>
          <w:rStyle w:val="FontStyle31"/>
          <w:rFonts w:ascii="Times New Roman" w:hAnsi="Times New Roman"/>
          <w:sz w:val="24"/>
        </w:rPr>
        <w:t xml:space="preserve"> când contextul cere altfel sau a unei prevederi contrare:</w:t>
      </w:r>
    </w:p>
    <w:p w14:paraId="19E11DD5" w14:textId="77777777" w:rsidR="008C14C0" w:rsidRPr="00C3470C" w:rsidRDefault="008C14C0" w:rsidP="008C14C0">
      <w:pPr>
        <w:pStyle w:val="Style12"/>
        <w:widowControl/>
        <w:numPr>
          <w:ilvl w:val="0"/>
          <w:numId w:val="1"/>
        </w:numPr>
        <w:tabs>
          <w:tab w:val="left" w:pos="864"/>
        </w:tabs>
        <w:spacing w:before="7"/>
        <w:ind w:left="1068" w:hanging="360"/>
        <w:rPr>
          <w:rStyle w:val="FontStyle31"/>
          <w:rFonts w:ascii="Times New Roman" w:hAnsi="Times New Roman"/>
          <w:sz w:val="24"/>
        </w:rPr>
      </w:pPr>
      <w:r w:rsidRPr="00C3470C">
        <w:rPr>
          <w:rStyle w:val="FontStyle31"/>
          <w:rFonts w:ascii="Times New Roman" w:hAnsi="Times New Roman"/>
          <w:sz w:val="24"/>
        </w:rPr>
        <w:t xml:space="preserve">cuvintele care indică singularul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pluralul, iar cuvintele care indică pluralul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singularul;</w:t>
      </w:r>
    </w:p>
    <w:p w14:paraId="6C423B1C" w14:textId="77777777" w:rsidR="008C14C0" w:rsidRPr="00C3470C" w:rsidRDefault="008C14C0" w:rsidP="008C14C0">
      <w:pPr>
        <w:pStyle w:val="Style12"/>
        <w:widowControl/>
        <w:numPr>
          <w:ilvl w:val="0"/>
          <w:numId w:val="1"/>
        </w:numPr>
        <w:tabs>
          <w:tab w:val="left" w:pos="864"/>
        </w:tabs>
        <w:ind w:left="1068" w:hanging="360"/>
        <w:rPr>
          <w:rStyle w:val="FontStyle31"/>
          <w:rFonts w:ascii="Times New Roman" w:hAnsi="Times New Roman"/>
          <w:sz w:val="24"/>
        </w:rPr>
      </w:pPr>
      <w:r w:rsidRPr="00C3470C">
        <w:rPr>
          <w:rStyle w:val="FontStyle31"/>
          <w:rFonts w:ascii="Times New Roman" w:hAnsi="Times New Roman"/>
          <w:sz w:val="24"/>
        </w:rPr>
        <w:t>cuvintele care indică un gen includ toate genurile;</w:t>
      </w:r>
    </w:p>
    <w:p w14:paraId="43E28CFE" w14:textId="77777777" w:rsidR="008C14C0" w:rsidRPr="00C3470C" w:rsidRDefault="008C14C0" w:rsidP="008C14C0">
      <w:pPr>
        <w:pStyle w:val="Style17"/>
        <w:widowControl/>
        <w:numPr>
          <w:ilvl w:val="0"/>
          <w:numId w:val="1"/>
        </w:numPr>
        <w:spacing w:before="50" w:line="288" w:lineRule="exact"/>
        <w:ind w:left="1068" w:hanging="360"/>
        <w:rPr>
          <w:rStyle w:val="FontStyle31"/>
          <w:rFonts w:ascii="Times New Roman" w:hAnsi="Times New Roman"/>
          <w:sz w:val="24"/>
        </w:rPr>
      </w:pPr>
      <w:r w:rsidRPr="00C3470C">
        <w:rPr>
          <w:rStyle w:val="FontStyle31"/>
          <w:rFonts w:ascii="Times New Roman" w:hAnsi="Times New Roman"/>
          <w:sz w:val="24"/>
        </w:rPr>
        <w:t>termenul „zi" reprezintă zi calendaristică dacă nu se specifică altfel;</w:t>
      </w:r>
    </w:p>
    <w:p w14:paraId="6547D4CC" w14:textId="77777777" w:rsidR="008C14C0" w:rsidRPr="00C3470C" w:rsidRDefault="008C14C0" w:rsidP="008C14C0">
      <w:pPr>
        <w:pStyle w:val="Style17"/>
        <w:widowControl/>
        <w:spacing w:before="50" w:line="288" w:lineRule="exact"/>
        <w:ind w:left="454"/>
        <w:rPr>
          <w:rStyle w:val="FontStyle31"/>
          <w:rFonts w:ascii="Times New Roman" w:hAnsi="Times New Roman"/>
          <w:sz w:val="24"/>
        </w:rPr>
      </w:pPr>
    </w:p>
    <w:p w14:paraId="0FBB7EDD" w14:textId="77777777" w:rsidR="008C14C0" w:rsidRPr="00C3470C" w:rsidRDefault="008C14C0" w:rsidP="008C14C0">
      <w:pPr>
        <w:pStyle w:val="Style15"/>
        <w:widowControl/>
        <w:numPr>
          <w:ilvl w:val="0"/>
          <w:numId w:val="9"/>
        </w:numPr>
        <w:tabs>
          <w:tab w:val="left" w:pos="353"/>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Trimiterile la actele normative includ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 ale acestora,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orice alte acte normative subsecvente.</w:t>
      </w:r>
    </w:p>
    <w:p w14:paraId="26FE9537" w14:textId="77777777" w:rsidR="008C14C0" w:rsidRPr="00C3470C" w:rsidRDefault="008C14C0" w:rsidP="008C14C0">
      <w:pPr>
        <w:pStyle w:val="Style15"/>
        <w:widowControl/>
        <w:numPr>
          <w:ilvl w:val="0"/>
          <w:numId w:val="9"/>
        </w:numPr>
        <w:tabs>
          <w:tab w:val="left" w:pos="353"/>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în care oricare dintre prevederile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sau devine nulă, invalidă sau neexecutabilă conform legii, legalitatea, valabilitatea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posibilitatea de executare a celorlalte prevederi din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vor rămâne neafectate, iar </w:t>
      </w: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vor depune eforturile necesare pentru a realiza acele acte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modificări care </w:t>
      </w:r>
      <w:r w:rsidRPr="00C3470C">
        <w:rPr>
          <w:rStyle w:val="FontStyle31"/>
          <w:rFonts w:ascii="Times New Roman" w:hAnsi="Times New Roman"/>
          <w:sz w:val="24"/>
        </w:rPr>
        <w:lastRenderedPageBreak/>
        <w:t xml:space="preserve">ar conduce la </w:t>
      </w:r>
      <w:proofErr w:type="spellStart"/>
      <w:r w:rsidRPr="00C3470C">
        <w:rPr>
          <w:rStyle w:val="FontStyle31"/>
          <w:rFonts w:ascii="Times New Roman" w:hAnsi="Times New Roman"/>
          <w:sz w:val="24"/>
        </w:rPr>
        <w:t>acelaşi</w:t>
      </w:r>
      <w:proofErr w:type="spellEnd"/>
      <w:r w:rsidRPr="00C3470C">
        <w:rPr>
          <w:rStyle w:val="FontStyle31"/>
          <w:rFonts w:ascii="Times New Roman" w:hAnsi="Times New Roman"/>
          <w:sz w:val="24"/>
        </w:rPr>
        <w:t xml:space="preserve"> rezultat legal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economic care s-a avut în vedere la data încheierii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0FAF29E9" w14:textId="77777777" w:rsidR="008C14C0" w:rsidRPr="00C3470C" w:rsidRDefault="008C14C0" w:rsidP="008C14C0">
      <w:pPr>
        <w:rPr>
          <w:rStyle w:val="FontStyle31"/>
          <w:rFonts w:ascii="Times New Roman" w:hAnsi="Times New Roman"/>
          <w:sz w:val="24"/>
          <w:szCs w:val="24"/>
        </w:rPr>
      </w:pPr>
    </w:p>
    <w:p w14:paraId="4DE79BB2" w14:textId="77777777" w:rsidR="008C14C0" w:rsidRPr="00C3470C" w:rsidRDefault="008C14C0" w:rsidP="008C14C0">
      <w:pPr>
        <w:pStyle w:val="Style15"/>
        <w:widowControl/>
        <w:numPr>
          <w:ilvl w:val="0"/>
          <w:numId w:val="9"/>
        </w:numPr>
        <w:tabs>
          <w:tab w:val="left" w:pos="353"/>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înţelesul</w:t>
      </w:r>
      <w:proofErr w:type="spellEnd"/>
      <w:r w:rsidRPr="00C3470C">
        <w:rPr>
          <w:rStyle w:val="FontStyle31"/>
          <w:rFonts w:ascii="Times New Roman" w:hAnsi="Times New Roman"/>
          <w:sz w:val="24"/>
        </w:rPr>
        <w:t xml:space="preserve">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atunci când există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 drepturile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beneficiarilor revin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partenerilor.</w:t>
      </w:r>
    </w:p>
    <w:p w14:paraId="494CE384" w14:textId="77777777" w:rsidR="008C14C0" w:rsidRPr="00C3470C" w:rsidRDefault="008C14C0" w:rsidP="008C14C0">
      <w:pPr>
        <w:pStyle w:val="Style15"/>
        <w:widowControl/>
        <w:numPr>
          <w:ilvl w:val="0"/>
          <w:numId w:val="9"/>
        </w:numPr>
        <w:tabs>
          <w:tab w:val="left" w:pos="353"/>
        </w:tabs>
        <w:spacing w:before="14"/>
        <w:ind w:left="502" w:hanging="360"/>
        <w:rPr>
          <w:rStyle w:val="FontStyle31"/>
          <w:rFonts w:ascii="Times New Roman" w:hAnsi="Times New Roman"/>
          <w:sz w:val="24"/>
        </w:rPr>
      </w:pP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acordată Beneficiarului este stabilită în termenii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prezentului Contract.</w:t>
      </w:r>
    </w:p>
    <w:p w14:paraId="25C10F5A" w14:textId="77777777" w:rsidR="008C14C0" w:rsidRPr="00C3470C" w:rsidRDefault="008C14C0" w:rsidP="008C14C0">
      <w:pPr>
        <w:pStyle w:val="Style6"/>
        <w:widowControl/>
        <w:spacing w:before="115" w:line="511" w:lineRule="exact"/>
        <w:jc w:val="both"/>
        <w:rPr>
          <w:rStyle w:val="FontStyle30"/>
          <w:rFonts w:ascii="Times New Roman" w:hAnsi="Times New Roman"/>
          <w:sz w:val="24"/>
        </w:rPr>
      </w:pPr>
    </w:p>
    <w:p w14:paraId="7A76C5B6" w14:textId="77777777" w:rsidR="008C14C0" w:rsidRPr="00C3470C" w:rsidRDefault="008C14C0" w:rsidP="008C14C0">
      <w:pPr>
        <w:pStyle w:val="Style6"/>
        <w:widowControl/>
        <w:spacing w:before="115" w:line="511" w:lineRule="exact"/>
        <w:jc w:val="both"/>
        <w:rPr>
          <w:rStyle w:val="FontStyle30"/>
          <w:rFonts w:ascii="Times New Roman" w:hAnsi="Times New Roman"/>
          <w:sz w:val="24"/>
        </w:rPr>
      </w:pPr>
      <w:r w:rsidRPr="00C3470C">
        <w:rPr>
          <w:rStyle w:val="FontStyle30"/>
          <w:rFonts w:ascii="Times New Roman" w:hAnsi="Times New Roman"/>
          <w:sz w:val="24"/>
        </w:rPr>
        <w:t>CONDIŢII GENERALE</w:t>
      </w:r>
    </w:p>
    <w:p w14:paraId="398BC50A" w14:textId="77777777" w:rsidR="008C14C0" w:rsidRPr="00C3470C" w:rsidRDefault="008C14C0" w:rsidP="008C14C0">
      <w:pPr>
        <w:pStyle w:val="Style6"/>
        <w:widowControl/>
        <w:spacing w:line="511" w:lineRule="exact"/>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1 </w:t>
      </w:r>
      <w:r w:rsidRPr="00C3470C">
        <w:rPr>
          <w:rStyle w:val="FontStyle30"/>
          <w:rFonts w:ascii="Times New Roman" w:hAnsi="Times New Roman"/>
          <w:sz w:val="24"/>
        </w:rPr>
        <w:t xml:space="preserve">- Obiectul Contractului de </w:t>
      </w:r>
      <w:proofErr w:type="spellStart"/>
      <w:r w:rsidRPr="00C3470C">
        <w:rPr>
          <w:rStyle w:val="FontStyle30"/>
          <w:rFonts w:ascii="Times New Roman" w:hAnsi="Times New Roman"/>
          <w:sz w:val="24"/>
        </w:rPr>
        <w:t>Finanţare</w:t>
      </w:r>
      <w:proofErr w:type="spellEnd"/>
    </w:p>
    <w:p w14:paraId="4212D617" w14:textId="77777777" w:rsidR="008C14C0" w:rsidRPr="00C3470C" w:rsidRDefault="008C14C0" w:rsidP="008C14C0">
      <w:pPr>
        <w:pStyle w:val="Style15"/>
        <w:widowControl/>
        <w:numPr>
          <w:ilvl w:val="0"/>
          <w:numId w:val="10"/>
        </w:numPr>
        <w:tabs>
          <w:tab w:val="left" w:pos="346"/>
        </w:tabs>
        <w:spacing w:before="240"/>
        <w:ind w:left="502" w:hanging="360"/>
        <w:rPr>
          <w:rStyle w:val="FontStyle31"/>
          <w:rFonts w:ascii="Times New Roman" w:hAnsi="Times New Roman"/>
          <w:sz w:val="24"/>
        </w:rPr>
      </w:pPr>
      <w:r w:rsidRPr="00C3470C">
        <w:rPr>
          <w:rStyle w:val="FontStyle31"/>
          <w:rFonts w:ascii="Times New Roman" w:hAnsi="Times New Roman"/>
          <w:sz w:val="24"/>
        </w:rPr>
        <w:t xml:space="preserve">Obiectul acestui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îl reprezintă acordarea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nerambursabile de către </w:t>
      </w:r>
      <w:r w:rsidRPr="00C3470C">
        <w:rPr>
          <w:rStyle w:val="FontStyle31"/>
          <w:rFonts w:ascii="Times New Roman" w:hAnsi="Times New Roman"/>
          <w:color w:val="000000" w:themeColor="text1"/>
          <w:sz w:val="24"/>
        </w:rPr>
        <w:t>AM POC</w:t>
      </w:r>
      <w:r w:rsidRPr="00C3470C">
        <w:rPr>
          <w:rStyle w:val="FontStyle31"/>
          <w:rFonts w:ascii="Times New Roman" w:hAnsi="Times New Roman"/>
          <w:sz w:val="24"/>
        </w:rPr>
        <w:t xml:space="preserve">, pentru implementarea Proiectului nr. &lt;cod SMIS2014+&gt;  intitulat: (titlul proiectului) denumit în continuare Proiect, pe durata stabilită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asumate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inclusiv Anexele care fac parte integrantă din acesta.</w:t>
      </w:r>
    </w:p>
    <w:p w14:paraId="67AC18CE" w14:textId="77777777" w:rsidR="008C14C0" w:rsidRPr="00C3470C" w:rsidRDefault="008C14C0" w:rsidP="008C14C0">
      <w:pPr>
        <w:pStyle w:val="Style15"/>
        <w:widowControl/>
        <w:numPr>
          <w:ilvl w:val="0"/>
          <w:numId w:val="10"/>
        </w:numPr>
        <w:tabs>
          <w:tab w:val="left" w:pos="346"/>
        </w:tabs>
        <w:spacing w:before="240"/>
        <w:ind w:left="502" w:hanging="360"/>
        <w:rPr>
          <w:rStyle w:val="FontStyle31"/>
          <w:rFonts w:ascii="Times New Roman" w:hAnsi="Times New Roman"/>
          <w:sz w:val="24"/>
        </w:rPr>
      </w:pPr>
      <w:r w:rsidRPr="00C3470C">
        <w:rPr>
          <w:rStyle w:val="FontStyle31"/>
          <w:rFonts w:ascii="Times New Roman" w:hAnsi="Times New Roman"/>
          <w:sz w:val="24"/>
        </w:rPr>
        <w:t xml:space="preserve">Beneficiarul se angajează să implementeze Proiectul, în conformitate cu prevederile cuprinse în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aplicabile acestuia.</w:t>
      </w:r>
    </w:p>
    <w:p w14:paraId="5040789E" w14:textId="77777777" w:rsidR="008C14C0" w:rsidRPr="00C3470C" w:rsidRDefault="008C14C0" w:rsidP="008C14C0">
      <w:pPr>
        <w:pStyle w:val="Style15"/>
        <w:widowControl/>
        <w:numPr>
          <w:ilvl w:val="0"/>
          <w:numId w:val="10"/>
        </w:numPr>
        <w:tabs>
          <w:tab w:val="left" w:pos="346"/>
        </w:tabs>
        <w:ind w:left="502"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se angajează să plătească </w:t>
      </w: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la termenele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prevăzute în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aplicabile acestuia.</w:t>
      </w:r>
    </w:p>
    <w:p w14:paraId="546020CF" w14:textId="77777777" w:rsidR="008C14C0" w:rsidRPr="00C3470C" w:rsidRDefault="008C14C0" w:rsidP="008C14C0">
      <w:pPr>
        <w:pStyle w:val="Style6"/>
        <w:widowControl/>
        <w:spacing w:line="240" w:lineRule="auto"/>
        <w:jc w:val="both"/>
        <w:rPr>
          <w:rStyle w:val="FontStyle30"/>
          <w:rFonts w:ascii="Times New Roman" w:hAnsi="Times New Roman"/>
          <w:sz w:val="24"/>
        </w:rPr>
      </w:pPr>
    </w:p>
    <w:p w14:paraId="06D7961F" w14:textId="77777777" w:rsidR="008C14C0" w:rsidRPr="00C3470C" w:rsidRDefault="008C14C0" w:rsidP="008C14C0">
      <w:pPr>
        <w:pStyle w:val="Style6"/>
        <w:widowControl/>
        <w:spacing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2 </w:t>
      </w:r>
      <w:r w:rsidRPr="00C3470C">
        <w:rPr>
          <w:rStyle w:val="FontStyle30"/>
          <w:rFonts w:ascii="Times New Roman" w:hAnsi="Times New Roman"/>
          <w:sz w:val="24"/>
        </w:rPr>
        <w:t xml:space="preserve">- Durata contractului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perioada de implementare a proiectului</w:t>
      </w:r>
    </w:p>
    <w:p w14:paraId="17A6CC7A" w14:textId="77777777" w:rsidR="008C14C0" w:rsidRPr="00C3470C" w:rsidRDefault="008C14C0" w:rsidP="008C14C0">
      <w:pPr>
        <w:pStyle w:val="Style15"/>
        <w:widowControl/>
        <w:numPr>
          <w:ilvl w:val="0"/>
          <w:numId w:val="11"/>
        </w:numPr>
        <w:tabs>
          <w:tab w:val="left" w:pos="410"/>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produce efecte de la data semnării lui de către ultima parte.</w:t>
      </w:r>
    </w:p>
    <w:p w14:paraId="74FF140C" w14:textId="77777777" w:rsidR="008C14C0" w:rsidRPr="00C3470C" w:rsidRDefault="008C14C0" w:rsidP="008C14C0">
      <w:pPr>
        <w:widowControl w:val="0"/>
        <w:numPr>
          <w:ilvl w:val="0"/>
          <w:numId w:val="11"/>
        </w:numPr>
        <w:autoSpaceDE w:val="0"/>
        <w:autoSpaceDN w:val="0"/>
        <w:adjustRightInd w:val="0"/>
        <w:spacing w:after="0" w:line="240" w:lineRule="auto"/>
        <w:ind w:left="502" w:hanging="360"/>
        <w:jc w:val="both"/>
        <w:rPr>
          <w:rStyle w:val="FontStyle31"/>
          <w:rFonts w:ascii="Times New Roman" w:hAnsi="Times New Roman"/>
          <w:sz w:val="24"/>
          <w:szCs w:val="24"/>
        </w:rPr>
      </w:pPr>
      <w:r w:rsidRPr="00C3470C">
        <w:rPr>
          <w:rStyle w:val="FontStyle31"/>
          <w:rFonts w:ascii="Times New Roman" w:hAnsi="Times New Roman"/>
          <w:sz w:val="24"/>
          <w:szCs w:val="24"/>
        </w:rPr>
        <w:t xml:space="preserve">Perioada de implementare a Proiectului este de…..luni, de la data semnării contractului, la care se adaugă, dacă este cazul, </w:t>
      </w:r>
      <w:proofErr w:type="spellStart"/>
      <w:r w:rsidRPr="00C3470C">
        <w:rPr>
          <w:rStyle w:val="FontStyle31"/>
          <w:rFonts w:ascii="Times New Roman" w:hAnsi="Times New Roman"/>
          <w:sz w:val="24"/>
          <w:szCs w:val="24"/>
        </w:rPr>
        <w:t>şi</w:t>
      </w:r>
      <w:proofErr w:type="spellEnd"/>
      <w:r w:rsidRPr="00C3470C">
        <w:rPr>
          <w:rStyle w:val="FontStyle31"/>
          <w:rFonts w:ascii="Times New Roman" w:hAnsi="Times New Roman"/>
          <w:sz w:val="24"/>
          <w:szCs w:val="24"/>
        </w:rPr>
        <w:t xml:space="preserve"> perioada de </w:t>
      </w:r>
      <w:proofErr w:type="spellStart"/>
      <w:r w:rsidRPr="00C3470C">
        <w:rPr>
          <w:rStyle w:val="FontStyle31"/>
          <w:rFonts w:ascii="Times New Roman" w:hAnsi="Times New Roman"/>
          <w:sz w:val="24"/>
          <w:szCs w:val="24"/>
        </w:rPr>
        <w:t>desfăşurare</w:t>
      </w:r>
      <w:proofErr w:type="spellEnd"/>
      <w:r w:rsidRPr="00C3470C">
        <w:rPr>
          <w:rStyle w:val="FontStyle31"/>
          <w:rFonts w:ascii="Times New Roman" w:hAnsi="Times New Roman"/>
          <w:sz w:val="24"/>
          <w:szCs w:val="24"/>
        </w:rPr>
        <w:t xml:space="preserve"> a </w:t>
      </w:r>
      <w:proofErr w:type="spellStart"/>
      <w:r w:rsidRPr="00C3470C">
        <w:rPr>
          <w:rStyle w:val="FontStyle31"/>
          <w:rFonts w:ascii="Times New Roman" w:hAnsi="Times New Roman"/>
          <w:sz w:val="24"/>
          <w:szCs w:val="24"/>
        </w:rPr>
        <w:t>activităţilor</w:t>
      </w:r>
      <w:proofErr w:type="spellEnd"/>
      <w:r w:rsidRPr="00C3470C">
        <w:rPr>
          <w:rStyle w:val="FontStyle31"/>
          <w:rFonts w:ascii="Times New Roman" w:hAnsi="Times New Roman"/>
          <w:sz w:val="24"/>
          <w:szCs w:val="24"/>
        </w:rPr>
        <w:t xml:space="preserve"> proiectului înainte de semnarea Contractului de </w:t>
      </w:r>
      <w:proofErr w:type="spellStart"/>
      <w:r w:rsidRPr="00C3470C">
        <w:rPr>
          <w:rStyle w:val="FontStyle31"/>
          <w:rFonts w:ascii="Times New Roman" w:hAnsi="Times New Roman"/>
          <w:sz w:val="24"/>
          <w:szCs w:val="24"/>
        </w:rPr>
        <w:t>Finanţare</w:t>
      </w:r>
      <w:proofErr w:type="spellEnd"/>
      <w:r w:rsidRPr="00C3470C">
        <w:rPr>
          <w:rStyle w:val="FontStyle31"/>
          <w:rFonts w:ascii="Times New Roman" w:hAnsi="Times New Roman"/>
          <w:sz w:val="24"/>
          <w:szCs w:val="24"/>
        </w:rPr>
        <w:t>, conform regulilor de eligibilitate a cheltuielilor.</w:t>
      </w:r>
    </w:p>
    <w:p w14:paraId="78B1053F" w14:textId="77777777" w:rsidR="008C14C0" w:rsidRPr="00C3470C" w:rsidRDefault="008C14C0" w:rsidP="008C14C0">
      <w:pPr>
        <w:ind w:left="426"/>
        <w:rPr>
          <w:rStyle w:val="FontStyle31"/>
          <w:rFonts w:ascii="Times New Roman" w:hAnsi="Times New Roman"/>
          <w:sz w:val="24"/>
          <w:szCs w:val="24"/>
        </w:rPr>
      </w:pPr>
    </w:p>
    <w:p w14:paraId="3A232983" w14:textId="77777777" w:rsidR="008C14C0" w:rsidRPr="00C3470C" w:rsidRDefault="008C14C0" w:rsidP="008C14C0">
      <w:pPr>
        <w:pStyle w:val="Style15"/>
        <w:widowControl/>
        <w:numPr>
          <w:ilvl w:val="0"/>
          <w:numId w:val="11"/>
        </w:numPr>
        <w:tabs>
          <w:tab w:val="left" w:pos="410"/>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Perioada de implementare a proiectului poate fi prelungită prin acordul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 xml:space="preserve">, în conformitate cu prevederile art. 10 - Modificări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Anexei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w:t>
      </w:r>
    </w:p>
    <w:p w14:paraId="71FC6885" w14:textId="77777777" w:rsidR="008C14C0" w:rsidRPr="00C3470C" w:rsidRDefault="008C14C0" w:rsidP="008C14C0">
      <w:pPr>
        <w:pStyle w:val="Style15"/>
        <w:widowControl/>
        <w:numPr>
          <w:ilvl w:val="0"/>
          <w:numId w:val="11"/>
        </w:numPr>
        <w:tabs>
          <w:tab w:val="left" w:pos="410"/>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încetează valabilitatea la data închiderii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sau la expirarea perioadei de durabilitate a proiectului, oricare intervine ultima.</w:t>
      </w:r>
    </w:p>
    <w:p w14:paraId="7B429FAA" w14:textId="77777777" w:rsidR="008C14C0" w:rsidRPr="00C3470C" w:rsidRDefault="008C14C0" w:rsidP="008C14C0">
      <w:pPr>
        <w:pStyle w:val="Style15"/>
        <w:widowControl/>
        <w:numPr>
          <w:ilvl w:val="0"/>
          <w:numId w:val="11"/>
        </w:numPr>
        <w:tabs>
          <w:tab w:val="left" w:pos="410"/>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proiectelor care includ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productive sau de infrastructură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care nu sunt </w:t>
      </w:r>
      <w:proofErr w:type="spellStart"/>
      <w:r w:rsidRPr="00C3470C">
        <w:rPr>
          <w:rStyle w:val="FontStyle31"/>
          <w:rFonts w:ascii="Times New Roman" w:hAnsi="Times New Roman"/>
          <w:sz w:val="24"/>
        </w:rPr>
        <w:t>co-finanţate</w:t>
      </w:r>
      <w:proofErr w:type="spellEnd"/>
      <w:r w:rsidRPr="00C3470C">
        <w:rPr>
          <w:rStyle w:val="FontStyle31"/>
          <w:rFonts w:ascii="Times New Roman" w:hAnsi="Times New Roman"/>
          <w:sz w:val="24"/>
        </w:rPr>
        <w:t xml:space="preserve"> din FSE, perioada de durabilitate a proiectului este de minim 3 ani pentru beneficiarii </w:t>
      </w:r>
      <w:proofErr w:type="spellStart"/>
      <w:r w:rsidRPr="00C3470C">
        <w:rPr>
          <w:rStyle w:val="FontStyle31"/>
          <w:rFonts w:ascii="Times New Roman" w:hAnsi="Times New Roman"/>
          <w:sz w:val="24"/>
        </w:rPr>
        <w:t>încadraţi</w:t>
      </w:r>
      <w:proofErr w:type="spellEnd"/>
      <w:r w:rsidRPr="00C3470C">
        <w:rPr>
          <w:rStyle w:val="FontStyle31"/>
          <w:rFonts w:ascii="Times New Roman" w:hAnsi="Times New Roman"/>
          <w:sz w:val="24"/>
        </w:rPr>
        <w:t xml:space="preserve"> în categoria IMM, respectiv minim 5 ani pentru celelalte categorii de </w:t>
      </w:r>
      <w:r w:rsidRPr="00C3470C">
        <w:rPr>
          <w:rStyle w:val="FontStyle31"/>
          <w:rFonts w:ascii="Times New Roman" w:hAnsi="Times New Roman"/>
          <w:sz w:val="24"/>
        </w:rPr>
        <w:lastRenderedPageBreak/>
        <w:t xml:space="preserve">beneficiari de la efectuarea </w:t>
      </w:r>
      <w:proofErr w:type="spellStart"/>
      <w:r w:rsidRPr="00C3470C">
        <w:rPr>
          <w:rStyle w:val="FontStyle31"/>
          <w:rFonts w:ascii="Times New Roman" w:hAnsi="Times New Roman"/>
          <w:sz w:val="24"/>
        </w:rPr>
        <w:t>plaţii</w:t>
      </w:r>
      <w:proofErr w:type="spellEnd"/>
      <w:r w:rsidRPr="00C3470C">
        <w:rPr>
          <w:rStyle w:val="FontStyle31"/>
          <w:rFonts w:ascii="Times New Roman" w:hAnsi="Times New Roman"/>
          <w:sz w:val="24"/>
        </w:rPr>
        <w:t xml:space="preserve"> finale în cadrul prezentului contract sau durata prevăzută în reglementările privind ajutorul de stat, oricare dintre acestea este mai mare.</w:t>
      </w:r>
    </w:p>
    <w:p w14:paraId="45F42595" w14:textId="77777777" w:rsidR="008C14C0" w:rsidRPr="00C3470C" w:rsidRDefault="008C14C0" w:rsidP="008C14C0">
      <w:pPr>
        <w:pStyle w:val="Style19"/>
        <w:widowControl/>
        <w:spacing w:before="50" w:after="240" w:line="288" w:lineRule="exact"/>
        <w:ind w:left="418"/>
        <w:rPr>
          <w:rStyle w:val="FontStyle31"/>
          <w:rFonts w:ascii="Times New Roman" w:hAnsi="Times New Roman"/>
          <w:sz w:val="24"/>
        </w:rPr>
      </w:pPr>
      <w:r w:rsidRPr="00C3470C">
        <w:rPr>
          <w:rStyle w:val="FontStyle31"/>
          <w:rFonts w:ascii="Times New Roman" w:hAnsi="Times New Roman"/>
          <w:sz w:val="24"/>
        </w:rPr>
        <w:t xml:space="preserve">(6) În cazul unei </w:t>
      </w:r>
      <w:proofErr w:type="spellStart"/>
      <w:r w:rsidRPr="00C3470C">
        <w:rPr>
          <w:rStyle w:val="FontStyle31"/>
          <w:rFonts w:ascii="Times New Roman" w:hAnsi="Times New Roman"/>
          <w:sz w:val="24"/>
        </w:rPr>
        <w:t>operaţiuni</w:t>
      </w:r>
      <w:proofErr w:type="spellEnd"/>
      <w:r w:rsidRPr="00C3470C">
        <w:rPr>
          <w:rStyle w:val="FontStyle31"/>
          <w:rFonts w:ascii="Times New Roman" w:hAnsi="Times New Roman"/>
          <w:sz w:val="24"/>
        </w:rPr>
        <w:t xml:space="preserve"> constând în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în infrastructură sau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contribuţia</w:t>
      </w:r>
      <w:proofErr w:type="spellEnd"/>
      <w:r w:rsidRPr="00C3470C">
        <w:rPr>
          <w:rStyle w:val="FontStyle31"/>
          <w:rFonts w:ascii="Times New Roman" w:hAnsi="Times New Roman"/>
          <w:sz w:val="24"/>
        </w:rPr>
        <w:t xml:space="preserve"> din partea fondurilor ESI se rambursează dacă, în termen de 10 ani de la efectuarea </w:t>
      </w:r>
      <w:proofErr w:type="spellStart"/>
      <w:r w:rsidRPr="00C3470C">
        <w:rPr>
          <w:rStyle w:val="FontStyle31"/>
          <w:rFonts w:ascii="Times New Roman" w:hAnsi="Times New Roman"/>
          <w:sz w:val="24"/>
        </w:rPr>
        <w:t>plăţii</w:t>
      </w:r>
      <w:proofErr w:type="spellEnd"/>
      <w:r w:rsidRPr="00C3470C">
        <w:rPr>
          <w:rStyle w:val="FontStyle31"/>
          <w:rFonts w:ascii="Times New Roman" w:hAnsi="Times New Roman"/>
          <w:sz w:val="24"/>
        </w:rPr>
        <w:t xml:space="preserve"> finale către beneficiar, activitatea de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în cauză este </w:t>
      </w:r>
      <w:proofErr w:type="spellStart"/>
      <w:r w:rsidRPr="00C3470C">
        <w:rPr>
          <w:rStyle w:val="FontStyle31"/>
          <w:rFonts w:ascii="Times New Roman" w:hAnsi="Times New Roman"/>
          <w:sz w:val="24"/>
        </w:rPr>
        <w:t>delocalizată</w:t>
      </w:r>
      <w:proofErr w:type="spellEnd"/>
      <w:r w:rsidRPr="00C3470C">
        <w:rPr>
          <w:rStyle w:val="FontStyle31"/>
          <w:rFonts w:ascii="Times New Roman" w:hAnsi="Times New Roman"/>
          <w:sz w:val="24"/>
        </w:rPr>
        <w:t xml:space="preserve"> în afara Uniunii Europene,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în care beneficiarul este un IMM.</w:t>
      </w:r>
    </w:p>
    <w:p w14:paraId="4252A377" w14:textId="77777777" w:rsidR="008C14C0" w:rsidRPr="00C3470C" w:rsidRDefault="008C14C0" w:rsidP="008C14C0">
      <w:pPr>
        <w:pStyle w:val="Style6"/>
        <w:widowControl/>
        <w:spacing w:line="240" w:lineRule="exact"/>
        <w:jc w:val="both"/>
      </w:pPr>
    </w:p>
    <w:p w14:paraId="7755DA01" w14:textId="77777777" w:rsidR="008C14C0" w:rsidRPr="00C3470C" w:rsidRDefault="008C14C0" w:rsidP="008C14C0">
      <w:pPr>
        <w:pStyle w:val="Style6"/>
        <w:widowControl/>
        <w:spacing w:before="62"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3 </w:t>
      </w:r>
      <w:r w:rsidRPr="00C3470C">
        <w:rPr>
          <w:rStyle w:val="FontStyle30"/>
          <w:rFonts w:ascii="Times New Roman" w:hAnsi="Times New Roman"/>
          <w:sz w:val="24"/>
        </w:rPr>
        <w:t>- Valoarea contractului</w:t>
      </w:r>
    </w:p>
    <w:p w14:paraId="33994709" w14:textId="77777777" w:rsidR="008C14C0" w:rsidRPr="00C3470C" w:rsidRDefault="008C14C0" w:rsidP="008C14C0">
      <w:pPr>
        <w:pStyle w:val="Style19"/>
        <w:widowControl/>
        <w:spacing w:line="240" w:lineRule="exact"/>
        <w:ind w:firstLine="0"/>
      </w:pPr>
    </w:p>
    <w:p w14:paraId="1A46E2B0" w14:textId="77777777" w:rsidR="008C14C0" w:rsidRPr="00C3470C" w:rsidRDefault="008C14C0" w:rsidP="008C14C0">
      <w:pPr>
        <w:pStyle w:val="Style19"/>
        <w:widowControl/>
        <w:tabs>
          <w:tab w:val="left" w:leader="dot" w:pos="8784"/>
        </w:tabs>
        <w:spacing w:before="163" w:line="240" w:lineRule="auto"/>
        <w:ind w:firstLine="0"/>
        <w:rPr>
          <w:rStyle w:val="FontStyle31"/>
          <w:rFonts w:ascii="Times New Roman" w:hAnsi="Times New Roman"/>
          <w:sz w:val="24"/>
        </w:rPr>
      </w:pPr>
      <w:r w:rsidRPr="00C3470C">
        <w:rPr>
          <w:rStyle w:val="FontStyle31"/>
          <w:rFonts w:ascii="Times New Roman" w:hAnsi="Times New Roman"/>
          <w:sz w:val="24"/>
        </w:rPr>
        <w:t xml:space="preserve">(1) Valoarea totală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de </w:t>
      </w:r>
      <w:r w:rsidRPr="00C3470C">
        <w:rPr>
          <w:rStyle w:val="FontStyle31"/>
          <w:rFonts w:ascii="Times New Roman" w:hAnsi="Times New Roman"/>
          <w:sz w:val="24"/>
        </w:rPr>
        <w:tab/>
        <w:t>lei</w:t>
      </w:r>
    </w:p>
    <w:p w14:paraId="2C73392E" w14:textId="77777777" w:rsidR="008C14C0" w:rsidRPr="00C3470C" w:rsidRDefault="008C14C0" w:rsidP="008C14C0">
      <w:pPr>
        <w:pStyle w:val="Style22"/>
        <w:widowControl/>
        <w:ind w:right="3686"/>
        <w:jc w:val="both"/>
        <w:rPr>
          <w:rStyle w:val="FontStyle31"/>
          <w:rFonts w:ascii="Times New Roman" w:hAnsi="Times New Roman"/>
          <w:sz w:val="24"/>
        </w:rPr>
      </w:pPr>
      <w:r w:rsidRPr="00C3470C">
        <w:rPr>
          <w:rStyle w:val="FontStyle34"/>
          <w:rFonts w:ascii="Times New Roman" w:hAnsi="Times New Roman"/>
          <w:sz w:val="24"/>
        </w:rPr>
        <w:t xml:space="preserve">(valoarea în litere), </w:t>
      </w:r>
      <w:r w:rsidRPr="00C3470C">
        <w:rPr>
          <w:rStyle w:val="FontStyle31"/>
          <w:rFonts w:ascii="Times New Roman" w:hAnsi="Times New Roman"/>
          <w:sz w:val="24"/>
        </w:rPr>
        <w:t>după cum urmează:</w:t>
      </w:r>
    </w:p>
    <w:p w14:paraId="5B6558E0" w14:textId="77777777" w:rsidR="008C14C0" w:rsidRPr="00C3470C" w:rsidRDefault="008C14C0" w:rsidP="008C14C0">
      <w:pPr>
        <w:pStyle w:val="Style22"/>
        <w:widowControl/>
        <w:ind w:right="3686"/>
        <w:jc w:val="both"/>
        <w:rPr>
          <w:rStyle w:val="FontStyle31"/>
          <w:rFonts w:ascii="Times New Roman" w:hAnsi="Times New Roman"/>
          <w:sz w:val="24"/>
        </w:rPr>
      </w:pPr>
    </w:p>
    <w:p w14:paraId="5A0F67EF"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1C131E82"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4861D2C"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819E073"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3C46FD9"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203AA07"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219EB25A"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602CD812"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336A1F47"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093EC07C" w14:textId="77777777" w:rsidR="008C14C0" w:rsidRPr="00C3470C" w:rsidRDefault="008C14C0" w:rsidP="008C14C0">
      <w:pPr>
        <w:pStyle w:val="Style22"/>
        <w:widowControl/>
        <w:ind w:right="3686"/>
        <w:jc w:val="both"/>
        <w:rPr>
          <w:rStyle w:val="FontStyle31"/>
          <w:rFonts w:ascii="Times New Roman" w:hAnsi="Times New Roman"/>
          <w:sz w:val="24"/>
          <w:u w:val="single"/>
        </w:rPr>
      </w:pPr>
    </w:p>
    <w:p w14:paraId="476B18C8" w14:textId="77777777" w:rsidR="008C14C0" w:rsidRPr="00C3470C" w:rsidRDefault="008C14C0" w:rsidP="008C14C0">
      <w:pPr>
        <w:pStyle w:val="Style22"/>
        <w:widowControl/>
        <w:ind w:right="3686"/>
        <w:jc w:val="both"/>
        <w:rPr>
          <w:rStyle w:val="FontStyle31"/>
          <w:rFonts w:ascii="Times New Roman" w:hAnsi="Times New Roman"/>
          <w:sz w:val="24"/>
          <w:u w:val="single"/>
        </w:rPr>
      </w:pPr>
      <w:r w:rsidRPr="00C3470C">
        <w:rPr>
          <w:rStyle w:val="FontStyle31"/>
          <w:rFonts w:ascii="Times New Roman" w:hAnsi="Times New Roman"/>
          <w:sz w:val="24"/>
          <w:u w:val="single"/>
        </w:rPr>
        <w:t>După caz</w:t>
      </w:r>
    </w:p>
    <w:p w14:paraId="72A29249" w14:textId="77777777" w:rsidR="008C14C0" w:rsidRPr="00C3470C" w:rsidRDefault="008C14C0" w:rsidP="008C14C0">
      <w:pPr>
        <w:pStyle w:val="Style22"/>
        <w:widowControl/>
        <w:ind w:right="3686" w:firstLine="0"/>
        <w:jc w:val="both"/>
        <w:rPr>
          <w:rStyle w:val="FontStyle31"/>
          <w:rFonts w:ascii="Times New Roman" w:hAnsi="Times New Roman"/>
          <w:sz w:val="24"/>
          <w:u w:val="single"/>
        </w:rPr>
      </w:pPr>
      <w:r w:rsidRPr="00C3470C">
        <w:rPr>
          <w:rStyle w:val="FontStyle31"/>
          <w:rFonts w:ascii="Times New Roman" w:hAnsi="Times New Roman"/>
          <w:sz w:val="24"/>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8C14C0" w:rsidRPr="00C3470C" w14:paraId="35E5706B" w14:textId="77777777" w:rsidTr="008C14C0">
        <w:tc>
          <w:tcPr>
            <w:tcW w:w="1274" w:type="dxa"/>
            <w:tcBorders>
              <w:top w:val="single" w:sz="6" w:space="0" w:color="auto"/>
              <w:left w:val="single" w:sz="6" w:space="0" w:color="auto"/>
              <w:bottom w:val="single" w:sz="6" w:space="0" w:color="auto"/>
              <w:right w:val="single" w:sz="6" w:space="0" w:color="auto"/>
            </w:tcBorders>
          </w:tcPr>
          <w:p w14:paraId="61D2EE5B"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w:t>
            </w:r>
          </w:p>
        </w:tc>
        <w:tc>
          <w:tcPr>
            <w:tcW w:w="1152" w:type="dxa"/>
            <w:tcBorders>
              <w:top w:val="single" w:sz="6" w:space="0" w:color="auto"/>
              <w:left w:val="single" w:sz="6" w:space="0" w:color="auto"/>
              <w:bottom w:val="single" w:sz="6" w:space="0" w:color="auto"/>
              <w:right w:val="single" w:sz="6" w:space="0" w:color="auto"/>
            </w:tcBorders>
          </w:tcPr>
          <w:p w14:paraId="740F125D"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01407CEA" w14:textId="77777777" w:rsidR="008C14C0" w:rsidRPr="00C3470C" w:rsidRDefault="008C14C0" w:rsidP="008C14C0">
            <w:pPr>
              <w:pStyle w:val="Style24"/>
              <w:widowControl/>
              <w:jc w:val="both"/>
              <w:rPr>
                <w:rStyle w:val="FontStyle31"/>
                <w:rFonts w:ascii="Times New Roman" w:hAnsi="Times New Roman"/>
                <w:sz w:val="24"/>
              </w:rPr>
            </w:pPr>
            <w:r w:rsidRPr="00C3470C">
              <w:rPr>
                <w:rStyle w:val="FontStyle31"/>
                <w:rFonts w:ascii="Times New Roman" w:hAnsi="Times New Roman"/>
                <w:sz w:val="24"/>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2204CBB1"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 xml:space="preserve">Valoarea eligibilă nerambursabilă din bugetul </w:t>
            </w:r>
            <w:proofErr w:type="spellStart"/>
            <w:r w:rsidRPr="00C3470C">
              <w:rPr>
                <w:rStyle w:val="FontStyle31"/>
                <w:rFonts w:ascii="Times New Roman" w:hAnsi="Times New Roman"/>
                <w:sz w:val="24"/>
              </w:rPr>
              <w:t>naţional</w:t>
            </w:r>
            <w:proofErr w:type="spellEnd"/>
          </w:p>
        </w:tc>
        <w:tc>
          <w:tcPr>
            <w:tcW w:w="1613" w:type="dxa"/>
            <w:gridSpan w:val="2"/>
            <w:tcBorders>
              <w:top w:val="single" w:sz="6" w:space="0" w:color="auto"/>
              <w:left w:val="single" w:sz="6" w:space="0" w:color="auto"/>
              <w:bottom w:val="single" w:sz="6" w:space="0" w:color="auto"/>
              <w:right w:val="single" w:sz="6" w:space="0" w:color="auto"/>
            </w:tcBorders>
          </w:tcPr>
          <w:p w14:paraId="2D06FF00"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 xml:space="preserve">Valoarea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eligibile a</w:t>
            </w:r>
          </w:p>
          <w:p w14:paraId="00715CBD"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Beneficiarului</w:t>
            </w:r>
          </w:p>
        </w:tc>
        <w:tc>
          <w:tcPr>
            <w:tcW w:w="1087" w:type="dxa"/>
            <w:tcBorders>
              <w:top w:val="single" w:sz="6" w:space="0" w:color="auto"/>
              <w:left w:val="single" w:sz="6" w:space="0" w:color="auto"/>
              <w:bottom w:val="single" w:sz="6" w:space="0" w:color="auto"/>
              <w:right w:val="single" w:sz="6" w:space="0" w:color="auto"/>
            </w:tcBorders>
          </w:tcPr>
          <w:p w14:paraId="17FF5D32"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w:t>
            </w:r>
          </w:p>
          <w:p w14:paraId="3AA70E89"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ne</w:t>
            </w:r>
            <w:r w:rsidRPr="00C3470C">
              <w:rPr>
                <w:rStyle w:val="FontStyle31"/>
                <w:rFonts w:ascii="Times New Roman" w:hAnsi="Times New Roman"/>
                <w:sz w:val="24"/>
              </w:rPr>
              <w:softHyphen/>
              <w:t>eligibilă inclusiv TVA</w:t>
            </w:r>
          </w:p>
        </w:tc>
      </w:tr>
      <w:tr w:rsidR="008C14C0" w:rsidRPr="00C3470C" w14:paraId="1DA90D3C" w14:textId="77777777" w:rsidTr="008C14C0">
        <w:tc>
          <w:tcPr>
            <w:tcW w:w="1274" w:type="dxa"/>
            <w:tcBorders>
              <w:top w:val="single" w:sz="6" w:space="0" w:color="auto"/>
              <w:left w:val="single" w:sz="6" w:space="0" w:color="auto"/>
              <w:bottom w:val="single" w:sz="6" w:space="0" w:color="auto"/>
              <w:right w:val="single" w:sz="6" w:space="0" w:color="auto"/>
            </w:tcBorders>
          </w:tcPr>
          <w:p w14:paraId="3E1679C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152" w:type="dxa"/>
            <w:tcBorders>
              <w:top w:val="single" w:sz="6" w:space="0" w:color="auto"/>
              <w:left w:val="single" w:sz="6" w:space="0" w:color="auto"/>
              <w:bottom w:val="single" w:sz="6" w:space="0" w:color="auto"/>
              <w:right w:val="single" w:sz="6" w:space="0" w:color="auto"/>
            </w:tcBorders>
          </w:tcPr>
          <w:p w14:paraId="7F49ECD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001" w:type="dxa"/>
            <w:tcBorders>
              <w:top w:val="single" w:sz="6" w:space="0" w:color="auto"/>
              <w:left w:val="single" w:sz="6" w:space="0" w:color="auto"/>
              <w:bottom w:val="single" w:sz="6" w:space="0" w:color="auto"/>
              <w:right w:val="single" w:sz="6" w:space="0" w:color="auto"/>
            </w:tcBorders>
          </w:tcPr>
          <w:p w14:paraId="52105E2E"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1022" w:type="dxa"/>
            <w:tcBorders>
              <w:top w:val="single" w:sz="6" w:space="0" w:color="auto"/>
              <w:left w:val="single" w:sz="6" w:space="0" w:color="auto"/>
              <w:bottom w:val="single" w:sz="6" w:space="0" w:color="auto"/>
              <w:right w:val="single" w:sz="6" w:space="0" w:color="auto"/>
            </w:tcBorders>
          </w:tcPr>
          <w:p w14:paraId="58F9F5A2" w14:textId="77777777" w:rsidR="008C14C0" w:rsidRPr="00C3470C" w:rsidRDefault="008C14C0" w:rsidP="008C14C0">
            <w:pPr>
              <w:pStyle w:val="Style20"/>
              <w:widowControl/>
              <w:ind w:left="238"/>
              <w:jc w:val="both"/>
              <w:rPr>
                <w:rStyle w:val="FontStyle32"/>
                <w:rFonts w:ascii="Times New Roman" w:hAnsi="Times New Roman"/>
                <w:sz w:val="24"/>
              </w:rPr>
            </w:pPr>
            <w:r w:rsidRPr="00C3470C">
              <w:rPr>
                <w:rStyle w:val="FontStyle32"/>
                <w:rFonts w:ascii="Times New Roman" w:hAnsi="Times New Roman"/>
                <w:sz w:val="24"/>
              </w:rPr>
              <w:t>(%)</w:t>
            </w:r>
          </w:p>
        </w:tc>
        <w:tc>
          <w:tcPr>
            <w:tcW w:w="850" w:type="dxa"/>
            <w:tcBorders>
              <w:top w:val="single" w:sz="6" w:space="0" w:color="auto"/>
              <w:left w:val="single" w:sz="6" w:space="0" w:color="auto"/>
              <w:bottom w:val="single" w:sz="6" w:space="0" w:color="auto"/>
              <w:right w:val="single" w:sz="6" w:space="0" w:color="auto"/>
            </w:tcBorders>
          </w:tcPr>
          <w:p w14:paraId="08512969"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677" w:type="dxa"/>
            <w:tcBorders>
              <w:top w:val="single" w:sz="6" w:space="0" w:color="auto"/>
              <w:left w:val="single" w:sz="6" w:space="0" w:color="auto"/>
              <w:bottom w:val="single" w:sz="6" w:space="0" w:color="auto"/>
              <w:right w:val="single" w:sz="6" w:space="0" w:color="auto"/>
            </w:tcBorders>
          </w:tcPr>
          <w:p w14:paraId="2CAE67A7"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2"/>
                <w:rFonts w:ascii="Times New Roman" w:hAnsi="Times New Roman"/>
                <w:sz w:val="24"/>
              </w:rPr>
              <w:t>(%)</w:t>
            </w:r>
          </w:p>
        </w:tc>
        <w:tc>
          <w:tcPr>
            <w:tcW w:w="871" w:type="dxa"/>
            <w:tcBorders>
              <w:top w:val="single" w:sz="6" w:space="0" w:color="auto"/>
              <w:left w:val="single" w:sz="6" w:space="0" w:color="auto"/>
              <w:bottom w:val="single" w:sz="6" w:space="0" w:color="auto"/>
              <w:right w:val="single" w:sz="6" w:space="0" w:color="auto"/>
            </w:tcBorders>
          </w:tcPr>
          <w:p w14:paraId="39CB489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742" w:type="dxa"/>
            <w:tcBorders>
              <w:top w:val="single" w:sz="6" w:space="0" w:color="auto"/>
              <w:left w:val="single" w:sz="6" w:space="0" w:color="auto"/>
              <w:bottom w:val="single" w:sz="6" w:space="0" w:color="auto"/>
              <w:right w:val="single" w:sz="6" w:space="0" w:color="auto"/>
            </w:tcBorders>
          </w:tcPr>
          <w:p w14:paraId="46AC70F1"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2"/>
                <w:rFonts w:ascii="Times New Roman" w:hAnsi="Times New Roman"/>
                <w:sz w:val="24"/>
              </w:rPr>
              <w:t>(%)</w:t>
            </w:r>
          </w:p>
        </w:tc>
        <w:tc>
          <w:tcPr>
            <w:tcW w:w="1087" w:type="dxa"/>
            <w:tcBorders>
              <w:top w:val="single" w:sz="6" w:space="0" w:color="auto"/>
              <w:left w:val="single" w:sz="6" w:space="0" w:color="auto"/>
              <w:bottom w:val="single" w:sz="6" w:space="0" w:color="auto"/>
              <w:right w:val="single" w:sz="6" w:space="0" w:color="auto"/>
            </w:tcBorders>
          </w:tcPr>
          <w:p w14:paraId="6075AE3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r>
      <w:tr w:rsidR="008C14C0" w:rsidRPr="00C3470C" w14:paraId="6322F47D" w14:textId="77777777" w:rsidTr="008C14C0">
        <w:tc>
          <w:tcPr>
            <w:tcW w:w="1274" w:type="dxa"/>
            <w:tcBorders>
              <w:top w:val="single" w:sz="6" w:space="0" w:color="auto"/>
              <w:left w:val="single" w:sz="6" w:space="0" w:color="auto"/>
              <w:bottom w:val="single" w:sz="6" w:space="0" w:color="auto"/>
              <w:right w:val="single" w:sz="6" w:space="0" w:color="auto"/>
            </w:tcBorders>
          </w:tcPr>
          <w:p w14:paraId="796D727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w:t>
            </w:r>
          </w:p>
        </w:tc>
        <w:tc>
          <w:tcPr>
            <w:tcW w:w="1152" w:type="dxa"/>
            <w:tcBorders>
              <w:top w:val="single" w:sz="6" w:space="0" w:color="auto"/>
              <w:left w:val="single" w:sz="6" w:space="0" w:color="auto"/>
              <w:bottom w:val="single" w:sz="6" w:space="0" w:color="auto"/>
              <w:right w:val="single" w:sz="6" w:space="0" w:color="auto"/>
            </w:tcBorders>
          </w:tcPr>
          <w:p w14:paraId="76CC23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2</w:t>
            </w:r>
          </w:p>
        </w:tc>
        <w:tc>
          <w:tcPr>
            <w:tcW w:w="1001" w:type="dxa"/>
            <w:tcBorders>
              <w:top w:val="single" w:sz="6" w:space="0" w:color="auto"/>
              <w:left w:val="single" w:sz="6" w:space="0" w:color="auto"/>
              <w:bottom w:val="single" w:sz="6" w:space="0" w:color="auto"/>
              <w:right w:val="single" w:sz="6" w:space="0" w:color="auto"/>
            </w:tcBorders>
          </w:tcPr>
          <w:p w14:paraId="1067C1F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3</w:t>
            </w:r>
          </w:p>
        </w:tc>
        <w:tc>
          <w:tcPr>
            <w:tcW w:w="1022" w:type="dxa"/>
            <w:tcBorders>
              <w:top w:val="single" w:sz="6" w:space="0" w:color="auto"/>
              <w:left w:val="single" w:sz="6" w:space="0" w:color="auto"/>
              <w:bottom w:val="single" w:sz="6" w:space="0" w:color="auto"/>
              <w:right w:val="single" w:sz="6" w:space="0" w:color="auto"/>
            </w:tcBorders>
          </w:tcPr>
          <w:p w14:paraId="778A0503" w14:textId="77777777" w:rsidR="008C14C0" w:rsidRPr="00C3470C" w:rsidRDefault="008C14C0" w:rsidP="008C14C0">
            <w:pPr>
              <w:pStyle w:val="Style23"/>
              <w:widowControl/>
              <w:spacing w:line="240" w:lineRule="auto"/>
              <w:ind w:left="338"/>
              <w:jc w:val="both"/>
              <w:rPr>
                <w:rStyle w:val="FontStyle31"/>
                <w:rFonts w:ascii="Times New Roman" w:hAnsi="Times New Roman"/>
                <w:sz w:val="24"/>
              </w:rPr>
            </w:pPr>
            <w:r w:rsidRPr="00C3470C">
              <w:rPr>
                <w:rStyle w:val="FontStyle31"/>
                <w:rFonts w:ascii="Times New Roman" w:hAnsi="Times New Roman"/>
                <w:sz w:val="24"/>
              </w:rPr>
              <w:t>4</w:t>
            </w:r>
          </w:p>
        </w:tc>
        <w:tc>
          <w:tcPr>
            <w:tcW w:w="850" w:type="dxa"/>
            <w:tcBorders>
              <w:top w:val="single" w:sz="6" w:space="0" w:color="auto"/>
              <w:left w:val="single" w:sz="6" w:space="0" w:color="auto"/>
              <w:bottom w:val="single" w:sz="6" w:space="0" w:color="auto"/>
              <w:right w:val="single" w:sz="6" w:space="0" w:color="auto"/>
            </w:tcBorders>
          </w:tcPr>
          <w:p w14:paraId="04EF38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5</w:t>
            </w:r>
          </w:p>
        </w:tc>
        <w:tc>
          <w:tcPr>
            <w:tcW w:w="677" w:type="dxa"/>
            <w:tcBorders>
              <w:top w:val="single" w:sz="6" w:space="0" w:color="auto"/>
              <w:left w:val="single" w:sz="6" w:space="0" w:color="auto"/>
              <w:bottom w:val="single" w:sz="6" w:space="0" w:color="auto"/>
              <w:right w:val="single" w:sz="6" w:space="0" w:color="auto"/>
            </w:tcBorders>
          </w:tcPr>
          <w:p w14:paraId="6863F6D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6</w:t>
            </w:r>
          </w:p>
        </w:tc>
        <w:tc>
          <w:tcPr>
            <w:tcW w:w="871" w:type="dxa"/>
            <w:tcBorders>
              <w:top w:val="single" w:sz="6" w:space="0" w:color="auto"/>
              <w:left w:val="single" w:sz="6" w:space="0" w:color="auto"/>
              <w:bottom w:val="single" w:sz="6" w:space="0" w:color="auto"/>
              <w:right w:val="single" w:sz="6" w:space="0" w:color="auto"/>
            </w:tcBorders>
          </w:tcPr>
          <w:p w14:paraId="5E02013B"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7</w:t>
            </w:r>
          </w:p>
        </w:tc>
        <w:tc>
          <w:tcPr>
            <w:tcW w:w="742" w:type="dxa"/>
            <w:tcBorders>
              <w:top w:val="single" w:sz="6" w:space="0" w:color="auto"/>
              <w:left w:val="single" w:sz="6" w:space="0" w:color="auto"/>
              <w:bottom w:val="single" w:sz="6" w:space="0" w:color="auto"/>
              <w:right w:val="single" w:sz="6" w:space="0" w:color="auto"/>
            </w:tcBorders>
          </w:tcPr>
          <w:p w14:paraId="0DF60DD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8</w:t>
            </w:r>
          </w:p>
        </w:tc>
        <w:tc>
          <w:tcPr>
            <w:tcW w:w="1087" w:type="dxa"/>
            <w:tcBorders>
              <w:top w:val="single" w:sz="6" w:space="0" w:color="auto"/>
              <w:left w:val="single" w:sz="6" w:space="0" w:color="auto"/>
              <w:bottom w:val="single" w:sz="6" w:space="0" w:color="auto"/>
              <w:right w:val="single" w:sz="6" w:space="0" w:color="auto"/>
            </w:tcBorders>
          </w:tcPr>
          <w:p w14:paraId="337D25E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9</w:t>
            </w:r>
          </w:p>
        </w:tc>
      </w:tr>
      <w:tr w:rsidR="008C14C0" w:rsidRPr="00C3470C" w14:paraId="4B9C7862" w14:textId="77777777" w:rsidTr="008C14C0">
        <w:tc>
          <w:tcPr>
            <w:tcW w:w="1274" w:type="dxa"/>
            <w:tcBorders>
              <w:top w:val="single" w:sz="6" w:space="0" w:color="auto"/>
              <w:left w:val="single" w:sz="6" w:space="0" w:color="auto"/>
              <w:bottom w:val="single" w:sz="6" w:space="0" w:color="auto"/>
              <w:right w:val="single" w:sz="6" w:space="0" w:color="auto"/>
            </w:tcBorders>
          </w:tcPr>
          <w:p w14:paraId="4F0A51C0" w14:textId="77777777" w:rsidR="008C14C0" w:rsidRPr="00C3470C" w:rsidRDefault="008C14C0" w:rsidP="008C14C0">
            <w:pPr>
              <w:pStyle w:val="Style26"/>
              <w:widowControl/>
              <w:jc w:val="both"/>
            </w:pPr>
          </w:p>
        </w:tc>
        <w:tc>
          <w:tcPr>
            <w:tcW w:w="1152" w:type="dxa"/>
            <w:tcBorders>
              <w:top w:val="single" w:sz="6" w:space="0" w:color="auto"/>
              <w:left w:val="single" w:sz="6" w:space="0" w:color="auto"/>
              <w:bottom w:val="single" w:sz="6" w:space="0" w:color="auto"/>
              <w:right w:val="single" w:sz="6" w:space="0" w:color="auto"/>
            </w:tcBorders>
          </w:tcPr>
          <w:p w14:paraId="59EF13A2" w14:textId="77777777" w:rsidR="008C14C0" w:rsidRPr="00C3470C" w:rsidRDefault="008C14C0" w:rsidP="008C14C0">
            <w:pPr>
              <w:pStyle w:val="Style26"/>
              <w:widowControl/>
              <w:jc w:val="both"/>
            </w:pPr>
          </w:p>
        </w:tc>
        <w:tc>
          <w:tcPr>
            <w:tcW w:w="1001" w:type="dxa"/>
            <w:tcBorders>
              <w:top w:val="single" w:sz="6" w:space="0" w:color="auto"/>
              <w:left w:val="single" w:sz="6" w:space="0" w:color="auto"/>
              <w:bottom w:val="single" w:sz="6" w:space="0" w:color="auto"/>
              <w:right w:val="single" w:sz="6" w:space="0" w:color="auto"/>
            </w:tcBorders>
          </w:tcPr>
          <w:p w14:paraId="43D1025F" w14:textId="77777777" w:rsidR="008C14C0" w:rsidRPr="00C3470C" w:rsidRDefault="008C14C0" w:rsidP="008C14C0">
            <w:pPr>
              <w:pStyle w:val="Style26"/>
              <w:widowControl/>
              <w:jc w:val="both"/>
            </w:pPr>
          </w:p>
        </w:tc>
        <w:tc>
          <w:tcPr>
            <w:tcW w:w="1022" w:type="dxa"/>
            <w:tcBorders>
              <w:top w:val="single" w:sz="6" w:space="0" w:color="auto"/>
              <w:left w:val="single" w:sz="6" w:space="0" w:color="auto"/>
              <w:bottom w:val="single" w:sz="6" w:space="0" w:color="auto"/>
              <w:right w:val="single" w:sz="6" w:space="0" w:color="auto"/>
            </w:tcBorders>
          </w:tcPr>
          <w:p w14:paraId="4454CC28" w14:textId="77777777" w:rsidR="008C14C0" w:rsidRPr="00C3470C" w:rsidRDefault="008C14C0" w:rsidP="008C14C0">
            <w:pPr>
              <w:pStyle w:val="Style26"/>
              <w:widowControl/>
              <w:jc w:val="both"/>
            </w:pPr>
          </w:p>
        </w:tc>
        <w:tc>
          <w:tcPr>
            <w:tcW w:w="850" w:type="dxa"/>
            <w:tcBorders>
              <w:top w:val="single" w:sz="6" w:space="0" w:color="auto"/>
              <w:left w:val="single" w:sz="6" w:space="0" w:color="auto"/>
              <w:bottom w:val="single" w:sz="6" w:space="0" w:color="auto"/>
              <w:right w:val="single" w:sz="6" w:space="0" w:color="auto"/>
            </w:tcBorders>
          </w:tcPr>
          <w:p w14:paraId="0428E59D" w14:textId="77777777" w:rsidR="008C14C0" w:rsidRPr="00C3470C" w:rsidRDefault="008C14C0" w:rsidP="008C14C0">
            <w:pPr>
              <w:pStyle w:val="Style26"/>
              <w:widowControl/>
              <w:jc w:val="both"/>
            </w:pPr>
          </w:p>
        </w:tc>
        <w:tc>
          <w:tcPr>
            <w:tcW w:w="677" w:type="dxa"/>
            <w:tcBorders>
              <w:top w:val="single" w:sz="6" w:space="0" w:color="auto"/>
              <w:left w:val="single" w:sz="6" w:space="0" w:color="auto"/>
              <w:bottom w:val="single" w:sz="6" w:space="0" w:color="auto"/>
              <w:right w:val="single" w:sz="6" w:space="0" w:color="auto"/>
            </w:tcBorders>
          </w:tcPr>
          <w:p w14:paraId="2FFD6BA9" w14:textId="77777777" w:rsidR="008C14C0" w:rsidRPr="00C3470C" w:rsidRDefault="008C14C0" w:rsidP="008C14C0">
            <w:pPr>
              <w:pStyle w:val="Style26"/>
              <w:widowControl/>
              <w:jc w:val="both"/>
            </w:pPr>
          </w:p>
        </w:tc>
        <w:tc>
          <w:tcPr>
            <w:tcW w:w="871" w:type="dxa"/>
            <w:tcBorders>
              <w:top w:val="single" w:sz="6" w:space="0" w:color="auto"/>
              <w:left w:val="single" w:sz="6" w:space="0" w:color="auto"/>
              <w:bottom w:val="single" w:sz="6" w:space="0" w:color="auto"/>
              <w:right w:val="single" w:sz="6" w:space="0" w:color="auto"/>
            </w:tcBorders>
          </w:tcPr>
          <w:p w14:paraId="28181201" w14:textId="77777777" w:rsidR="008C14C0" w:rsidRPr="00C3470C" w:rsidRDefault="008C14C0" w:rsidP="008C14C0">
            <w:pPr>
              <w:pStyle w:val="Style26"/>
              <w:widowControl/>
              <w:jc w:val="both"/>
            </w:pPr>
          </w:p>
        </w:tc>
        <w:tc>
          <w:tcPr>
            <w:tcW w:w="742" w:type="dxa"/>
            <w:tcBorders>
              <w:top w:val="single" w:sz="6" w:space="0" w:color="auto"/>
              <w:left w:val="single" w:sz="6" w:space="0" w:color="auto"/>
              <w:bottom w:val="single" w:sz="6" w:space="0" w:color="auto"/>
              <w:right w:val="single" w:sz="6" w:space="0" w:color="auto"/>
            </w:tcBorders>
          </w:tcPr>
          <w:p w14:paraId="3E778183" w14:textId="77777777" w:rsidR="008C14C0" w:rsidRPr="00C3470C" w:rsidRDefault="008C14C0" w:rsidP="008C14C0">
            <w:pPr>
              <w:pStyle w:val="Style26"/>
              <w:widowControl/>
              <w:jc w:val="both"/>
            </w:pPr>
          </w:p>
        </w:tc>
        <w:tc>
          <w:tcPr>
            <w:tcW w:w="1087" w:type="dxa"/>
            <w:tcBorders>
              <w:top w:val="single" w:sz="6" w:space="0" w:color="auto"/>
              <w:left w:val="single" w:sz="6" w:space="0" w:color="auto"/>
              <w:bottom w:val="single" w:sz="6" w:space="0" w:color="auto"/>
              <w:right w:val="single" w:sz="6" w:space="0" w:color="auto"/>
            </w:tcBorders>
          </w:tcPr>
          <w:p w14:paraId="09B04D91" w14:textId="77777777" w:rsidR="008C14C0" w:rsidRPr="00C3470C" w:rsidRDefault="008C14C0" w:rsidP="008C14C0">
            <w:pPr>
              <w:pStyle w:val="Style26"/>
              <w:widowControl/>
              <w:jc w:val="both"/>
            </w:pPr>
          </w:p>
        </w:tc>
      </w:tr>
    </w:tbl>
    <w:p w14:paraId="4CC33718" w14:textId="77777777" w:rsidR="008C14C0" w:rsidRPr="00C3470C" w:rsidRDefault="008C14C0" w:rsidP="008C14C0">
      <w:pPr>
        <w:pStyle w:val="Style19"/>
        <w:widowControl/>
        <w:spacing w:line="240" w:lineRule="exact"/>
        <w:ind w:firstLine="0"/>
      </w:pPr>
    </w:p>
    <w:p w14:paraId="78257858" w14:textId="77777777" w:rsidR="008C14C0" w:rsidRPr="00C3470C" w:rsidRDefault="008C14C0" w:rsidP="008C14C0">
      <w:pPr>
        <w:pStyle w:val="Style19"/>
        <w:widowControl/>
        <w:spacing w:before="156" w:line="240" w:lineRule="auto"/>
        <w:ind w:firstLine="0"/>
        <w:rPr>
          <w:rStyle w:val="FontStyle31"/>
          <w:rFonts w:ascii="Times New Roman" w:hAnsi="Times New Roman"/>
          <w:sz w:val="24"/>
        </w:rPr>
      </w:pPr>
      <w:r w:rsidRPr="00C3470C">
        <w:rPr>
          <w:rStyle w:val="FontStyle31"/>
          <w:rFonts w:ascii="Times New Roman" w:hAnsi="Times New Roman"/>
          <w:sz w:val="24"/>
        </w:rPr>
        <w:t>(pentru proiecte generatoare de venituri)</w:t>
      </w:r>
    </w:p>
    <w:p w14:paraId="5086C5FF" w14:textId="77777777" w:rsidR="008C14C0" w:rsidRPr="00C3470C" w:rsidRDefault="008C14C0" w:rsidP="008C14C0">
      <w:pPr>
        <w:spacing w:after="252" w:line="1" w:lineRule="exact"/>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8C14C0" w:rsidRPr="00C3470C" w14:paraId="0B0CA7C1" w14:textId="77777777" w:rsidTr="008C14C0">
        <w:tc>
          <w:tcPr>
            <w:tcW w:w="821" w:type="dxa"/>
            <w:tcBorders>
              <w:top w:val="single" w:sz="6" w:space="0" w:color="auto"/>
              <w:left w:val="single" w:sz="6" w:space="0" w:color="auto"/>
              <w:bottom w:val="nil"/>
              <w:right w:val="single" w:sz="6" w:space="0" w:color="auto"/>
            </w:tcBorders>
          </w:tcPr>
          <w:p w14:paraId="5D66B58E"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c>
          <w:tcPr>
            <w:tcW w:w="749" w:type="dxa"/>
            <w:tcBorders>
              <w:top w:val="single" w:sz="6" w:space="0" w:color="auto"/>
              <w:left w:val="single" w:sz="6" w:space="0" w:color="auto"/>
              <w:bottom w:val="nil"/>
              <w:right w:val="single" w:sz="6" w:space="0" w:color="auto"/>
            </w:tcBorders>
          </w:tcPr>
          <w:p w14:paraId="484FF455"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c>
          <w:tcPr>
            <w:tcW w:w="1087" w:type="dxa"/>
            <w:gridSpan w:val="2"/>
            <w:tcBorders>
              <w:top w:val="single" w:sz="6" w:space="0" w:color="auto"/>
              <w:left w:val="single" w:sz="6" w:space="0" w:color="auto"/>
              <w:bottom w:val="nil"/>
              <w:right w:val="single" w:sz="6" w:space="0" w:color="auto"/>
            </w:tcBorders>
          </w:tcPr>
          <w:p w14:paraId="3E5D425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433" w:type="dxa"/>
            <w:gridSpan w:val="2"/>
            <w:tcBorders>
              <w:top w:val="single" w:sz="6" w:space="0" w:color="auto"/>
              <w:left w:val="single" w:sz="6" w:space="0" w:color="auto"/>
              <w:bottom w:val="nil"/>
              <w:right w:val="single" w:sz="6" w:space="0" w:color="auto"/>
            </w:tcBorders>
          </w:tcPr>
          <w:p w14:paraId="1AC7A95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671" w:type="dxa"/>
            <w:gridSpan w:val="2"/>
            <w:tcBorders>
              <w:top w:val="single" w:sz="6" w:space="0" w:color="auto"/>
              <w:left w:val="single" w:sz="6" w:space="0" w:color="auto"/>
              <w:bottom w:val="nil"/>
              <w:right w:val="single" w:sz="6" w:space="0" w:color="auto"/>
            </w:tcBorders>
          </w:tcPr>
          <w:p w14:paraId="78B7B03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202" w:type="dxa"/>
            <w:gridSpan w:val="2"/>
            <w:tcBorders>
              <w:top w:val="single" w:sz="6" w:space="0" w:color="auto"/>
              <w:left w:val="single" w:sz="6" w:space="0" w:color="auto"/>
              <w:bottom w:val="nil"/>
              <w:right w:val="single" w:sz="6" w:space="0" w:color="auto"/>
            </w:tcBorders>
          </w:tcPr>
          <w:p w14:paraId="39EF15E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1036" w:type="dxa"/>
            <w:gridSpan w:val="2"/>
            <w:tcBorders>
              <w:top w:val="single" w:sz="6" w:space="0" w:color="auto"/>
              <w:left w:val="single" w:sz="6" w:space="0" w:color="auto"/>
              <w:bottom w:val="nil"/>
              <w:right w:val="single" w:sz="6" w:space="0" w:color="auto"/>
            </w:tcBorders>
          </w:tcPr>
          <w:p w14:paraId="242716B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Valoarea</w:t>
            </w:r>
          </w:p>
        </w:tc>
        <w:tc>
          <w:tcPr>
            <w:tcW w:w="706" w:type="dxa"/>
            <w:tcBorders>
              <w:top w:val="single" w:sz="6" w:space="0" w:color="auto"/>
              <w:left w:val="single" w:sz="6" w:space="0" w:color="auto"/>
              <w:bottom w:val="nil"/>
              <w:right w:val="single" w:sz="6" w:space="0" w:color="auto"/>
            </w:tcBorders>
          </w:tcPr>
          <w:p w14:paraId="0A9ED98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Valoa</w:t>
            </w:r>
            <w:proofErr w:type="spellEnd"/>
            <w:r w:rsidRPr="00C3470C">
              <w:rPr>
                <w:rStyle w:val="FontStyle31"/>
                <w:rFonts w:ascii="Times New Roman" w:hAnsi="Times New Roman"/>
                <w:sz w:val="24"/>
              </w:rPr>
              <w:t>-</w:t>
            </w:r>
          </w:p>
        </w:tc>
      </w:tr>
      <w:tr w:rsidR="008C14C0" w:rsidRPr="00C3470C" w14:paraId="710A7104" w14:textId="77777777" w:rsidTr="008C14C0">
        <w:tc>
          <w:tcPr>
            <w:tcW w:w="821" w:type="dxa"/>
            <w:tcBorders>
              <w:top w:val="nil"/>
              <w:left w:val="single" w:sz="6" w:space="0" w:color="auto"/>
              <w:bottom w:val="nil"/>
              <w:right w:val="single" w:sz="6" w:space="0" w:color="auto"/>
            </w:tcBorders>
          </w:tcPr>
          <w:p w14:paraId="7F8C4D0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w:t>
            </w:r>
          </w:p>
        </w:tc>
        <w:tc>
          <w:tcPr>
            <w:tcW w:w="749" w:type="dxa"/>
            <w:tcBorders>
              <w:top w:val="nil"/>
              <w:left w:val="single" w:sz="6" w:space="0" w:color="auto"/>
              <w:bottom w:val="nil"/>
              <w:right w:val="single" w:sz="6" w:space="0" w:color="auto"/>
            </w:tcBorders>
          </w:tcPr>
          <w:p w14:paraId="4475304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w:t>
            </w:r>
          </w:p>
        </w:tc>
        <w:tc>
          <w:tcPr>
            <w:tcW w:w="1087" w:type="dxa"/>
            <w:gridSpan w:val="2"/>
            <w:tcBorders>
              <w:top w:val="nil"/>
              <w:left w:val="single" w:sz="6" w:space="0" w:color="auto"/>
              <w:bottom w:val="nil"/>
              <w:right w:val="single" w:sz="6" w:space="0" w:color="auto"/>
            </w:tcBorders>
          </w:tcPr>
          <w:p w14:paraId="5EC93EE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veniturilor</w:t>
            </w:r>
          </w:p>
        </w:tc>
        <w:tc>
          <w:tcPr>
            <w:tcW w:w="1433" w:type="dxa"/>
            <w:gridSpan w:val="2"/>
            <w:tcBorders>
              <w:top w:val="nil"/>
              <w:left w:val="single" w:sz="6" w:space="0" w:color="auto"/>
              <w:bottom w:val="nil"/>
              <w:right w:val="single" w:sz="6" w:space="0" w:color="auto"/>
            </w:tcBorders>
          </w:tcPr>
          <w:p w14:paraId="697EDF1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necesară de</w:t>
            </w:r>
          </w:p>
        </w:tc>
        <w:tc>
          <w:tcPr>
            <w:tcW w:w="1210" w:type="dxa"/>
            <w:tcBorders>
              <w:top w:val="nil"/>
              <w:left w:val="single" w:sz="6" w:space="0" w:color="auto"/>
              <w:bottom w:val="nil"/>
              <w:right w:val="nil"/>
            </w:tcBorders>
          </w:tcPr>
          <w:p w14:paraId="4342220B" w14:textId="77777777" w:rsidR="008C14C0" w:rsidRPr="00C3470C" w:rsidRDefault="008C14C0" w:rsidP="008C14C0">
            <w:pPr>
              <w:pStyle w:val="Style23"/>
              <w:widowControl/>
              <w:spacing w:line="240" w:lineRule="auto"/>
              <w:ind w:left="360"/>
              <w:jc w:val="both"/>
              <w:rPr>
                <w:rStyle w:val="FontStyle31"/>
                <w:rFonts w:ascii="Times New Roman" w:hAnsi="Times New Roman"/>
                <w:sz w:val="24"/>
              </w:rPr>
            </w:pPr>
            <w:r w:rsidRPr="00C3470C">
              <w:rPr>
                <w:rStyle w:val="FontStyle31"/>
                <w:rFonts w:ascii="Times New Roman" w:hAnsi="Times New Roman"/>
                <w:sz w:val="24"/>
              </w:rPr>
              <w:t>eligibilă</w:t>
            </w:r>
          </w:p>
        </w:tc>
        <w:tc>
          <w:tcPr>
            <w:tcW w:w="461" w:type="dxa"/>
            <w:tcBorders>
              <w:top w:val="nil"/>
              <w:left w:val="nil"/>
              <w:bottom w:val="nil"/>
              <w:right w:val="single" w:sz="6" w:space="0" w:color="auto"/>
            </w:tcBorders>
          </w:tcPr>
          <w:p w14:paraId="5B20D6E9" w14:textId="77777777" w:rsidR="008C14C0" w:rsidRPr="00C3470C" w:rsidRDefault="008C14C0" w:rsidP="008C14C0">
            <w:pPr>
              <w:pStyle w:val="Style26"/>
              <w:widowControl/>
              <w:jc w:val="both"/>
            </w:pPr>
          </w:p>
        </w:tc>
        <w:tc>
          <w:tcPr>
            <w:tcW w:w="1202" w:type="dxa"/>
            <w:gridSpan w:val="2"/>
            <w:tcBorders>
              <w:top w:val="nil"/>
              <w:left w:val="single" w:sz="6" w:space="0" w:color="auto"/>
              <w:bottom w:val="nil"/>
              <w:right w:val="single" w:sz="6" w:space="0" w:color="auto"/>
            </w:tcBorders>
          </w:tcPr>
          <w:p w14:paraId="15E19D7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eligibilă</w:t>
            </w:r>
          </w:p>
        </w:tc>
        <w:tc>
          <w:tcPr>
            <w:tcW w:w="1036" w:type="dxa"/>
            <w:gridSpan w:val="2"/>
            <w:tcBorders>
              <w:top w:val="nil"/>
              <w:left w:val="single" w:sz="6" w:space="0" w:color="auto"/>
              <w:bottom w:val="nil"/>
              <w:right w:val="single" w:sz="6" w:space="0" w:color="auto"/>
            </w:tcBorders>
          </w:tcPr>
          <w:p w14:paraId="0B62722A"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co-finan</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5AC274DF"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rea ne</w:t>
            </w:r>
          </w:p>
        </w:tc>
      </w:tr>
      <w:tr w:rsidR="008C14C0" w:rsidRPr="00C3470C" w14:paraId="4CF8B3F0" w14:textId="77777777" w:rsidTr="008C14C0">
        <w:tc>
          <w:tcPr>
            <w:tcW w:w="821" w:type="dxa"/>
            <w:tcBorders>
              <w:top w:val="nil"/>
              <w:left w:val="single" w:sz="6" w:space="0" w:color="auto"/>
              <w:bottom w:val="nil"/>
              <w:right w:val="single" w:sz="6" w:space="0" w:color="auto"/>
            </w:tcBorders>
          </w:tcPr>
          <w:p w14:paraId="389E96C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totală</w:t>
            </w:r>
          </w:p>
        </w:tc>
        <w:tc>
          <w:tcPr>
            <w:tcW w:w="749" w:type="dxa"/>
            <w:tcBorders>
              <w:top w:val="nil"/>
              <w:left w:val="single" w:sz="6" w:space="0" w:color="auto"/>
              <w:bottom w:val="nil"/>
              <w:right w:val="single" w:sz="6" w:space="0" w:color="auto"/>
            </w:tcBorders>
          </w:tcPr>
          <w:p w14:paraId="370AE83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totală</w:t>
            </w:r>
          </w:p>
        </w:tc>
        <w:tc>
          <w:tcPr>
            <w:tcW w:w="1087" w:type="dxa"/>
            <w:gridSpan w:val="2"/>
            <w:tcBorders>
              <w:top w:val="nil"/>
              <w:left w:val="single" w:sz="6" w:space="0" w:color="auto"/>
              <w:bottom w:val="nil"/>
              <w:right w:val="single" w:sz="6" w:space="0" w:color="auto"/>
            </w:tcBorders>
          </w:tcPr>
          <w:p w14:paraId="387A9D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nete</w:t>
            </w:r>
          </w:p>
        </w:tc>
        <w:tc>
          <w:tcPr>
            <w:tcW w:w="1433" w:type="dxa"/>
            <w:gridSpan w:val="2"/>
            <w:tcBorders>
              <w:top w:val="nil"/>
              <w:left w:val="single" w:sz="6" w:space="0" w:color="auto"/>
              <w:bottom w:val="nil"/>
              <w:right w:val="single" w:sz="6" w:space="0" w:color="auto"/>
            </w:tcBorders>
          </w:tcPr>
          <w:p w14:paraId="5305BBC9"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finanţare</w:t>
            </w:r>
            <w:proofErr w:type="spellEnd"/>
          </w:p>
        </w:tc>
        <w:tc>
          <w:tcPr>
            <w:tcW w:w="1671" w:type="dxa"/>
            <w:gridSpan w:val="2"/>
            <w:tcBorders>
              <w:top w:val="nil"/>
              <w:left w:val="single" w:sz="6" w:space="0" w:color="auto"/>
              <w:bottom w:val="nil"/>
              <w:right w:val="single" w:sz="6" w:space="0" w:color="auto"/>
            </w:tcBorders>
          </w:tcPr>
          <w:p w14:paraId="1E01EBD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nerambursabilă</w:t>
            </w:r>
          </w:p>
        </w:tc>
        <w:tc>
          <w:tcPr>
            <w:tcW w:w="1202" w:type="dxa"/>
            <w:gridSpan w:val="2"/>
            <w:tcBorders>
              <w:top w:val="nil"/>
              <w:left w:val="single" w:sz="6" w:space="0" w:color="auto"/>
              <w:bottom w:val="nil"/>
              <w:right w:val="single" w:sz="6" w:space="0" w:color="auto"/>
            </w:tcBorders>
          </w:tcPr>
          <w:p w14:paraId="4AC10DB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nerambur</w:t>
            </w:r>
            <w:proofErr w:type="spellEnd"/>
            <w:r w:rsidRPr="00C3470C">
              <w:rPr>
                <w:rStyle w:val="FontStyle31"/>
                <w:rFonts w:ascii="Times New Roman" w:hAnsi="Times New Roman"/>
                <w:sz w:val="24"/>
              </w:rPr>
              <w:t>-</w:t>
            </w:r>
          </w:p>
        </w:tc>
        <w:tc>
          <w:tcPr>
            <w:tcW w:w="1036" w:type="dxa"/>
            <w:gridSpan w:val="2"/>
            <w:tcBorders>
              <w:top w:val="nil"/>
              <w:left w:val="single" w:sz="6" w:space="0" w:color="auto"/>
              <w:bottom w:val="nil"/>
              <w:right w:val="single" w:sz="6" w:space="0" w:color="auto"/>
            </w:tcBorders>
          </w:tcPr>
          <w:p w14:paraId="6B38F0D0"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ţarii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eligi</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027B3DA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w:t>
            </w:r>
            <w:proofErr w:type="spellStart"/>
            <w:r w:rsidRPr="00C3470C">
              <w:rPr>
                <w:rStyle w:val="FontStyle31"/>
                <w:rFonts w:ascii="Times New Roman" w:hAnsi="Times New Roman"/>
                <w:sz w:val="24"/>
              </w:rPr>
              <w:t>eligi</w:t>
            </w:r>
            <w:proofErr w:type="spellEnd"/>
            <w:r w:rsidRPr="00C3470C">
              <w:rPr>
                <w:rStyle w:val="FontStyle31"/>
                <w:rFonts w:ascii="Times New Roman" w:hAnsi="Times New Roman"/>
                <w:sz w:val="24"/>
              </w:rPr>
              <w:t>-</w:t>
            </w:r>
          </w:p>
        </w:tc>
      </w:tr>
      <w:tr w:rsidR="008C14C0" w:rsidRPr="00C3470C" w14:paraId="284F7D04" w14:textId="77777777" w:rsidTr="008C14C0">
        <w:tc>
          <w:tcPr>
            <w:tcW w:w="821" w:type="dxa"/>
            <w:tcBorders>
              <w:top w:val="nil"/>
              <w:left w:val="single" w:sz="6" w:space="0" w:color="auto"/>
              <w:bottom w:val="nil"/>
              <w:right w:val="single" w:sz="6" w:space="0" w:color="auto"/>
            </w:tcBorders>
          </w:tcPr>
          <w:p w14:paraId="7C1BE596" w14:textId="77777777" w:rsidR="008C14C0" w:rsidRPr="00C3470C" w:rsidRDefault="008C14C0" w:rsidP="008C14C0">
            <w:pPr>
              <w:pStyle w:val="Style26"/>
              <w:widowControl/>
              <w:jc w:val="both"/>
            </w:pPr>
          </w:p>
        </w:tc>
        <w:tc>
          <w:tcPr>
            <w:tcW w:w="749" w:type="dxa"/>
            <w:tcBorders>
              <w:top w:val="nil"/>
              <w:left w:val="single" w:sz="6" w:space="0" w:color="auto"/>
              <w:bottom w:val="nil"/>
              <w:right w:val="single" w:sz="6" w:space="0" w:color="auto"/>
            </w:tcBorders>
          </w:tcPr>
          <w:p w14:paraId="5543B5CF"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eligibi</w:t>
            </w:r>
            <w:proofErr w:type="spellEnd"/>
            <w:r w:rsidRPr="00C3470C">
              <w:rPr>
                <w:rStyle w:val="FontStyle31"/>
                <w:rFonts w:ascii="Times New Roman" w:hAnsi="Times New Roman"/>
                <w:sz w:val="24"/>
              </w:rPr>
              <w:t>-</w:t>
            </w:r>
          </w:p>
        </w:tc>
        <w:tc>
          <w:tcPr>
            <w:tcW w:w="1087" w:type="dxa"/>
            <w:gridSpan w:val="2"/>
            <w:tcBorders>
              <w:top w:val="nil"/>
              <w:left w:val="single" w:sz="6" w:space="0" w:color="auto"/>
              <w:bottom w:val="nil"/>
              <w:right w:val="single" w:sz="6" w:space="0" w:color="auto"/>
            </w:tcBorders>
          </w:tcPr>
          <w:p w14:paraId="21A2AC07"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generate</w:t>
            </w:r>
          </w:p>
        </w:tc>
        <w:tc>
          <w:tcPr>
            <w:tcW w:w="1066" w:type="dxa"/>
            <w:tcBorders>
              <w:top w:val="nil"/>
              <w:left w:val="single" w:sz="6" w:space="0" w:color="auto"/>
              <w:bottom w:val="nil"/>
              <w:right w:val="nil"/>
            </w:tcBorders>
          </w:tcPr>
          <w:p w14:paraId="78AE5C9C" w14:textId="77777777" w:rsidR="008C14C0" w:rsidRPr="00C3470C" w:rsidRDefault="008C14C0" w:rsidP="008C14C0">
            <w:pPr>
              <w:pStyle w:val="Style26"/>
              <w:widowControl/>
              <w:jc w:val="both"/>
            </w:pPr>
          </w:p>
        </w:tc>
        <w:tc>
          <w:tcPr>
            <w:tcW w:w="367" w:type="dxa"/>
            <w:tcBorders>
              <w:top w:val="nil"/>
              <w:left w:val="nil"/>
              <w:bottom w:val="nil"/>
              <w:right w:val="single" w:sz="6" w:space="0" w:color="auto"/>
            </w:tcBorders>
          </w:tcPr>
          <w:p w14:paraId="5423C53B" w14:textId="77777777" w:rsidR="008C14C0" w:rsidRPr="00C3470C" w:rsidRDefault="008C14C0" w:rsidP="008C14C0">
            <w:pPr>
              <w:pStyle w:val="Style26"/>
              <w:widowControl/>
              <w:jc w:val="both"/>
            </w:pPr>
          </w:p>
        </w:tc>
        <w:tc>
          <w:tcPr>
            <w:tcW w:w="1210" w:type="dxa"/>
            <w:tcBorders>
              <w:top w:val="nil"/>
              <w:left w:val="single" w:sz="6" w:space="0" w:color="auto"/>
              <w:bottom w:val="nil"/>
              <w:right w:val="nil"/>
            </w:tcBorders>
          </w:tcPr>
          <w:p w14:paraId="7B524C4F" w14:textId="77777777" w:rsidR="008C14C0" w:rsidRPr="00C3470C" w:rsidRDefault="008C14C0" w:rsidP="008C14C0">
            <w:pPr>
              <w:pStyle w:val="Style23"/>
              <w:widowControl/>
              <w:spacing w:line="240" w:lineRule="auto"/>
              <w:ind w:left="576"/>
              <w:jc w:val="both"/>
              <w:rPr>
                <w:rStyle w:val="FontStyle31"/>
                <w:rFonts w:ascii="Times New Roman" w:hAnsi="Times New Roman"/>
                <w:sz w:val="24"/>
              </w:rPr>
            </w:pPr>
            <w:r w:rsidRPr="00C3470C">
              <w:rPr>
                <w:rStyle w:val="FontStyle31"/>
                <w:rFonts w:ascii="Times New Roman" w:hAnsi="Times New Roman"/>
                <w:sz w:val="24"/>
              </w:rPr>
              <w:t>din</w:t>
            </w:r>
          </w:p>
        </w:tc>
        <w:tc>
          <w:tcPr>
            <w:tcW w:w="461" w:type="dxa"/>
            <w:tcBorders>
              <w:top w:val="nil"/>
              <w:left w:val="nil"/>
              <w:bottom w:val="nil"/>
              <w:right w:val="single" w:sz="6" w:space="0" w:color="auto"/>
            </w:tcBorders>
          </w:tcPr>
          <w:p w14:paraId="1F4677C6" w14:textId="77777777" w:rsidR="008C14C0" w:rsidRPr="00C3470C" w:rsidRDefault="008C14C0" w:rsidP="008C14C0">
            <w:pPr>
              <w:pStyle w:val="Style26"/>
              <w:widowControl/>
              <w:jc w:val="both"/>
            </w:pPr>
          </w:p>
        </w:tc>
        <w:tc>
          <w:tcPr>
            <w:tcW w:w="1202" w:type="dxa"/>
            <w:gridSpan w:val="2"/>
            <w:tcBorders>
              <w:top w:val="nil"/>
              <w:left w:val="single" w:sz="6" w:space="0" w:color="auto"/>
              <w:bottom w:val="nil"/>
              <w:right w:val="single" w:sz="6" w:space="0" w:color="auto"/>
            </w:tcBorders>
          </w:tcPr>
          <w:p w14:paraId="6D6DB12E"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sabilă</w:t>
            </w:r>
            <w:proofErr w:type="spellEnd"/>
            <w:r w:rsidRPr="00C3470C">
              <w:rPr>
                <w:rStyle w:val="FontStyle31"/>
                <w:rFonts w:ascii="Times New Roman" w:hAnsi="Times New Roman"/>
                <w:sz w:val="24"/>
              </w:rPr>
              <w:t xml:space="preserve"> din</w:t>
            </w:r>
          </w:p>
        </w:tc>
        <w:tc>
          <w:tcPr>
            <w:tcW w:w="1036" w:type="dxa"/>
            <w:gridSpan w:val="2"/>
            <w:tcBorders>
              <w:top w:val="nil"/>
              <w:left w:val="single" w:sz="6" w:space="0" w:color="auto"/>
              <w:bottom w:val="nil"/>
              <w:right w:val="single" w:sz="6" w:space="0" w:color="auto"/>
            </w:tcBorders>
          </w:tcPr>
          <w:p w14:paraId="2433322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bile a Be-</w:t>
            </w:r>
          </w:p>
        </w:tc>
        <w:tc>
          <w:tcPr>
            <w:tcW w:w="706" w:type="dxa"/>
            <w:tcBorders>
              <w:top w:val="nil"/>
              <w:left w:val="single" w:sz="6" w:space="0" w:color="auto"/>
              <w:bottom w:val="nil"/>
              <w:right w:val="single" w:sz="6" w:space="0" w:color="auto"/>
            </w:tcBorders>
          </w:tcPr>
          <w:p w14:paraId="5B174F7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bilă in-</w:t>
            </w:r>
          </w:p>
        </w:tc>
      </w:tr>
      <w:tr w:rsidR="008C14C0" w:rsidRPr="00C3470C" w14:paraId="3240FB02" w14:textId="77777777" w:rsidTr="008C14C0">
        <w:tc>
          <w:tcPr>
            <w:tcW w:w="821" w:type="dxa"/>
            <w:tcBorders>
              <w:top w:val="nil"/>
              <w:left w:val="single" w:sz="6" w:space="0" w:color="auto"/>
              <w:bottom w:val="nil"/>
              <w:right w:val="single" w:sz="6" w:space="0" w:color="auto"/>
            </w:tcBorders>
          </w:tcPr>
          <w:p w14:paraId="0C7BC990" w14:textId="77777777" w:rsidR="008C14C0" w:rsidRPr="00C3470C" w:rsidRDefault="008C14C0" w:rsidP="008C14C0">
            <w:pPr>
              <w:pStyle w:val="Style26"/>
              <w:widowControl/>
              <w:jc w:val="both"/>
            </w:pPr>
          </w:p>
        </w:tc>
        <w:tc>
          <w:tcPr>
            <w:tcW w:w="749" w:type="dxa"/>
            <w:tcBorders>
              <w:top w:val="nil"/>
              <w:left w:val="single" w:sz="6" w:space="0" w:color="auto"/>
              <w:bottom w:val="nil"/>
              <w:right w:val="single" w:sz="6" w:space="0" w:color="auto"/>
            </w:tcBorders>
          </w:tcPr>
          <w:p w14:paraId="03F05B4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lă</w:t>
            </w:r>
          </w:p>
        </w:tc>
        <w:tc>
          <w:tcPr>
            <w:tcW w:w="554" w:type="dxa"/>
            <w:tcBorders>
              <w:top w:val="nil"/>
              <w:left w:val="single" w:sz="6" w:space="0" w:color="auto"/>
              <w:bottom w:val="nil"/>
              <w:right w:val="nil"/>
            </w:tcBorders>
          </w:tcPr>
          <w:p w14:paraId="36E97A18" w14:textId="77777777" w:rsidR="008C14C0" w:rsidRPr="00C3470C" w:rsidRDefault="008C14C0" w:rsidP="008C14C0">
            <w:pPr>
              <w:pStyle w:val="Style26"/>
              <w:widowControl/>
              <w:jc w:val="both"/>
            </w:pPr>
          </w:p>
        </w:tc>
        <w:tc>
          <w:tcPr>
            <w:tcW w:w="533" w:type="dxa"/>
            <w:tcBorders>
              <w:top w:val="nil"/>
              <w:left w:val="nil"/>
              <w:bottom w:val="nil"/>
              <w:right w:val="single" w:sz="6" w:space="0" w:color="auto"/>
            </w:tcBorders>
          </w:tcPr>
          <w:p w14:paraId="35FDCE60" w14:textId="77777777" w:rsidR="008C14C0" w:rsidRPr="00C3470C" w:rsidRDefault="008C14C0" w:rsidP="008C14C0">
            <w:pPr>
              <w:pStyle w:val="Style26"/>
              <w:widowControl/>
              <w:jc w:val="both"/>
            </w:pPr>
          </w:p>
        </w:tc>
        <w:tc>
          <w:tcPr>
            <w:tcW w:w="1066" w:type="dxa"/>
            <w:tcBorders>
              <w:top w:val="nil"/>
              <w:left w:val="single" w:sz="6" w:space="0" w:color="auto"/>
              <w:bottom w:val="nil"/>
              <w:right w:val="nil"/>
            </w:tcBorders>
          </w:tcPr>
          <w:p w14:paraId="64E302AD" w14:textId="77777777" w:rsidR="008C14C0" w:rsidRPr="00C3470C" w:rsidRDefault="008C14C0" w:rsidP="008C14C0">
            <w:pPr>
              <w:pStyle w:val="Style26"/>
              <w:widowControl/>
              <w:jc w:val="both"/>
            </w:pPr>
          </w:p>
        </w:tc>
        <w:tc>
          <w:tcPr>
            <w:tcW w:w="367" w:type="dxa"/>
            <w:tcBorders>
              <w:top w:val="nil"/>
              <w:left w:val="nil"/>
              <w:bottom w:val="nil"/>
              <w:right w:val="single" w:sz="6" w:space="0" w:color="auto"/>
            </w:tcBorders>
          </w:tcPr>
          <w:p w14:paraId="73EAA3D3" w14:textId="77777777" w:rsidR="008C14C0" w:rsidRPr="00C3470C" w:rsidRDefault="008C14C0" w:rsidP="008C14C0">
            <w:pPr>
              <w:pStyle w:val="Style26"/>
              <w:widowControl/>
              <w:jc w:val="both"/>
            </w:pPr>
          </w:p>
        </w:tc>
        <w:tc>
          <w:tcPr>
            <w:tcW w:w="1671" w:type="dxa"/>
            <w:gridSpan w:val="2"/>
            <w:tcBorders>
              <w:top w:val="nil"/>
              <w:left w:val="single" w:sz="6" w:space="0" w:color="auto"/>
              <w:bottom w:val="nil"/>
              <w:right w:val="single" w:sz="6" w:space="0" w:color="auto"/>
            </w:tcBorders>
          </w:tcPr>
          <w:p w14:paraId="0B9BD4F6"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FEDR/FC/FSE</w:t>
            </w:r>
          </w:p>
        </w:tc>
        <w:tc>
          <w:tcPr>
            <w:tcW w:w="1202" w:type="dxa"/>
            <w:gridSpan w:val="2"/>
            <w:tcBorders>
              <w:top w:val="nil"/>
              <w:left w:val="single" w:sz="6" w:space="0" w:color="auto"/>
              <w:bottom w:val="nil"/>
              <w:right w:val="single" w:sz="6" w:space="0" w:color="auto"/>
            </w:tcBorders>
          </w:tcPr>
          <w:p w14:paraId="744585DB"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bugetul</w:t>
            </w:r>
          </w:p>
        </w:tc>
        <w:tc>
          <w:tcPr>
            <w:tcW w:w="1036" w:type="dxa"/>
            <w:gridSpan w:val="2"/>
            <w:tcBorders>
              <w:top w:val="nil"/>
              <w:left w:val="single" w:sz="6" w:space="0" w:color="auto"/>
              <w:bottom w:val="nil"/>
              <w:right w:val="single" w:sz="6" w:space="0" w:color="auto"/>
            </w:tcBorders>
          </w:tcPr>
          <w:p w14:paraId="2A2D0E02"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neficiaru</w:t>
            </w:r>
            <w:proofErr w:type="spellEnd"/>
            <w:r w:rsidRPr="00C3470C">
              <w:rPr>
                <w:rStyle w:val="FontStyle31"/>
                <w:rFonts w:ascii="Times New Roman" w:hAnsi="Times New Roman"/>
                <w:sz w:val="24"/>
              </w:rPr>
              <w:t>-</w:t>
            </w:r>
          </w:p>
        </w:tc>
        <w:tc>
          <w:tcPr>
            <w:tcW w:w="706" w:type="dxa"/>
            <w:tcBorders>
              <w:top w:val="nil"/>
              <w:left w:val="single" w:sz="6" w:space="0" w:color="auto"/>
              <w:bottom w:val="nil"/>
              <w:right w:val="single" w:sz="6" w:space="0" w:color="auto"/>
            </w:tcBorders>
          </w:tcPr>
          <w:p w14:paraId="1D7F287D"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clusiv</w:t>
            </w:r>
            <w:proofErr w:type="spellEnd"/>
          </w:p>
        </w:tc>
      </w:tr>
      <w:tr w:rsidR="008C14C0" w:rsidRPr="00C3470C" w14:paraId="26E8C213" w14:textId="77777777" w:rsidTr="008C14C0">
        <w:tc>
          <w:tcPr>
            <w:tcW w:w="821" w:type="dxa"/>
            <w:tcBorders>
              <w:top w:val="nil"/>
              <w:left w:val="single" w:sz="6" w:space="0" w:color="auto"/>
              <w:bottom w:val="single" w:sz="6" w:space="0" w:color="auto"/>
              <w:right w:val="single" w:sz="6" w:space="0" w:color="auto"/>
            </w:tcBorders>
          </w:tcPr>
          <w:p w14:paraId="01EA4D07" w14:textId="77777777" w:rsidR="008C14C0" w:rsidRPr="00C3470C" w:rsidRDefault="008C14C0" w:rsidP="008C14C0">
            <w:pPr>
              <w:pStyle w:val="Style26"/>
              <w:widowControl/>
              <w:jc w:val="both"/>
            </w:pPr>
          </w:p>
        </w:tc>
        <w:tc>
          <w:tcPr>
            <w:tcW w:w="749" w:type="dxa"/>
            <w:tcBorders>
              <w:top w:val="nil"/>
              <w:left w:val="single" w:sz="6" w:space="0" w:color="auto"/>
              <w:bottom w:val="single" w:sz="6" w:space="0" w:color="auto"/>
              <w:right w:val="single" w:sz="6" w:space="0" w:color="auto"/>
            </w:tcBorders>
          </w:tcPr>
          <w:p w14:paraId="1499BC18" w14:textId="77777777" w:rsidR="008C14C0" w:rsidRPr="00C3470C" w:rsidRDefault="008C14C0" w:rsidP="008C14C0">
            <w:pPr>
              <w:pStyle w:val="Style26"/>
              <w:widowControl/>
              <w:jc w:val="both"/>
            </w:pPr>
          </w:p>
        </w:tc>
        <w:tc>
          <w:tcPr>
            <w:tcW w:w="554" w:type="dxa"/>
            <w:tcBorders>
              <w:top w:val="nil"/>
              <w:left w:val="single" w:sz="6" w:space="0" w:color="auto"/>
              <w:bottom w:val="single" w:sz="6" w:space="0" w:color="auto"/>
              <w:right w:val="nil"/>
            </w:tcBorders>
          </w:tcPr>
          <w:p w14:paraId="68D1A130" w14:textId="77777777" w:rsidR="008C14C0" w:rsidRPr="00C3470C" w:rsidRDefault="008C14C0" w:rsidP="008C14C0">
            <w:pPr>
              <w:pStyle w:val="Style26"/>
              <w:widowControl/>
              <w:jc w:val="both"/>
            </w:pPr>
          </w:p>
        </w:tc>
        <w:tc>
          <w:tcPr>
            <w:tcW w:w="533" w:type="dxa"/>
            <w:tcBorders>
              <w:top w:val="nil"/>
              <w:left w:val="nil"/>
              <w:bottom w:val="single" w:sz="6" w:space="0" w:color="auto"/>
              <w:right w:val="single" w:sz="6" w:space="0" w:color="auto"/>
            </w:tcBorders>
          </w:tcPr>
          <w:p w14:paraId="4D218F52" w14:textId="77777777" w:rsidR="008C14C0" w:rsidRPr="00C3470C" w:rsidRDefault="008C14C0" w:rsidP="008C14C0">
            <w:pPr>
              <w:pStyle w:val="Style26"/>
              <w:widowControl/>
              <w:jc w:val="both"/>
            </w:pPr>
          </w:p>
        </w:tc>
        <w:tc>
          <w:tcPr>
            <w:tcW w:w="1066" w:type="dxa"/>
            <w:tcBorders>
              <w:top w:val="nil"/>
              <w:left w:val="single" w:sz="6" w:space="0" w:color="auto"/>
              <w:bottom w:val="single" w:sz="6" w:space="0" w:color="auto"/>
              <w:right w:val="nil"/>
            </w:tcBorders>
          </w:tcPr>
          <w:p w14:paraId="1B841150" w14:textId="77777777" w:rsidR="008C14C0" w:rsidRPr="00C3470C" w:rsidRDefault="008C14C0" w:rsidP="008C14C0">
            <w:pPr>
              <w:pStyle w:val="Style26"/>
              <w:widowControl/>
              <w:jc w:val="both"/>
            </w:pPr>
          </w:p>
        </w:tc>
        <w:tc>
          <w:tcPr>
            <w:tcW w:w="367" w:type="dxa"/>
            <w:tcBorders>
              <w:top w:val="nil"/>
              <w:left w:val="nil"/>
              <w:bottom w:val="single" w:sz="6" w:space="0" w:color="auto"/>
              <w:right w:val="single" w:sz="6" w:space="0" w:color="auto"/>
            </w:tcBorders>
          </w:tcPr>
          <w:p w14:paraId="3498D958" w14:textId="77777777" w:rsidR="008C14C0" w:rsidRPr="00C3470C" w:rsidRDefault="008C14C0" w:rsidP="008C14C0">
            <w:pPr>
              <w:pStyle w:val="Style26"/>
              <w:widowControl/>
              <w:jc w:val="both"/>
            </w:pPr>
          </w:p>
        </w:tc>
        <w:tc>
          <w:tcPr>
            <w:tcW w:w="1210" w:type="dxa"/>
            <w:tcBorders>
              <w:top w:val="nil"/>
              <w:left w:val="single" w:sz="6" w:space="0" w:color="auto"/>
              <w:bottom w:val="single" w:sz="6" w:space="0" w:color="auto"/>
              <w:right w:val="nil"/>
            </w:tcBorders>
          </w:tcPr>
          <w:p w14:paraId="66D6D00B" w14:textId="77777777" w:rsidR="008C14C0" w:rsidRPr="00C3470C" w:rsidRDefault="008C14C0" w:rsidP="008C14C0">
            <w:pPr>
              <w:pStyle w:val="Style26"/>
              <w:widowControl/>
              <w:jc w:val="both"/>
            </w:pPr>
          </w:p>
        </w:tc>
        <w:tc>
          <w:tcPr>
            <w:tcW w:w="461" w:type="dxa"/>
            <w:tcBorders>
              <w:top w:val="nil"/>
              <w:left w:val="nil"/>
              <w:bottom w:val="single" w:sz="6" w:space="0" w:color="auto"/>
              <w:right w:val="single" w:sz="6" w:space="0" w:color="auto"/>
            </w:tcBorders>
          </w:tcPr>
          <w:p w14:paraId="59F83659" w14:textId="77777777" w:rsidR="008C14C0" w:rsidRPr="00C3470C" w:rsidRDefault="008C14C0" w:rsidP="008C14C0">
            <w:pPr>
              <w:pStyle w:val="Style26"/>
              <w:widowControl/>
              <w:jc w:val="both"/>
            </w:pPr>
          </w:p>
        </w:tc>
        <w:tc>
          <w:tcPr>
            <w:tcW w:w="1202" w:type="dxa"/>
            <w:gridSpan w:val="2"/>
            <w:tcBorders>
              <w:top w:val="nil"/>
              <w:left w:val="single" w:sz="6" w:space="0" w:color="auto"/>
              <w:bottom w:val="single" w:sz="6" w:space="0" w:color="auto"/>
              <w:right w:val="single" w:sz="6" w:space="0" w:color="auto"/>
            </w:tcBorders>
          </w:tcPr>
          <w:p w14:paraId="2249D3F1" w14:textId="77777777" w:rsidR="008C14C0" w:rsidRPr="00C3470C" w:rsidRDefault="008C14C0" w:rsidP="008C14C0">
            <w:pPr>
              <w:pStyle w:val="Style23"/>
              <w:widowControl/>
              <w:spacing w:line="240" w:lineRule="auto"/>
              <w:jc w:val="both"/>
              <w:rPr>
                <w:rStyle w:val="FontStyle31"/>
                <w:rFonts w:ascii="Times New Roman" w:hAnsi="Times New Roman"/>
                <w:sz w:val="24"/>
              </w:rPr>
            </w:pPr>
            <w:proofErr w:type="spellStart"/>
            <w:r w:rsidRPr="00C3470C">
              <w:rPr>
                <w:rStyle w:val="FontStyle31"/>
                <w:rFonts w:ascii="Times New Roman" w:hAnsi="Times New Roman"/>
                <w:sz w:val="24"/>
              </w:rPr>
              <w:t>naţional</w:t>
            </w:r>
            <w:proofErr w:type="spellEnd"/>
          </w:p>
        </w:tc>
        <w:tc>
          <w:tcPr>
            <w:tcW w:w="1036" w:type="dxa"/>
            <w:gridSpan w:val="2"/>
            <w:tcBorders>
              <w:top w:val="nil"/>
              <w:left w:val="single" w:sz="6" w:space="0" w:color="auto"/>
              <w:bottom w:val="single" w:sz="6" w:space="0" w:color="auto"/>
              <w:right w:val="single" w:sz="6" w:space="0" w:color="auto"/>
            </w:tcBorders>
          </w:tcPr>
          <w:p w14:paraId="055495B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lui</w:t>
            </w:r>
          </w:p>
        </w:tc>
        <w:tc>
          <w:tcPr>
            <w:tcW w:w="706" w:type="dxa"/>
            <w:tcBorders>
              <w:top w:val="nil"/>
              <w:left w:val="single" w:sz="6" w:space="0" w:color="auto"/>
              <w:bottom w:val="single" w:sz="6" w:space="0" w:color="auto"/>
              <w:right w:val="single" w:sz="6" w:space="0" w:color="auto"/>
            </w:tcBorders>
          </w:tcPr>
          <w:p w14:paraId="18FFC3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TVA</w:t>
            </w:r>
          </w:p>
        </w:tc>
      </w:tr>
      <w:tr w:rsidR="008C14C0" w:rsidRPr="00C3470C" w14:paraId="2DF6DFB3" w14:textId="77777777" w:rsidTr="008C14C0">
        <w:tc>
          <w:tcPr>
            <w:tcW w:w="821" w:type="dxa"/>
            <w:tcBorders>
              <w:top w:val="single" w:sz="6" w:space="0" w:color="auto"/>
              <w:left w:val="single" w:sz="6" w:space="0" w:color="auto"/>
              <w:bottom w:val="single" w:sz="6" w:space="0" w:color="auto"/>
              <w:right w:val="single" w:sz="6" w:space="0" w:color="auto"/>
            </w:tcBorders>
          </w:tcPr>
          <w:p w14:paraId="4A6A1C08"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749" w:type="dxa"/>
            <w:tcBorders>
              <w:top w:val="single" w:sz="6" w:space="0" w:color="auto"/>
              <w:left w:val="single" w:sz="6" w:space="0" w:color="auto"/>
              <w:bottom w:val="single" w:sz="6" w:space="0" w:color="auto"/>
              <w:right w:val="single" w:sz="6" w:space="0" w:color="auto"/>
            </w:tcBorders>
          </w:tcPr>
          <w:p w14:paraId="63C24388"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2EA5B67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33" w:type="dxa"/>
            <w:tcBorders>
              <w:top w:val="single" w:sz="6" w:space="0" w:color="auto"/>
              <w:left w:val="single" w:sz="6" w:space="0" w:color="auto"/>
              <w:bottom w:val="single" w:sz="6" w:space="0" w:color="auto"/>
              <w:right w:val="single" w:sz="6" w:space="0" w:color="auto"/>
            </w:tcBorders>
          </w:tcPr>
          <w:p w14:paraId="2654AE19"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1066" w:type="dxa"/>
            <w:tcBorders>
              <w:top w:val="single" w:sz="6" w:space="0" w:color="auto"/>
              <w:left w:val="single" w:sz="6" w:space="0" w:color="auto"/>
              <w:bottom w:val="single" w:sz="6" w:space="0" w:color="auto"/>
              <w:right w:val="single" w:sz="6" w:space="0" w:color="auto"/>
            </w:tcBorders>
          </w:tcPr>
          <w:p w14:paraId="19A7AC88" w14:textId="77777777" w:rsidR="008C14C0" w:rsidRPr="00C3470C" w:rsidRDefault="008C14C0" w:rsidP="008C14C0">
            <w:pPr>
              <w:pStyle w:val="Style23"/>
              <w:widowControl/>
              <w:spacing w:line="240" w:lineRule="auto"/>
              <w:ind w:left="245"/>
              <w:jc w:val="both"/>
              <w:rPr>
                <w:rStyle w:val="FontStyle31"/>
                <w:rFonts w:ascii="Times New Roman" w:hAnsi="Times New Roman"/>
                <w:sz w:val="24"/>
              </w:rPr>
            </w:pPr>
            <w:r w:rsidRPr="00C3470C">
              <w:rPr>
                <w:rStyle w:val="FontStyle31"/>
                <w:rFonts w:ascii="Times New Roman" w:hAnsi="Times New Roman"/>
                <w:sz w:val="24"/>
              </w:rPr>
              <w:t>(lei)</w:t>
            </w:r>
          </w:p>
        </w:tc>
        <w:tc>
          <w:tcPr>
            <w:tcW w:w="367" w:type="dxa"/>
            <w:tcBorders>
              <w:top w:val="single" w:sz="6" w:space="0" w:color="auto"/>
              <w:left w:val="single" w:sz="6" w:space="0" w:color="auto"/>
              <w:bottom w:val="single" w:sz="6" w:space="0" w:color="auto"/>
              <w:right w:val="single" w:sz="6" w:space="0" w:color="auto"/>
            </w:tcBorders>
          </w:tcPr>
          <w:p w14:paraId="5092A0C4"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1210" w:type="dxa"/>
            <w:tcBorders>
              <w:top w:val="single" w:sz="6" w:space="0" w:color="auto"/>
              <w:left w:val="single" w:sz="6" w:space="0" w:color="auto"/>
              <w:bottom w:val="single" w:sz="6" w:space="0" w:color="auto"/>
              <w:right w:val="single" w:sz="6" w:space="0" w:color="auto"/>
            </w:tcBorders>
          </w:tcPr>
          <w:p w14:paraId="242E645C" w14:textId="77777777" w:rsidR="008C14C0" w:rsidRPr="00C3470C" w:rsidRDefault="008C14C0" w:rsidP="008C14C0">
            <w:pPr>
              <w:pStyle w:val="Style23"/>
              <w:widowControl/>
              <w:spacing w:line="240" w:lineRule="auto"/>
              <w:ind w:left="324"/>
              <w:jc w:val="both"/>
              <w:rPr>
                <w:rStyle w:val="FontStyle31"/>
                <w:rFonts w:ascii="Times New Roman" w:hAnsi="Times New Roman"/>
                <w:sz w:val="24"/>
              </w:rPr>
            </w:pPr>
            <w:r w:rsidRPr="00C3470C">
              <w:rPr>
                <w:rStyle w:val="FontStyle31"/>
                <w:rFonts w:ascii="Times New Roman" w:hAnsi="Times New Roman"/>
                <w:sz w:val="24"/>
              </w:rPr>
              <w:t>(lei)</w:t>
            </w:r>
          </w:p>
        </w:tc>
        <w:tc>
          <w:tcPr>
            <w:tcW w:w="461" w:type="dxa"/>
            <w:tcBorders>
              <w:top w:val="single" w:sz="6" w:space="0" w:color="auto"/>
              <w:left w:val="single" w:sz="6" w:space="0" w:color="auto"/>
              <w:bottom w:val="single" w:sz="6" w:space="0" w:color="auto"/>
              <w:right w:val="single" w:sz="6" w:space="0" w:color="auto"/>
            </w:tcBorders>
          </w:tcPr>
          <w:p w14:paraId="22CCD924"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648" w:type="dxa"/>
            <w:tcBorders>
              <w:top w:val="single" w:sz="6" w:space="0" w:color="auto"/>
              <w:left w:val="single" w:sz="6" w:space="0" w:color="auto"/>
              <w:bottom w:val="single" w:sz="6" w:space="0" w:color="auto"/>
              <w:right w:val="single" w:sz="6" w:space="0" w:color="auto"/>
            </w:tcBorders>
          </w:tcPr>
          <w:p w14:paraId="27B30B0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554" w:type="dxa"/>
            <w:tcBorders>
              <w:top w:val="single" w:sz="6" w:space="0" w:color="auto"/>
              <w:left w:val="single" w:sz="6" w:space="0" w:color="auto"/>
              <w:bottom w:val="single" w:sz="6" w:space="0" w:color="auto"/>
              <w:right w:val="single" w:sz="6" w:space="0" w:color="auto"/>
            </w:tcBorders>
          </w:tcPr>
          <w:p w14:paraId="1AB9DF6F"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554" w:type="dxa"/>
            <w:tcBorders>
              <w:top w:val="single" w:sz="6" w:space="0" w:color="auto"/>
              <w:left w:val="single" w:sz="6" w:space="0" w:color="auto"/>
              <w:bottom w:val="single" w:sz="6" w:space="0" w:color="auto"/>
              <w:right w:val="single" w:sz="6" w:space="0" w:color="auto"/>
            </w:tcBorders>
          </w:tcPr>
          <w:p w14:paraId="67BD766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482" w:type="dxa"/>
            <w:tcBorders>
              <w:top w:val="single" w:sz="6" w:space="0" w:color="auto"/>
              <w:left w:val="single" w:sz="6" w:space="0" w:color="auto"/>
              <w:bottom w:val="single" w:sz="6" w:space="0" w:color="auto"/>
              <w:right w:val="single" w:sz="6" w:space="0" w:color="auto"/>
            </w:tcBorders>
          </w:tcPr>
          <w:p w14:paraId="6A73EF0F" w14:textId="77777777" w:rsidR="008C14C0" w:rsidRPr="00C3470C" w:rsidRDefault="008C14C0" w:rsidP="008C14C0">
            <w:pPr>
              <w:pStyle w:val="Style25"/>
              <w:widowControl/>
              <w:jc w:val="both"/>
              <w:rPr>
                <w:rStyle w:val="FontStyle33"/>
                <w:rFonts w:ascii="Times New Roman" w:hAnsi="Times New Roman"/>
                <w:sz w:val="24"/>
              </w:rPr>
            </w:pPr>
            <w:r w:rsidRPr="00C3470C">
              <w:rPr>
                <w:rStyle w:val="FontStyle33"/>
                <w:rFonts w:ascii="Times New Roman" w:hAnsi="Times New Roman"/>
                <w:sz w:val="24"/>
              </w:rPr>
              <w:t>(%)</w:t>
            </w:r>
          </w:p>
        </w:tc>
        <w:tc>
          <w:tcPr>
            <w:tcW w:w="706" w:type="dxa"/>
            <w:tcBorders>
              <w:top w:val="single" w:sz="6" w:space="0" w:color="auto"/>
              <w:left w:val="single" w:sz="6" w:space="0" w:color="auto"/>
              <w:bottom w:val="single" w:sz="6" w:space="0" w:color="auto"/>
              <w:right w:val="single" w:sz="6" w:space="0" w:color="auto"/>
            </w:tcBorders>
          </w:tcPr>
          <w:p w14:paraId="7CA701A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r>
      <w:tr w:rsidR="008C14C0" w:rsidRPr="00C3470C" w14:paraId="640ECEA1" w14:textId="77777777" w:rsidTr="008C14C0">
        <w:tc>
          <w:tcPr>
            <w:tcW w:w="821" w:type="dxa"/>
            <w:tcBorders>
              <w:top w:val="single" w:sz="6" w:space="0" w:color="auto"/>
              <w:left w:val="single" w:sz="6" w:space="0" w:color="auto"/>
              <w:bottom w:val="single" w:sz="6" w:space="0" w:color="auto"/>
              <w:right w:val="single" w:sz="6" w:space="0" w:color="auto"/>
            </w:tcBorders>
          </w:tcPr>
          <w:p w14:paraId="72F097E3"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w:t>
            </w:r>
          </w:p>
        </w:tc>
        <w:tc>
          <w:tcPr>
            <w:tcW w:w="749" w:type="dxa"/>
            <w:tcBorders>
              <w:top w:val="single" w:sz="6" w:space="0" w:color="auto"/>
              <w:left w:val="single" w:sz="6" w:space="0" w:color="auto"/>
              <w:bottom w:val="single" w:sz="6" w:space="0" w:color="auto"/>
              <w:right w:val="single" w:sz="6" w:space="0" w:color="auto"/>
            </w:tcBorders>
          </w:tcPr>
          <w:p w14:paraId="12FFD2B5"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2</w:t>
            </w:r>
          </w:p>
        </w:tc>
        <w:tc>
          <w:tcPr>
            <w:tcW w:w="554" w:type="dxa"/>
            <w:tcBorders>
              <w:top w:val="single" w:sz="6" w:space="0" w:color="auto"/>
              <w:left w:val="single" w:sz="6" w:space="0" w:color="auto"/>
              <w:bottom w:val="single" w:sz="6" w:space="0" w:color="auto"/>
              <w:right w:val="single" w:sz="6" w:space="0" w:color="auto"/>
            </w:tcBorders>
          </w:tcPr>
          <w:p w14:paraId="7B432B5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3</w:t>
            </w:r>
          </w:p>
        </w:tc>
        <w:tc>
          <w:tcPr>
            <w:tcW w:w="533" w:type="dxa"/>
            <w:tcBorders>
              <w:top w:val="single" w:sz="6" w:space="0" w:color="auto"/>
              <w:left w:val="single" w:sz="6" w:space="0" w:color="auto"/>
              <w:bottom w:val="single" w:sz="6" w:space="0" w:color="auto"/>
              <w:right w:val="single" w:sz="6" w:space="0" w:color="auto"/>
            </w:tcBorders>
          </w:tcPr>
          <w:p w14:paraId="5AE199CA"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4</w:t>
            </w:r>
          </w:p>
        </w:tc>
        <w:tc>
          <w:tcPr>
            <w:tcW w:w="1066" w:type="dxa"/>
            <w:tcBorders>
              <w:top w:val="single" w:sz="6" w:space="0" w:color="auto"/>
              <w:left w:val="single" w:sz="6" w:space="0" w:color="auto"/>
              <w:bottom w:val="single" w:sz="6" w:space="0" w:color="auto"/>
              <w:right w:val="single" w:sz="6" w:space="0" w:color="auto"/>
            </w:tcBorders>
          </w:tcPr>
          <w:p w14:paraId="1BD5D2C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5</w:t>
            </w:r>
          </w:p>
        </w:tc>
        <w:tc>
          <w:tcPr>
            <w:tcW w:w="367" w:type="dxa"/>
            <w:tcBorders>
              <w:top w:val="single" w:sz="6" w:space="0" w:color="auto"/>
              <w:left w:val="single" w:sz="6" w:space="0" w:color="auto"/>
              <w:bottom w:val="single" w:sz="6" w:space="0" w:color="auto"/>
              <w:right w:val="single" w:sz="6" w:space="0" w:color="auto"/>
            </w:tcBorders>
          </w:tcPr>
          <w:p w14:paraId="75048B9C"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6</w:t>
            </w:r>
          </w:p>
        </w:tc>
        <w:tc>
          <w:tcPr>
            <w:tcW w:w="1210" w:type="dxa"/>
            <w:tcBorders>
              <w:top w:val="single" w:sz="6" w:space="0" w:color="auto"/>
              <w:left w:val="single" w:sz="6" w:space="0" w:color="auto"/>
              <w:bottom w:val="single" w:sz="6" w:space="0" w:color="auto"/>
              <w:right w:val="single" w:sz="6" w:space="0" w:color="auto"/>
            </w:tcBorders>
          </w:tcPr>
          <w:p w14:paraId="4A6CE605" w14:textId="77777777" w:rsidR="008C14C0" w:rsidRPr="00C3470C" w:rsidRDefault="008C14C0" w:rsidP="008C14C0">
            <w:pPr>
              <w:pStyle w:val="Style23"/>
              <w:widowControl/>
              <w:spacing w:line="240" w:lineRule="auto"/>
              <w:ind w:left="439"/>
              <w:jc w:val="both"/>
              <w:rPr>
                <w:rStyle w:val="FontStyle31"/>
                <w:rFonts w:ascii="Times New Roman" w:hAnsi="Times New Roman"/>
                <w:sz w:val="24"/>
              </w:rPr>
            </w:pPr>
            <w:r w:rsidRPr="00C3470C">
              <w:rPr>
                <w:rStyle w:val="FontStyle31"/>
                <w:rFonts w:ascii="Times New Roman" w:hAnsi="Times New Roman"/>
                <w:sz w:val="24"/>
              </w:rPr>
              <w:t>7</w:t>
            </w:r>
          </w:p>
        </w:tc>
        <w:tc>
          <w:tcPr>
            <w:tcW w:w="461" w:type="dxa"/>
            <w:tcBorders>
              <w:top w:val="single" w:sz="6" w:space="0" w:color="auto"/>
              <w:left w:val="single" w:sz="6" w:space="0" w:color="auto"/>
              <w:bottom w:val="single" w:sz="6" w:space="0" w:color="auto"/>
              <w:right w:val="single" w:sz="6" w:space="0" w:color="auto"/>
            </w:tcBorders>
          </w:tcPr>
          <w:p w14:paraId="4EC11B84"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8</w:t>
            </w:r>
          </w:p>
        </w:tc>
        <w:tc>
          <w:tcPr>
            <w:tcW w:w="648" w:type="dxa"/>
            <w:tcBorders>
              <w:top w:val="single" w:sz="6" w:space="0" w:color="auto"/>
              <w:left w:val="single" w:sz="6" w:space="0" w:color="auto"/>
              <w:bottom w:val="single" w:sz="6" w:space="0" w:color="auto"/>
              <w:right w:val="single" w:sz="6" w:space="0" w:color="auto"/>
            </w:tcBorders>
          </w:tcPr>
          <w:p w14:paraId="61497EA7"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9</w:t>
            </w:r>
          </w:p>
        </w:tc>
        <w:tc>
          <w:tcPr>
            <w:tcW w:w="554" w:type="dxa"/>
            <w:tcBorders>
              <w:top w:val="single" w:sz="6" w:space="0" w:color="auto"/>
              <w:left w:val="single" w:sz="6" w:space="0" w:color="auto"/>
              <w:bottom w:val="single" w:sz="6" w:space="0" w:color="auto"/>
              <w:right w:val="single" w:sz="6" w:space="0" w:color="auto"/>
            </w:tcBorders>
          </w:tcPr>
          <w:p w14:paraId="5B8CB57E"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10</w:t>
            </w:r>
          </w:p>
        </w:tc>
        <w:tc>
          <w:tcPr>
            <w:tcW w:w="554" w:type="dxa"/>
            <w:tcBorders>
              <w:top w:val="single" w:sz="6" w:space="0" w:color="auto"/>
              <w:left w:val="single" w:sz="6" w:space="0" w:color="auto"/>
              <w:bottom w:val="single" w:sz="6" w:space="0" w:color="auto"/>
              <w:right w:val="single" w:sz="6" w:space="0" w:color="auto"/>
            </w:tcBorders>
          </w:tcPr>
          <w:p w14:paraId="401B8109"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11</w:t>
            </w:r>
          </w:p>
        </w:tc>
        <w:tc>
          <w:tcPr>
            <w:tcW w:w="482" w:type="dxa"/>
            <w:tcBorders>
              <w:top w:val="single" w:sz="6" w:space="0" w:color="auto"/>
              <w:left w:val="single" w:sz="6" w:space="0" w:color="auto"/>
              <w:bottom w:val="single" w:sz="6" w:space="0" w:color="auto"/>
              <w:right w:val="single" w:sz="6" w:space="0" w:color="auto"/>
            </w:tcBorders>
          </w:tcPr>
          <w:p w14:paraId="7A31FD13"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12</w:t>
            </w:r>
          </w:p>
        </w:tc>
        <w:tc>
          <w:tcPr>
            <w:tcW w:w="706" w:type="dxa"/>
            <w:tcBorders>
              <w:top w:val="single" w:sz="6" w:space="0" w:color="auto"/>
              <w:left w:val="single" w:sz="6" w:space="0" w:color="auto"/>
              <w:bottom w:val="single" w:sz="6" w:space="0" w:color="auto"/>
              <w:right w:val="single" w:sz="6" w:space="0" w:color="auto"/>
            </w:tcBorders>
          </w:tcPr>
          <w:p w14:paraId="6AC6B4B1"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13</w:t>
            </w:r>
          </w:p>
        </w:tc>
      </w:tr>
      <w:tr w:rsidR="008C14C0" w:rsidRPr="00C3470C" w14:paraId="05963F45" w14:textId="77777777" w:rsidTr="008C14C0">
        <w:tc>
          <w:tcPr>
            <w:tcW w:w="821" w:type="dxa"/>
            <w:tcBorders>
              <w:top w:val="single" w:sz="6" w:space="0" w:color="auto"/>
              <w:left w:val="single" w:sz="6" w:space="0" w:color="auto"/>
              <w:bottom w:val="single" w:sz="6" w:space="0" w:color="auto"/>
              <w:right w:val="single" w:sz="6" w:space="0" w:color="auto"/>
            </w:tcBorders>
          </w:tcPr>
          <w:p w14:paraId="2719D8B9" w14:textId="77777777" w:rsidR="008C14C0" w:rsidRPr="00C3470C" w:rsidRDefault="008C14C0" w:rsidP="008C14C0">
            <w:pPr>
              <w:pStyle w:val="Style26"/>
              <w:widowControl/>
              <w:jc w:val="both"/>
            </w:pPr>
          </w:p>
        </w:tc>
        <w:tc>
          <w:tcPr>
            <w:tcW w:w="749" w:type="dxa"/>
            <w:tcBorders>
              <w:top w:val="single" w:sz="6" w:space="0" w:color="auto"/>
              <w:left w:val="single" w:sz="6" w:space="0" w:color="auto"/>
              <w:bottom w:val="single" w:sz="6" w:space="0" w:color="auto"/>
              <w:right w:val="single" w:sz="6" w:space="0" w:color="auto"/>
            </w:tcBorders>
          </w:tcPr>
          <w:p w14:paraId="259BE9B4"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69617694" w14:textId="77777777" w:rsidR="008C14C0" w:rsidRPr="00C3470C" w:rsidRDefault="008C14C0" w:rsidP="008C14C0">
            <w:pPr>
              <w:pStyle w:val="Style26"/>
              <w:widowControl/>
              <w:jc w:val="both"/>
            </w:pPr>
          </w:p>
        </w:tc>
        <w:tc>
          <w:tcPr>
            <w:tcW w:w="533" w:type="dxa"/>
            <w:tcBorders>
              <w:top w:val="single" w:sz="6" w:space="0" w:color="auto"/>
              <w:left w:val="single" w:sz="6" w:space="0" w:color="auto"/>
              <w:bottom w:val="single" w:sz="6" w:space="0" w:color="auto"/>
              <w:right w:val="single" w:sz="6" w:space="0" w:color="auto"/>
            </w:tcBorders>
          </w:tcPr>
          <w:p w14:paraId="5B0F03F3" w14:textId="77777777" w:rsidR="008C14C0" w:rsidRPr="00C3470C" w:rsidRDefault="008C14C0" w:rsidP="008C14C0">
            <w:pPr>
              <w:pStyle w:val="Style26"/>
              <w:widowControl/>
              <w:jc w:val="both"/>
            </w:pPr>
          </w:p>
        </w:tc>
        <w:tc>
          <w:tcPr>
            <w:tcW w:w="1066" w:type="dxa"/>
            <w:tcBorders>
              <w:top w:val="single" w:sz="6" w:space="0" w:color="auto"/>
              <w:left w:val="single" w:sz="6" w:space="0" w:color="auto"/>
              <w:bottom w:val="single" w:sz="6" w:space="0" w:color="auto"/>
              <w:right w:val="single" w:sz="6" w:space="0" w:color="auto"/>
            </w:tcBorders>
          </w:tcPr>
          <w:p w14:paraId="6A17689A" w14:textId="77777777" w:rsidR="008C14C0" w:rsidRPr="00C3470C" w:rsidRDefault="008C14C0" w:rsidP="008C14C0">
            <w:pPr>
              <w:pStyle w:val="Style26"/>
              <w:widowControl/>
              <w:jc w:val="both"/>
            </w:pPr>
          </w:p>
        </w:tc>
        <w:tc>
          <w:tcPr>
            <w:tcW w:w="367" w:type="dxa"/>
            <w:tcBorders>
              <w:top w:val="single" w:sz="6" w:space="0" w:color="auto"/>
              <w:left w:val="single" w:sz="6" w:space="0" w:color="auto"/>
              <w:bottom w:val="single" w:sz="6" w:space="0" w:color="auto"/>
              <w:right w:val="single" w:sz="6" w:space="0" w:color="auto"/>
            </w:tcBorders>
          </w:tcPr>
          <w:p w14:paraId="1F14C84B" w14:textId="77777777" w:rsidR="008C14C0" w:rsidRPr="00C3470C" w:rsidRDefault="008C14C0" w:rsidP="008C14C0">
            <w:pPr>
              <w:pStyle w:val="Style26"/>
              <w:widowControl/>
              <w:jc w:val="both"/>
            </w:pPr>
          </w:p>
        </w:tc>
        <w:tc>
          <w:tcPr>
            <w:tcW w:w="1210" w:type="dxa"/>
            <w:tcBorders>
              <w:top w:val="single" w:sz="6" w:space="0" w:color="auto"/>
              <w:left w:val="single" w:sz="6" w:space="0" w:color="auto"/>
              <w:bottom w:val="single" w:sz="6" w:space="0" w:color="auto"/>
              <w:right w:val="single" w:sz="6" w:space="0" w:color="auto"/>
            </w:tcBorders>
          </w:tcPr>
          <w:p w14:paraId="7B54B1BF" w14:textId="77777777" w:rsidR="008C14C0" w:rsidRPr="00C3470C" w:rsidRDefault="008C14C0" w:rsidP="008C14C0">
            <w:pPr>
              <w:pStyle w:val="Style26"/>
              <w:widowControl/>
              <w:jc w:val="both"/>
            </w:pPr>
          </w:p>
        </w:tc>
        <w:tc>
          <w:tcPr>
            <w:tcW w:w="461" w:type="dxa"/>
            <w:tcBorders>
              <w:top w:val="single" w:sz="6" w:space="0" w:color="auto"/>
              <w:left w:val="single" w:sz="6" w:space="0" w:color="auto"/>
              <w:bottom w:val="single" w:sz="6" w:space="0" w:color="auto"/>
              <w:right w:val="single" w:sz="6" w:space="0" w:color="auto"/>
            </w:tcBorders>
          </w:tcPr>
          <w:p w14:paraId="7B33D7AE" w14:textId="77777777" w:rsidR="008C14C0" w:rsidRPr="00C3470C" w:rsidRDefault="008C14C0" w:rsidP="008C14C0">
            <w:pPr>
              <w:pStyle w:val="Style26"/>
              <w:widowControl/>
              <w:jc w:val="both"/>
            </w:pPr>
          </w:p>
        </w:tc>
        <w:tc>
          <w:tcPr>
            <w:tcW w:w="648" w:type="dxa"/>
            <w:tcBorders>
              <w:top w:val="single" w:sz="6" w:space="0" w:color="auto"/>
              <w:left w:val="single" w:sz="6" w:space="0" w:color="auto"/>
              <w:bottom w:val="single" w:sz="6" w:space="0" w:color="auto"/>
              <w:right w:val="single" w:sz="6" w:space="0" w:color="auto"/>
            </w:tcBorders>
          </w:tcPr>
          <w:p w14:paraId="0EE6329D"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30306303" w14:textId="77777777" w:rsidR="008C14C0" w:rsidRPr="00C3470C" w:rsidRDefault="008C14C0" w:rsidP="008C14C0">
            <w:pPr>
              <w:pStyle w:val="Style26"/>
              <w:widowControl/>
              <w:jc w:val="both"/>
            </w:pPr>
          </w:p>
        </w:tc>
        <w:tc>
          <w:tcPr>
            <w:tcW w:w="554" w:type="dxa"/>
            <w:tcBorders>
              <w:top w:val="single" w:sz="6" w:space="0" w:color="auto"/>
              <w:left w:val="single" w:sz="6" w:space="0" w:color="auto"/>
              <w:bottom w:val="single" w:sz="6" w:space="0" w:color="auto"/>
              <w:right w:val="single" w:sz="6" w:space="0" w:color="auto"/>
            </w:tcBorders>
          </w:tcPr>
          <w:p w14:paraId="4B5349D9" w14:textId="77777777" w:rsidR="008C14C0" w:rsidRPr="00C3470C" w:rsidRDefault="008C14C0" w:rsidP="008C14C0">
            <w:pPr>
              <w:pStyle w:val="Style26"/>
              <w:widowControl/>
              <w:jc w:val="both"/>
            </w:pPr>
          </w:p>
        </w:tc>
        <w:tc>
          <w:tcPr>
            <w:tcW w:w="482" w:type="dxa"/>
            <w:tcBorders>
              <w:top w:val="single" w:sz="6" w:space="0" w:color="auto"/>
              <w:left w:val="single" w:sz="6" w:space="0" w:color="auto"/>
              <w:bottom w:val="single" w:sz="6" w:space="0" w:color="auto"/>
              <w:right w:val="single" w:sz="6" w:space="0" w:color="auto"/>
            </w:tcBorders>
          </w:tcPr>
          <w:p w14:paraId="5544E8EA" w14:textId="77777777" w:rsidR="008C14C0" w:rsidRPr="00C3470C" w:rsidRDefault="008C14C0" w:rsidP="008C14C0">
            <w:pPr>
              <w:pStyle w:val="Style26"/>
              <w:widowControl/>
              <w:jc w:val="both"/>
            </w:pPr>
          </w:p>
        </w:tc>
        <w:tc>
          <w:tcPr>
            <w:tcW w:w="706" w:type="dxa"/>
            <w:tcBorders>
              <w:top w:val="single" w:sz="6" w:space="0" w:color="auto"/>
              <w:left w:val="single" w:sz="6" w:space="0" w:color="auto"/>
              <w:bottom w:val="single" w:sz="6" w:space="0" w:color="auto"/>
              <w:right w:val="single" w:sz="6" w:space="0" w:color="auto"/>
            </w:tcBorders>
          </w:tcPr>
          <w:p w14:paraId="4FA8461A" w14:textId="77777777" w:rsidR="008C14C0" w:rsidRPr="00C3470C" w:rsidRDefault="008C14C0" w:rsidP="008C14C0">
            <w:pPr>
              <w:pStyle w:val="Style26"/>
              <w:widowControl/>
              <w:jc w:val="both"/>
            </w:pPr>
          </w:p>
        </w:tc>
      </w:tr>
    </w:tbl>
    <w:p w14:paraId="7005FC27" w14:textId="77777777" w:rsidR="008C14C0" w:rsidRPr="00C3470C" w:rsidRDefault="008C14C0" w:rsidP="008C14C0">
      <w:pPr>
        <w:pStyle w:val="Style12"/>
        <w:widowControl/>
        <w:spacing w:line="240" w:lineRule="exact"/>
        <w:ind w:firstLine="0"/>
      </w:pPr>
    </w:p>
    <w:p w14:paraId="30A745F3" w14:textId="77777777" w:rsidR="008C14C0" w:rsidRPr="00C3470C" w:rsidRDefault="008C14C0" w:rsidP="008C14C0">
      <w:pPr>
        <w:pStyle w:val="Style12"/>
        <w:widowControl/>
        <w:spacing w:line="240" w:lineRule="exact"/>
        <w:ind w:firstLine="0"/>
      </w:pPr>
    </w:p>
    <w:p w14:paraId="1C3356C4" w14:textId="77777777" w:rsidR="008C14C0" w:rsidRPr="00C3470C" w:rsidRDefault="008C14C0" w:rsidP="008C14C0">
      <w:pPr>
        <w:pStyle w:val="Style12"/>
        <w:widowControl/>
        <w:tabs>
          <w:tab w:val="left" w:pos="403"/>
          <w:tab w:val="left" w:leader="dot" w:pos="8618"/>
        </w:tabs>
        <w:spacing w:before="118" w:after="240"/>
        <w:ind w:firstLine="0"/>
        <w:rPr>
          <w:rStyle w:val="FontStyle31"/>
          <w:rFonts w:ascii="Times New Roman" w:hAnsi="Times New Roman"/>
          <w:sz w:val="24"/>
        </w:rPr>
      </w:pPr>
      <w:r w:rsidRPr="00C3470C">
        <w:rPr>
          <w:rStyle w:val="FontStyle31"/>
          <w:rFonts w:ascii="Times New Roman" w:hAnsi="Times New Roman"/>
          <w:sz w:val="24"/>
        </w:rPr>
        <w:t>(2)</w:t>
      </w:r>
      <w:r w:rsidRPr="00C3470C">
        <w:rPr>
          <w:rStyle w:val="FontStyle31"/>
          <w:rFonts w:ascii="Times New Roman" w:hAnsi="Times New Roman"/>
          <w:sz w:val="24"/>
        </w:rPr>
        <w:tab/>
      </w: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acordă o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nerambursabilă în sumă maximă de</w:t>
      </w:r>
      <w:r w:rsidRPr="00C3470C">
        <w:rPr>
          <w:rStyle w:val="FontStyle31"/>
          <w:rFonts w:ascii="Times New Roman" w:hAnsi="Times New Roman"/>
          <w:sz w:val="24"/>
        </w:rPr>
        <w:tab/>
        <w:t>LEI</w:t>
      </w:r>
    </w:p>
    <w:p w14:paraId="78946EB9" w14:textId="77777777" w:rsidR="008C14C0" w:rsidRPr="00C3470C" w:rsidRDefault="008C14C0" w:rsidP="008C14C0">
      <w:pPr>
        <w:pStyle w:val="Style22"/>
        <w:widowControl/>
        <w:tabs>
          <w:tab w:val="left" w:leader="dot" w:pos="4788"/>
        </w:tabs>
        <w:spacing w:after="240" w:line="288" w:lineRule="exact"/>
        <w:ind w:left="454" w:firstLine="0"/>
        <w:jc w:val="both"/>
        <w:rPr>
          <w:rStyle w:val="FontStyle31"/>
          <w:rFonts w:ascii="Times New Roman" w:hAnsi="Times New Roman"/>
          <w:sz w:val="24"/>
        </w:rPr>
      </w:pPr>
      <w:r w:rsidRPr="00C3470C">
        <w:rPr>
          <w:rStyle w:val="FontStyle34"/>
          <w:rFonts w:ascii="Times New Roman" w:hAnsi="Times New Roman"/>
          <w:sz w:val="24"/>
        </w:rPr>
        <w:t xml:space="preserve">(valoarea în litere reprezentând suma coloanelor 3 </w:t>
      </w:r>
      <w:proofErr w:type="spellStart"/>
      <w:r w:rsidRPr="00C3470C">
        <w:rPr>
          <w:rStyle w:val="FontStyle34"/>
          <w:rFonts w:ascii="Times New Roman" w:hAnsi="Times New Roman"/>
          <w:sz w:val="24"/>
        </w:rPr>
        <w:t>şi</w:t>
      </w:r>
      <w:proofErr w:type="spellEnd"/>
      <w:r w:rsidRPr="00C3470C">
        <w:rPr>
          <w:rStyle w:val="FontStyle34"/>
          <w:rFonts w:ascii="Times New Roman" w:hAnsi="Times New Roman"/>
          <w:sz w:val="24"/>
        </w:rPr>
        <w:t xml:space="preserve"> 5 din tabelul aferent proiectelor negeneratoare de venituri, sau suma coloanelor 7 </w:t>
      </w:r>
      <w:proofErr w:type="spellStart"/>
      <w:r w:rsidRPr="00C3470C">
        <w:rPr>
          <w:rStyle w:val="FontStyle34"/>
          <w:rFonts w:ascii="Times New Roman" w:hAnsi="Times New Roman"/>
          <w:sz w:val="24"/>
        </w:rPr>
        <w:t>şi</w:t>
      </w:r>
      <w:proofErr w:type="spellEnd"/>
      <w:r w:rsidRPr="00C3470C">
        <w:rPr>
          <w:rStyle w:val="FontStyle34"/>
          <w:rFonts w:ascii="Times New Roman" w:hAnsi="Times New Roman"/>
          <w:sz w:val="24"/>
        </w:rPr>
        <w:t xml:space="preserve"> 9 din tabelul aferent proiectelor generatoare de venituri) </w:t>
      </w:r>
      <w:r w:rsidRPr="00C3470C">
        <w:rPr>
          <w:rStyle w:val="FontStyle31"/>
          <w:rFonts w:ascii="Times New Roman" w:hAnsi="Times New Roman"/>
          <w:sz w:val="24"/>
        </w:rPr>
        <w:t xml:space="preserve">echivalentă cu  </w:t>
      </w:r>
      <w:r w:rsidRPr="00C3470C">
        <w:rPr>
          <w:rStyle w:val="FontStyle34"/>
          <w:rFonts w:ascii="Times New Roman" w:hAnsi="Times New Roman"/>
          <w:sz w:val="24"/>
        </w:rPr>
        <w:t xml:space="preserve">[valoarea] </w:t>
      </w:r>
      <w:r w:rsidRPr="00C3470C">
        <w:rPr>
          <w:rStyle w:val="FontStyle31"/>
          <w:rFonts w:ascii="Times New Roman" w:hAnsi="Times New Roman"/>
          <w:sz w:val="24"/>
        </w:rPr>
        <w:t>% din valoarea totală eligibilă aprobată.</w:t>
      </w:r>
    </w:p>
    <w:p w14:paraId="7168A105" w14:textId="77777777" w:rsidR="008C14C0" w:rsidRPr="00C3470C" w:rsidRDefault="008C14C0" w:rsidP="008C14C0">
      <w:pPr>
        <w:pStyle w:val="Style12"/>
        <w:widowControl/>
        <w:numPr>
          <w:ilvl w:val="0"/>
          <w:numId w:val="12"/>
        </w:numPr>
        <w:tabs>
          <w:tab w:val="left" w:pos="403"/>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în care valoarea totală a Proiectului </w:t>
      </w:r>
      <w:proofErr w:type="spellStart"/>
      <w:r w:rsidRPr="00C3470C">
        <w:rPr>
          <w:rStyle w:val="FontStyle31"/>
          <w:rFonts w:ascii="Times New Roman" w:hAnsi="Times New Roman"/>
          <w:sz w:val="24"/>
        </w:rPr>
        <w:t>creşte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faţă</w:t>
      </w:r>
      <w:proofErr w:type="spellEnd"/>
      <w:r w:rsidRPr="00C3470C">
        <w:rPr>
          <w:rStyle w:val="FontStyle31"/>
          <w:rFonts w:ascii="Times New Roman" w:hAnsi="Times New Roman"/>
          <w:sz w:val="24"/>
        </w:rPr>
        <w:t xml:space="preserve"> de valoarea convenită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diferenţa</w:t>
      </w:r>
      <w:proofErr w:type="spellEnd"/>
      <w:r w:rsidRPr="00C3470C">
        <w:rPr>
          <w:rStyle w:val="FontStyle31"/>
          <w:rFonts w:ascii="Times New Roman" w:hAnsi="Times New Roman"/>
          <w:sz w:val="24"/>
        </w:rPr>
        <w:t xml:space="preserve"> astfel rezultată va fi suportată în întregime de Beneficiar</w:t>
      </w:r>
      <w:r w:rsidRPr="00C3470C">
        <w:rPr>
          <w:rStyle w:val="FontStyle31"/>
          <w:rFonts w:ascii="Times New Roman" w:hAnsi="Times New Roman"/>
          <w:sz w:val="24"/>
          <w:vertAlign w:val="superscript"/>
        </w:rPr>
        <w:footnoteReference w:id="1"/>
      </w:r>
    </w:p>
    <w:p w14:paraId="55F639B9" w14:textId="77777777" w:rsidR="008C14C0" w:rsidRPr="00C3470C" w:rsidRDefault="008C14C0" w:rsidP="008C14C0">
      <w:pPr>
        <w:pStyle w:val="Style12"/>
        <w:widowControl/>
        <w:numPr>
          <w:ilvl w:val="0"/>
          <w:numId w:val="12"/>
        </w:numPr>
        <w:tabs>
          <w:tab w:val="left" w:pos="403"/>
        </w:tabs>
        <w:spacing w:after="240" w:line="324" w:lineRule="exact"/>
        <w:ind w:left="502" w:hanging="360"/>
        <w:rPr>
          <w:rStyle w:val="FontStyle31"/>
          <w:rFonts w:ascii="Times New Roman" w:hAnsi="Times New Roman"/>
          <w:sz w:val="24"/>
        </w:rPr>
      </w:pP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va fi acordată, în baza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/rambursare/plată, elaborate în conformitate cu anexele corespunzătoare - Graficul de depunere 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/plată/rambursare a cheltuielilor la contract.</w:t>
      </w:r>
    </w:p>
    <w:p w14:paraId="62114040" w14:textId="77777777" w:rsidR="008C14C0" w:rsidRPr="00C3470C" w:rsidRDefault="008C14C0" w:rsidP="008C14C0">
      <w:pPr>
        <w:pStyle w:val="Style13"/>
        <w:widowControl/>
        <w:numPr>
          <w:ilvl w:val="0"/>
          <w:numId w:val="12"/>
        </w:numPr>
        <w:spacing w:before="50"/>
        <w:ind w:left="502" w:hanging="360"/>
        <w:jc w:val="both"/>
        <w:rPr>
          <w:rStyle w:val="FontStyle31"/>
          <w:rFonts w:ascii="Times New Roman" w:hAnsi="Times New Roman"/>
          <w:sz w:val="24"/>
        </w:rPr>
      </w:pPr>
      <w:r w:rsidRPr="00C3470C">
        <w:rPr>
          <w:rStyle w:val="FontStyle31"/>
          <w:rFonts w:ascii="Times New Roman" w:hAnsi="Times New Roman"/>
          <w:sz w:val="24"/>
        </w:rPr>
        <w:t>În cazul în care, valoarea totală autorizată este mai mică decât valoarea prevăzută în coloana 2/5</w:t>
      </w:r>
      <w:r w:rsidRPr="00C3470C">
        <w:rPr>
          <w:rStyle w:val="FontStyle31"/>
          <w:rFonts w:ascii="Times New Roman" w:hAnsi="Times New Roman"/>
          <w:sz w:val="24"/>
          <w:vertAlign w:val="superscript"/>
        </w:rPr>
        <w:footnoteReference w:id="2"/>
      </w:r>
      <w:r w:rsidRPr="00C3470C">
        <w:rPr>
          <w:rStyle w:val="FontStyle31"/>
          <w:rFonts w:ascii="Times New Roman" w:hAnsi="Times New Roman"/>
          <w:sz w:val="24"/>
        </w:rPr>
        <w:t xml:space="preserve">, după caz, din tabelul de mai sus, </w:t>
      </w:r>
      <w:proofErr w:type="spellStart"/>
      <w:r w:rsidRPr="00C3470C">
        <w:rPr>
          <w:rStyle w:val="FontStyle31"/>
          <w:rFonts w:ascii="Times New Roman" w:hAnsi="Times New Roman"/>
          <w:sz w:val="24"/>
        </w:rPr>
        <w:t>finanţarea</w:t>
      </w:r>
      <w:proofErr w:type="spellEnd"/>
      <w:r w:rsidRPr="00C3470C">
        <w:rPr>
          <w:rStyle w:val="FontStyle31"/>
          <w:rFonts w:ascii="Times New Roman" w:hAnsi="Times New Roman"/>
          <w:sz w:val="24"/>
        </w:rPr>
        <w:t xml:space="preserve"> nerambursabilă prevăzută la aliniatul (2) se va reduce corespunzător.</w:t>
      </w:r>
    </w:p>
    <w:p w14:paraId="4ADAD37B" w14:textId="77777777" w:rsidR="008C14C0" w:rsidRPr="00C3470C" w:rsidRDefault="008C14C0" w:rsidP="008C14C0">
      <w:pPr>
        <w:pStyle w:val="Style6"/>
        <w:widowControl/>
        <w:spacing w:line="240" w:lineRule="exact"/>
        <w:jc w:val="both"/>
      </w:pPr>
    </w:p>
    <w:p w14:paraId="47EFF5AB"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Articolul 4 - Eligibilitatea cheltuielilor</w:t>
      </w:r>
    </w:p>
    <w:p w14:paraId="5BB06EBF" w14:textId="77777777" w:rsidR="008C14C0" w:rsidRPr="00C3470C" w:rsidRDefault="008C14C0" w:rsidP="008C14C0">
      <w:pPr>
        <w:pStyle w:val="Style12"/>
        <w:widowControl/>
        <w:tabs>
          <w:tab w:val="left" w:pos="418"/>
        </w:tabs>
        <w:spacing w:before="230" w:after="240"/>
        <w:ind w:firstLine="0"/>
        <w:rPr>
          <w:rStyle w:val="FontStyle31"/>
          <w:rFonts w:ascii="Times New Roman" w:hAnsi="Times New Roman"/>
          <w:sz w:val="24"/>
        </w:rPr>
      </w:pPr>
      <w:r w:rsidRPr="00C3470C">
        <w:rPr>
          <w:rStyle w:val="FontStyle31"/>
          <w:rFonts w:ascii="Times New Roman" w:hAnsi="Times New Roman"/>
          <w:sz w:val="24"/>
        </w:rPr>
        <w:t>(1)</w:t>
      </w:r>
      <w:r w:rsidRPr="00C3470C">
        <w:rPr>
          <w:rStyle w:val="FontStyle31"/>
          <w:rFonts w:ascii="Times New Roman" w:hAnsi="Times New Roman"/>
          <w:sz w:val="24"/>
        </w:rPr>
        <w:tab/>
        <w:t>Cheltuielile sunt considerate eligibile dacă sunt în conformitate cu :</w:t>
      </w:r>
    </w:p>
    <w:p w14:paraId="1A95761F" w14:textId="77777777" w:rsidR="008C14C0" w:rsidRPr="00C3470C" w:rsidRDefault="008C14C0" w:rsidP="008C14C0">
      <w:pPr>
        <w:pStyle w:val="Style9"/>
        <w:widowControl/>
        <w:numPr>
          <w:ilvl w:val="0"/>
          <w:numId w:val="2"/>
        </w:numPr>
        <w:tabs>
          <w:tab w:val="left" w:pos="864"/>
        </w:tabs>
        <w:spacing w:after="240" w:line="288" w:lineRule="exact"/>
        <w:ind w:left="360" w:hanging="360"/>
        <w:jc w:val="both"/>
        <w:rPr>
          <w:rStyle w:val="FontStyle31"/>
          <w:rFonts w:ascii="Times New Roman" w:hAnsi="Times New Roman"/>
          <w:sz w:val="24"/>
        </w:rPr>
      </w:pP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europeană aplicabila</w:t>
      </w:r>
    </w:p>
    <w:p w14:paraId="72E149D7" w14:textId="77777777" w:rsidR="008C14C0" w:rsidRPr="00C3470C" w:rsidRDefault="008C14C0" w:rsidP="008C14C0">
      <w:pPr>
        <w:pStyle w:val="Style9"/>
        <w:widowControl/>
        <w:numPr>
          <w:ilvl w:val="0"/>
          <w:numId w:val="2"/>
        </w:numPr>
        <w:tabs>
          <w:tab w:val="left" w:pos="86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Ghidul unic al Solicitantului/Ghiduri ale solicitantului specifice fiecărui apel de proiecte</w:t>
      </w:r>
    </w:p>
    <w:p w14:paraId="47DAC15B" w14:textId="77777777" w:rsidR="008C14C0" w:rsidRPr="00C3470C" w:rsidRDefault="008C14C0" w:rsidP="008C14C0">
      <w:pPr>
        <w:pStyle w:val="Style9"/>
        <w:widowControl/>
        <w:numPr>
          <w:ilvl w:val="0"/>
          <w:numId w:val="2"/>
        </w:numPr>
        <w:tabs>
          <w:tab w:val="left" w:pos="864"/>
        </w:tabs>
        <w:spacing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 xml:space="preserve">Prezentul Contract de </w:t>
      </w:r>
      <w:proofErr w:type="spellStart"/>
      <w:r w:rsidRPr="00C3470C">
        <w:rPr>
          <w:rStyle w:val="FontStyle31"/>
          <w:rFonts w:ascii="Times New Roman" w:hAnsi="Times New Roman"/>
          <w:sz w:val="24"/>
        </w:rPr>
        <w:t>Finanţare</w:t>
      </w:r>
      <w:proofErr w:type="spellEnd"/>
    </w:p>
    <w:p w14:paraId="2E388A77" w14:textId="77777777" w:rsidR="008C14C0" w:rsidRPr="00C3470C" w:rsidRDefault="008C14C0" w:rsidP="008C14C0">
      <w:pPr>
        <w:pStyle w:val="Style9"/>
        <w:widowControl/>
        <w:numPr>
          <w:ilvl w:val="0"/>
          <w:numId w:val="28"/>
        </w:numPr>
        <w:tabs>
          <w:tab w:val="left" w:pos="864"/>
        </w:tabs>
        <w:spacing w:after="240" w:line="288" w:lineRule="exact"/>
        <w:ind w:left="720" w:hanging="360"/>
        <w:jc w:val="both"/>
        <w:rPr>
          <w:rStyle w:val="FontStyle31"/>
          <w:rFonts w:ascii="Times New Roman" w:hAnsi="Times New Roman"/>
          <w:sz w:val="24"/>
        </w:rPr>
      </w:pPr>
      <w:r w:rsidRPr="00C3470C">
        <w:rPr>
          <w:rStyle w:val="FontStyle31"/>
          <w:rFonts w:ascii="Times New Roman" w:hAnsi="Times New Roman"/>
          <w:sz w:val="24"/>
        </w:rPr>
        <w:t xml:space="preserve">(d) Instrucțiunile </w:t>
      </w:r>
      <w:r w:rsidRPr="00C3470C">
        <w:rPr>
          <w:rStyle w:val="FontStyle31"/>
          <w:rFonts w:ascii="Times New Roman" w:hAnsi="Times New Roman"/>
          <w:color w:val="000000" w:themeColor="text1"/>
          <w:sz w:val="24"/>
        </w:rPr>
        <w:t>AM POC</w:t>
      </w:r>
      <w:r w:rsidRPr="00C3470C">
        <w:rPr>
          <w:rStyle w:val="FontStyle31"/>
          <w:rFonts w:ascii="Times New Roman" w:hAnsi="Times New Roman"/>
          <w:sz w:val="24"/>
        </w:rPr>
        <w:t>, pentru Contractele de finanțare semnate, după data publicării acestora</w:t>
      </w:r>
    </w:p>
    <w:p w14:paraId="4A24B8DE" w14:textId="77777777" w:rsidR="008C14C0" w:rsidRPr="00C3470C" w:rsidRDefault="008C14C0" w:rsidP="008C14C0">
      <w:pPr>
        <w:pStyle w:val="Style12"/>
        <w:widowControl/>
        <w:tabs>
          <w:tab w:val="left" w:pos="418"/>
        </w:tabs>
        <w:spacing w:before="7" w:after="240"/>
        <w:ind w:left="418" w:hanging="418"/>
        <w:rPr>
          <w:rStyle w:val="FontStyle31"/>
          <w:rFonts w:ascii="Times New Roman" w:hAnsi="Times New Roman"/>
          <w:sz w:val="24"/>
        </w:rPr>
      </w:pPr>
      <w:r w:rsidRPr="00C3470C">
        <w:rPr>
          <w:rStyle w:val="FontStyle31"/>
          <w:rFonts w:ascii="Times New Roman" w:hAnsi="Times New Roman"/>
          <w:sz w:val="24"/>
        </w:rPr>
        <w:t>(2)</w:t>
      </w:r>
      <w:r w:rsidRPr="00C3470C">
        <w:rPr>
          <w:rStyle w:val="FontStyle31"/>
          <w:rFonts w:ascii="Times New Roman" w:hAnsi="Times New Roman"/>
          <w:sz w:val="24"/>
        </w:rPr>
        <w:tab/>
        <w:t xml:space="preserve">Cheltuielile aferente prezentului Proiect sunt eligibile cu </w:t>
      </w:r>
      <w:proofErr w:type="spellStart"/>
      <w:r w:rsidRPr="00C3470C">
        <w:rPr>
          <w:rStyle w:val="FontStyle31"/>
          <w:rFonts w:ascii="Times New Roman" w:hAnsi="Times New Roman"/>
          <w:sz w:val="24"/>
        </w:rPr>
        <w:t>condiţia</w:t>
      </w:r>
      <w:proofErr w:type="spellEnd"/>
      <w:r w:rsidRPr="00C3470C">
        <w:rPr>
          <w:rStyle w:val="FontStyle31"/>
          <w:rFonts w:ascii="Times New Roman" w:hAnsi="Times New Roman"/>
          <w:sz w:val="24"/>
        </w:rPr>
        <w:t xml:space="preserve"> ca acestea să fie cuprinse în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7DD4FAFB" w14:textId="77777777" w:rsidR="008C14C0" w:rsidRPr="00C3470C" w:rsidRDefault="008C14C0" w:rsidP="008C14C0">
      <w:pPr>
        <w:pStyle w:val="Style6"/>
        <w:widowControl/>
        <w:tabs>
          <w:tab w:val="left" w:pos="426"/>
        </w:tabs>
        <w:spacing w:line="240" w:lineRule="exact"/>
        <w:ind w:left="426" w:hanging="426"/>
        <w:jc w:val="both"/>
        <w:rPr>
          <w:color w:val="FF0000"/>
        </w:rPr>
      </w:pPr>
    </w:p>
    <w:p w14:paraId="6EAD6352"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5 - Acordarea si recuperarea </w:t>
      </w:r>
      <w:proofErr w:type="spellStart"/>
      <w:r w:rsidRPr="00C3470C">
        <w:rPr>
          <w:rStyle w:val="FontStyle30"/>
          <w:rFonts w:ascii="Times New Roman" w:hAnsi="Times New Roman"/>
          <w:sz w:val="24"/>
        </w:rPr>
        <w:t>prefinanţării</w:t>
      </w:r>
      <w:proofErr w:type="spellEnd"/>
    </w:p>
    <w:p w14:paraId="0CC82F9D" w14:textId="77777777" w:rsidR="008C14C0" w:rsidRPr="00C3470C" w:rsidRDefault="008C14C0" w:rsidP="008C14C0">
      <w:pPr>
        <w:pStyle w:val="Style13"/>
        <w:widowControl/>
        <w:spacing w:before="223" w:line="281" w:lineRule="exact"/>
        <w:ind w:left="360" w:hanging="360"/>
        <w:jc w:val="both"/>
        <w:rPr>
          <w:rStyle w:val="FontStyle31"/>
          <w:rFonts w:ascii="Times New Roman" w:hAnsi="Times New Roman"/>
          <w:sz w:val="24"/>
        </w:rPr>
      </w:pPr>
      <w:r w:rsidRPr="00C3470C">
        <w:rPr>
          <w:rStyle w:val="FontStyle31"/>
          <w:rFonts w:ascii="Times New Roman" w:hAnsi="Times New Roman"/>
          <w:sz w:val="24"/>
        </w:rPr>
        <w:t xml:space="preserve">(1) Beneficiarul are dreptul de a primi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în vigoare, conform </w:t>
      </w:r>
      <w:proofErr w:type="spellStart"/>
      <w:r w:rsidRPr="00C3470C">
        <w:rPr>
          <w:rStyle w:val="FontStyle31"/>
          <w:rFonts w:ascii="Times New Roman" w:hAnsi="Times New Roman"/>
          <w:sz w:val="24"/>
        </w:rPr>
        <w:t>Secţiunii</w:t>
      </w:r>
      <w:proofErr w:type="spellEnd"/>
      <w:r w:rsidRPr="00C3470C">
        <w:rPr>
          <w:rStyle w:val="FontStyle31"/>
          <w:rFonts w:ascii="Times New Roman" w:hAnsi="Times New Roman"/>
          <w:sz w:val="24"/>
        </w:rPr>
        <w:t xml:space="preserve"> "Acordarea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w:t>
      </w:r>
      <w:proofErr w:type="spellStart"/>
      <w:r w:rsidRPr="00C3470C">
        <w:rPr>
          <w:rStyle w:val="FontStyle31"/>
          <w:rFonts w:ascii="Times New Roman" w:hAnsi="Times New Roman"/>
          <w:sz w:val="24"/>
        </w:rPr>
        <w:t>prefinanţării</w:t>
      </w:r>
      <w:proofErr w:type="spellEnd"/>
      <w:r w:rsidRPr="00C3470C">
        <w:rPr>
          <w:rStyle w:val="FontStyle31"/>
          <w:rFonts w:ascii="Times New Roman" w:hAnsi="Times New Roman"/>
          <w:sz w:val="24"/>
        </w:rPr>
        <w:t xml:space="preserv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după caz.</w:t>
      </w:r>
    </w:p>
    <w:p w14:paraId="76D74005" w14:textId="77777777" w:rsidR="008C14C0" w:rsidRPr="00C3470C" w:rsidRDefault="008C14C0" w:rsidP="008C14C0">
      <w:pPr>
        <w:pStyle w:val="Style6"/>
        <w:widowControl/>
        <w:spacing w:line="240" w:lineRule="exact"/>
        <w:jc w:val="both"/>
      </w:pPr>
    </w:p>
    <w:p w14:paraId="3AC0038A"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Articolul 6 - Rambursarea / plata cheltuielilor</w:t>
      </w:r>
    </w:p>
    <w:p w14:paraId="7354AB8F" w14:textId="77777777" w:rsidR="008C14C0" w:rsidRPr="00C3470C" w:rsidRDefault="008C14C0" w:rsidP="008C14C0">
      <w:pPr>
        <w:pStyle w:val="Style12"/>
        <w:widowControl/>
        <w:numPr>
          <w:ilvl w:val="0"/>
          <w:numId w:val="13"/>
        </w:numPr>
        <w:tabs>
          <w:tab w:val="left" w:pos="418"/>
        </w:tabs>
        <w:spacing w:before="266" w:after="240"/>
        <w:ind w:left="502" w:hanging="360"/>
        <w:rPr>
          <w:rStyle w:val="FontStyle31"/>
          <w:rFonts w:ascii="Times New Roman" w:hAnsi="Times New Roman"/>
          <w:sz w:val="24"/>
        </w:rPr>
      </w:pPr>
      <w:r w:rsidRPr="00C3470C">
        <w:rPr>
          <w:rStyle w:val="FontStyle31"/>
          <w:rFonts w:ascii="Times New Roman" w:hAnsi="Times New Roman"/>
          <w:sz w:val="24"/>
        </w:rPr>
        <w:lastRenderedPageBreak/>
        <w:t xml:space="preserve">Rambursarea sau plata se va realiza de către AMPOC în conformitate cu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plata cheltuielilor"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pe baza cererilor Beneficiarului înaintate la AMPOC.</w:t>
      </w:r>
    </w:p>
    <w:p w14:paraId="12467268" w14:textId="77777777" w:rsidR="008C14C0" w:rsidRPr="00C3470C" w:rsidRDefault="008C14C0" w:rsidP="008C14C0">
      <w:pPr>
        <w:pStyle w:val="Style12"/>
        <w:widowControl/>
        <w:numPr>
          <w:ilvl w:val="0"/>
          <w:numId w:val="13"/>
        </w:numPr>
        <w:tabs>
          <w:tab w:val="left" w:pos="418"/>
        </w:tabs>
        <w:spacing w:before="7" w:after="240"/>
        <w:ind w:left="502" w:hanging="360"/>
        <w:rPr>
          <w:rStyle w:val="FontStyle31"/>
          <w:rFonts w:ascii="Times New Roman" w:hAnsi="Times New Roman"/>
          <w:sz w:val="24"/>
        </w:rPr>
      </w:pPr>
      <w:r w:rsidRPr="00C3470C">
        <w:rPr>
          <w:rStyle w:val="FontStyle31"/>
          <w:rFonts w:ascii="Times New Roman" w:hAnsi="Times New Roman"/>
          <w:sz w:val="24"/>
        </w:rPr>
        <w:t xml:space="preserve">În termen de maximum 20 de zile lucrătoare de la data depunerii de către Beneficiar a cererilor de rambursare/plată </w:t>
      </w:r>
      <w:proofErr w:type="spellStart"/>
      <w:r w:rsidRPr="00C3470C">
        <w:rPr>
          <w:rStyle w:val="FontStyle31"/>
          <w:rFonts w:ascii="Times New Roman" w:hAnsi="Times New Roman"/>
          <w:sz w:val="24"/>
        </w:rPr>
        <w:t>însoţite</w:t>
      </w:r>
      <w:proofErr w:type="spellEnd"/>
      <w:r w:rsidRPr="00C3470C">
        <w:rPr>
          <w:rStyle w:val="FontStyle31"/>
          <w:rFonts w:ascii="Times New Roman" w:hAnsi="Times New Roman"/>
          <w:sz w:val="24"/>
        </w:rPr>
        <w:t xml:space="preserve"> de documentele justificative prevăzute în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„d"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w:t>
      </w: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va autoriza cheltuielile eligibile cuprinse în Cererea de Rambursare/Plată. În cazul în care sunt necesare clarificări, termenul de plată se  întrerupe pe perioada clarificărilor, fără ca durata cumulată de  întrerupere a acestora să poată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10 zile lucrătoare.</w:t>
      </w:r>
    </w:p>
    <w:p w14:paraId="339FB129"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După autorizarea cheltuielilor, AMPOC va efectua plata în termen de 3 zile lucrătoare de la momentul în care AMPOC dispune de resurse în conturile sale,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va informa </w:t>
      </w:r>
      <w:r w:rsidRPr="00C3470C">
        <w:rPr>
          <w:rStyle w:val="FontStyle31"/>
          <w:rFonts w:ascii="Times New Roman" w:hAnsi="Times New Roman"/>
          <w:color w:val="000000" w:themeColor="text1"/>
          <w:sz w:val="24"/>
        </w:rPr>
        <w:t xml:space="preserve">Beneficiarul </w:t>
      </w:r>
      <w:r w:rsidRPr="00C3470C">
        <w:rPr>
          <w:rStyle w:val="FontStyle31"/>
          <w:rFonts w:ascii="Times New Roman" w:hAnsi="Times New Roman"/>
          <w:sz w:val="24"/>
        </w:rPr>
        <w:t>cu privire la plata aferentă cheltuielilor autorizate din Cererea de Rambursare/Plată.</w:t>
      </w:r>
    </w:p>
    <w:p w14:paraId="105C4046"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Beneficiarul poate accesa mecanismul de decontare prin cereri de plată, în conformitate cu prevederile </w:t>
      </w:r>
      <w:proofErr w:type="spellStart"/>
      <w:r w:rsidRPr="00C3470C">
        <w:rPr>
          <w:rStyle w:val="FontStyle31"/>
          <w:rFonts w:ascii="Times New Roman" w:hAnsi="Times New Roman"/>
          <w:sz w:val="24"/>
        </w:rPr>
        <w:t>Ordonanţei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urgenţă</w:t>
      </w:r>
      <w:proofErr w:type="spellEnd"/>
      <w:r w:rsidRPr="00C3470C">
        <w:rPr>
          <w:rStyle w:val="FontStyle31"/>
          <w:rFonts w:ascii="Times New Roman" w:hAnsi="Times New Roman"/>
          <w:sz w:val="24"/>
        </w:rPr>
        <w:t xml:space="preserve"> a Guvernului nr. 40/2015 privind gestionarea financiară a fondurilor europene pentru perioada de programare 2014-2020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HG nr. 93/2016 pentru aprobarea Normelor metodologice de aplicare a prevederilor </w:t>
      </w:r>
      <w:proofErr w:type="spellStart"/>
      <w:r w:rsidRPr="00C3470C">
        <w:rPr>
          <w:rStyle w:val="FontStyle31"/>
          <w:rFonts w:ascii="Times New Roman" w:hAnsi="Times New Roman"/>
          <w:sz w:val="24"/>
        </w:rPr>
        <w:t>Ordonanţei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urgenţă</w:t>
      </w:r>
      <w:proofErr w:type="spellEnd"/>
      <w:r w:rsidRPr="00C3470C">
        <w:rPr>
          <w:rStyle w:val="FontStyle31"/>
          <w:rFonts w:ascii="Times New Roman" w:hAnsi="Times New Roman"/>
          <w:sz w:val="24"/>
        </w:rPr>
        <w:t xml:space="preserve"> a Guvernului nr. 40/2015 privind gestionarea financiară a fondurilor europene pentru perioada de programare 2014-2020, cu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 </w:t>
      </w:r>
    </w:p>
    <w:p w14:paraId="3E1A70C2" w14:textId="77777777" w:rsidR="008C14C0" w:rsidRPr="00C3470C" w:rsidRDefault="008C14C0" w:rsidP="008C14C0">
      <w:pPr>
        <w:pStyle w:val="Style12"/>
        <w:widowControl/>
        <w:numPr>
          <w:ilvl w:val="0"/>
          <w:numId w:val="13"/>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AMPOC va efectua transferul fondurilor în limita </w:t>
      </w:r>
      <w:proofErr w:type="spellStart"/>
      <w:r w:rsidRPr="00C3470C">
        <w:rPr>
          <w:rStyle w:val="FontStyle31"/>
          <w:rFonts w:ascii="Times New Roman" w:hAnsi="Times New Roman"/>
          <w:sz w:val="24"/>
        </w:rPr>
        <w:t>disponibilităţilor</w:t>
      </w:r>
      <w:proofErr w:type="spellEnd"/>
      <w:r w:rsidRPr="00C3470C">
        <w:rPr>
          <w:rStyle w:val="FontStyle31"/>
          <w:rFonts w:ascii="Times New Roman" w:hAnsi="Times New Roman"/>
          <w:sz w:val="24"/>
        </w:rPr>
        <w:t xml:space="preserve">, iar în cazul </w:t>
      </w:r>
      <w:proofErr w:type="spellStart"/>
      <w:r w:rsidRPr="00C3470C">
        <w:rPr>
          <w:rStyle w:val="FontStyle31"/>
          <w:rFonts w:ascii="Times New Roman" w:hAnsi="Times New Roman"/>
          <w:sz w:val="24"/>
        </w:rPr>
        <w:t>insuficienţei</w:t>
      </w:r>
      <w:proofErr w:type="spellEnd"/>
      <w:r w:rsidRPr="00C3470C">
        <w:rPr>
          <w:rStyle w:val="FontStyle31"/>
          <w:rFonts w:ascii="Times New Roman" w:hAnsi="Times New Roman"/>
          <w:sz w:val="24"/>
        </w:rPr>
        <w:t xml:space="preserve"> fondurilor, procesul de plată se va suspenda până când conturile AMPOC sunt alimentate cu sumele aferente fondurilor necesare. În cazul suspendării procesului de plată, beneficiarul poate să solicite suspendarea sau prelungirea implementării proiectului, pentru </w:t>
      </w:r>
      <w:proofErr w:type="spellStart"/>
      <w:r w:rsidRPr="00C3470C">
        <w:rPr>
          <w:rStyle w:val="FontStyle31"/>
          <w:rFonts w:ascii="Times New Roman" w:hAnsi="Times New Roman"/>
          <w:sz w:val="24"/>
        </w:rPr>
        <w:t>aceeaşi</w:t>
      </w:r>
      <w:proofErr w:type="spellEnd"/>
      <w:r w:rsidRPr="00C3470C">
        <w:rPr>
          <w:rStyle w:val="FontStyle31"/>
          <w:rFonts w:ascii="Times New Roman" w:hAnsi="Times New Roman"/>
          <w:sz w:val="24"/>
        </w:rPr>
        <w:t xml:space="preserve"> perioadă, fără a se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perioada de finalizare a programului aferent.</w:t>
      </w:r>
    </w:p>
    <w:p w14:paraId="17648637" w14:textId="77777777" w:rsidR="008C14C0" w:rsidRPr="00C3470C" w:rsidRDefault="008C14C0" w:rsidP="008C14C0">
      <w:pPr>
        <w:spacing w:line="240" w:lineRule="atLeast"/>
        <w:ind w:left="578"/>
        <w:rPr>
          <w:rStyle w:val="FontStyle31"/>
          <w:rFonts w:ascii="Times New Roman" w:hAnsi="Times New Roman"/>
          <w:sz w:val="24"/>
          <w:szCs w:val="24"/>
        </w:rPr>
      </w:pPr>
    </w:p>
    <w:p w14:paraId="067DA741" w14:textId="77777777" w:rsidR="008C14C0" w:rsidRPr="00C3470C" w:rsidRDefault="008C14C0" w:rsidP="008C14C0">
      <w:pPr>
        <w:pStyle w:val="Style6"/>
        <w:widowControl/>
        <w:spacing w:before="106"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7- Drepturile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obligaţiile</w:t>
      </w:r>
      <w:proofErr w:type="spellEnd"/>
      <w:r w:rsidRPr="00C3470C">
        <w:rPr>
          <w:rStyle w:val="FontStyle30"/>
          <w:rFonts w:ascii="Times New Roman" w:hAnsi="Times New Roman"/>
          <w:sz w:val="24"/>
        </w:rPr>
        <w:t xml:space="preserve"> Beneficiarului</w:t>
      </w:r>
    </w:p>
    <w:p w14:paraId="1D860FBA" w14:textId="77777777" w:rsidR="008C14C0" w:rsidRPr="00C3470C" w:rsidRDefault="008C14C0" w:rsidP="008C14C0">
      <w:pPr>
        <w:pStyle w:val="Style12"/>
        <w:widowControl/>
        <w:numPr>
          <w:ilvl w:val="0"/>
          <w:numId w:val="25"/>
        </w:numPr>
        <w:tabs>
          <w:tab w:val="left" w:pos="418"/>
        </w:tabs>
        <w:spacing w:before="216" w:after="240"/>
        <w:ind w:left="720" w:hanging="360"/>
        <w:rPr>
          <w:rStyle w:val="FontStyle31"/>
          <w:rFonts w:ascii="Times New Roman" w:hAnsi="Times New Roman"/>
          <w:color w:val="FF0000"/>
          <w:sz w:val="24"/>
        </w:rPr>
      </w:pPr>
      <w:r w:rsidRPr="00C3470C">
        <w:rPr>
          <w:rStyle w:val="FontStyle31"/>
          <w:rFonts w:ascii="Times New Roman" w:hAnsi="Times New Roman"/>
          <w:color w:val="000000"/>
          <w:sz w:val="24"/>
        </w:rPr>
        <w:t xml:space="preserve">Beneficiarul are </w:t>
      </w:r>
      <w:proofErr w:type="spellStart"/>
      <w:r w:rsidRPr="00C3470C">
        <w:rPr>
          <w:rStyle w:val="FontStyle31"/>
          <w:rFonts w:ascii="Times New Roman" w:hAnsi="Times New Roman"/>
          <w:color w:val="000000"/>
          <w:sz w:val="24"/>
        </w:rPr>
        <w:t>obligaţia</w:t>
      </w:r>
      <w:proofErr w:type="spellEnd"/>
      <w:r w:rsidRPr="00C3470C">
        <w:rPr>
          <w:rStyle w:val="FontStyle31"/>
          <w:rFonts w:ascii="Times New Roman" w:hAnsi="Times New Roman"/>
          <w:color w:val="000000"/>
          <w:sz w:val="24"/>
        </w:rPr>
        <w:t xml:space="preserve"> </w:t>
      </w:r>
      <w:proofErr w:type="spellStart"/>
      <w:r w:rsidRPr="00C3470C">
        <w:rPr>
          <w:rStyle w:val="FontStyle31"/>
          <w:rFonts w:ascii="Times New Roman" w:hAnsi="Times New Roman"/>
          <w:color w:val="000000"/>
          <w:sz w:val="24"/>
        </w:rPr>
        <w:t>şi</w:t>
      </w:r>
      <w:proofErr w:type="spellEnd"/>
      <w:r w:rsidRPr="00C3470C">
        <w:rPr>
          <w:rStyle w:val="FontStyle31"/>
          <w:rFonts w:ascii="Times New Roman" w:hAnsi="Times New Roman"/>
          <w:color w:val="000000"/>
          <w:sz w:val="24"/>
        </w:rPr>
        <w:t xml:space="preserve"> responsabilitatea să asigure managementul </w:t>
      </w:r>
      <w:proofErr w:type="spellStart"/>
      <w:r w:rsidRPr="00C3470C">
        <w:rPr>
          <w:rStyle w:val="FontStyle31"/>
          <w:rFonts w:ascii="Times New Roman" w:hAnsi="Times New Roman"/>
          <w:color w:val="000000"/>
          <w:sz w:val="24"/>
        </w:rPr>
        <w:t>şi</w:t>
      </w:r>
      <w:proofErr w:type="spellEnd"/>
      <w:r w:rsidRPr="00C3470C">
        <w:rPr>
          <w:rStyle w:val="FontStyle31"/>
          <w:rFonts w:ascii="Times New Roman" w:hAnsi="Times New Roman"/>
          <w:color w:val="000000"/>
          <w:sz w:val="24"/>
        </w:rPr>
        <w:t xml:space="preserve"> implementarea Proiectului în </w:t>
      </w:r>
      <w:proofErr w:type="spellStart"/>
      <w:r w:rsidRPr="00C3470C">
        <w:rPr>
          <w:rStyle w:val="FontStyle31"/>
          <w:rFonts w:ascii="Times New Roman" w:hAnsi="Times New Roman"/>
          <w:color w:val="000000"/>
          <w:sz w:val="24"/>
        </w:rPr>
        <w:t>concordanţă</w:t>
      </w:r>
      <w:proofErr w:type="spellEnd"/>
      <w:r w:rsidRPr="00C3470C">
        <w:rPr>
          <w:rStyle w:val="FontStyle31"/>
          <w:rFonts w:ascii="Times New Roman" w:hAnsi="Times New Roman"/>
          <w:color w:val="000000"/>
          <w:sz w:val="24"/>
        </w:rPr>
        <w:t xml:space="preserve"> cu prevederile acestui contract, ale </w:t>
      </w:r>
      <w:proofErr w:type="spellStart"/>
      <w:r w:rsidRPr="00C3470C">
        <w:rPr>
          <w:rStyle w:val="FontStyle31"/>
          <w:rFonts w:ascii="Times New Roman" w:hAnsi="Times New Roman"/>
          <w:color w:val="000000"/>
          <w:sz w:val="24"/>
        </w:rPr>
        <w:t>leg</w:t>
      </w:r>
      <w:r w:rsidRPr="00C3470C">
        <w:rPr>
          <w:rStyle w:val="FontStyle31"/>
          <w:rFonts w:ascii="Times New Roman" w:hAnsi="Times New Roman"/>
          <w:sz w:val="24"/>
        </w:rPr>
        <w:t>islaţiei</w:t>
      </w:r>
      <w:proofErr w:type="spellEnd"/>
      <w:r w:rsidRPr="00C3470C">
        <w:rPr>
          <w:rStyle w:val="FontStyle31"/>
          <w:rFonts w:ascii="Times New Roman" w:hAnsi="Times New Roman"/>
          <w:sz w:val="24"/>
        </w:rPr>
        <w:t xml:space="preserve">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aplicabile. </w:t>
      </w:r>
    </w:p>
    <w:p w14:paraId="3B16255E"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începe executarea contractului în cel mult 6 luni de la intrarea în vigoare a acestuia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realiza toate </w:t>
      </w:r>
      <w:proofErr w:type="spellStart"/>
      <w:r w:rsidRPr="00C3470C">
        <w:rPr>
          <w:rStyle w:val="FontStyle31"/>
          <w:rFonts w:ascii="Times New Roman" w:hAnsi="Times New Roman"/>
          <w:sz w:val="24"/>
        </w:rPr>
        <w:t>activităţile</w:t>
      </w:r>
      <w:proofErr w:type="spellEnd"/>
      <w:r w:rsidRPr="00C3470C">
        <w:rPr>
          <w:rStyle w:val="FontStyle31"/>
          <w:rFonts w:ascii="Times New Roman" w:hAnsi="Times New Roman"/>
          <w:sz w:val="24"/>
        </w:rPr>
        <w:t xml:space="preserve"> prevăzute în Anexa 2 -Cererea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fără a </w:t>
      </w:r>
      <w:proofErr w:type="spellStart"/>
      <w:r w:rsidRPr="00C3470C">
        <w:rPr>
          <w:rStyle w:val="FontStyle31"/>
          <w:rFonts w:ascii="Times New Roman" w:hAnsi="Times New Roman"/>
          <w:sz w:val="24"/>
        </w:rPr>
        <w:t>depăşi</w:t>
      </w:r>
      <w:proofErr w:type="spellEnd"/>
      <w:r w:rsidRPr="00C3470C">
        <w:rPr>
          <w:rStyle w:val="FontStyle31"/>
          <w:rFonts w:ascii="Times New Roman" w:hAnsi="Times New Roman"/>
          <w:sz w:val="24"/>
        </w:rPr>
        <w:t xml:space="preserve"> perioada de implementare.</w:t>
      </w:r>
    </w:p>
    <w:p w14:paraId="5BA455F9" w14:textId="77777777" w:rsidR="008C14C0" w:rsidRPr="00C3470C" w:rsidRDefault="008C14C0" w:rsidP="008C14C0">
      <w:pPr>
        <w:pStyle w:val="Style12"/>
        <w:widowControl/>
        <w:numPr>
          <w:ilvl w:val="0"/>
          <w:numId w:val="25"/>
        </w:numPr>
        <w:tabs>
          <w:tab w:val="left" w:pos="418"/>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poate solicita în scris punctul de vedere al </w:t>
      </w:r>
      <w:r w:rsidRPr="00C3470C">
        <w:rPr>
          <w:rStyle w:val="FontStyle31"/>
          <w:rFonts w:ascii="Times New Roman" w:hAnsi="Times New Roman"/>
          <w:color w:val="000000" w:themeColor="text1"/>
          <w:sz w:val="24"/>
        </w:rPr>
        <w:t>AMPOC</w:t>
      </w:r>
      <w:r w:rsidRPr="00C3470C">
        <w:rPr>
          <w:rStyle w:val="FontStyle31"/>
          <w:rFonts w:ascii="Times New Roman" w:hAnsi="Times New Roman"/>
          <w:sz w:val="24"/>
        </w:rPr>
        <w:t>, cu privire la aspectele survenite de natură să afecteze buna implementare a Proiectului.</w:t>
      </w:r>
    </w:p>
    <w:p w14:paraId="4A830E98" w14:textId="77777777" w:rsidR="008C14C0" w:rsidRPr="00C3470C" w:rsidRDefault="008C14C0" w:rsidP="008C14C0">
      <w:pPr>
        <w:pStyle w:val="Style12"/>
        <w:widowControl/>
        <w:numPr>
          <w:ilvl w:val="0"/>
          <w:numId w:val="25"/>
        </w:numPr>
        <w:tabs>
          <w:tab w:val="left" w:pos="418"/>
        </w:tabs>
        <w:spacing w:before="29" w:after="240"/>
        <w:ind w:left="720" w:hanging="360"/>
        <w:rPr>
          <w:rStyle w:val="FontStyle30"/>
          <w:rFonts w:ascii="Times New Roman" w:hAnsi="Times New Roman"/>
          <w:sz w:val="24"/>
        </w:rPr>
      </w:pPr>
      <w:r w:rsidRPr="00C3470C">
        <w:rPr>
          <w:rStyle w:val="FontStyle31"/>
          <w:rFonts w:ascii="Times New Roman" w:hAnsi="Times New Roman"/>
          <w:sz w:val="24"/>
        </w:rPr>
        <w:t xml:space="preserve">Beneficiarul/Partenerii vor deschide contul/conturile de proiect în sistemul Trezoreriei Statului, în cazul în care fac parte din categoria </w:t>
      </w:r>
      <w:proofErr w:type="spellStart"/>
      <w:r w:rsidRPr="00C3470C">
        <w:rPr>
          <w:rStyle w:val="FontStyle31"/>
          <w:rFonts w:ascii="Times New Roman" w:hAnsi="Times New Roman"/>
          <w:sz w:val="24"/>
        </w:rPr>
        <w:t>instituţiilor</w:t>
      </w:r>
      <w:proofErr w:type="spellEnd"/>
      <w:r w:rsidRPr="00C3470C">
        <w:rPr>
          <w:rStyle w:val="FontStyle31"/>
          <w:rFonts w:ascii="Times New Roman" w:hAnsi="Times New Roman"/>
          <w:sz w:val="24"/>
        </w:rPr>
        <w:t xml:space="preserve"> publice, indiferent de sistemul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subordonare. Celelalte categorii de Beneficiari/Parteneri pot opta pentru deschiderea contului/conturilor speciale de proiect în sistemul Trezoreriei Statului sau la o bancă comercială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aplicabilă.</w:t>
      </w:r>
    </w:p>
    <w:p w14:paraId="20D3AE98"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lastRenderedPageBreak/>
        <w:t xml:space="preserve">Beneficiarul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partenerii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pune la </w:t>
      </w:r>
      <w:proofErr w:type="spellStart"/>
      <w:r w:rsidRPr="00C3470C">
        <w:rPr>
          <w:rStyle w:val="FontStyle31"/>
          <w:rFonts w:ascii="Times New Roman" w:hAnsi="Times New Roman"/>
          <w:sz w:val="24"/>
        </w:rPr>
        <w:t>dispoziţia</w:t>
      </w:r>
      <w:proofErr w:type="spellEnd"/>
      <w:r w:rsidRPr="00C3470C">
        <w:rPr>
          <w:rStyle w:val="FontStyle31"/>
          <w:rFonts w:ascii="Times New Roman" w:hAnsi="Times New Roman"/>
          <w:sz w:val="24"/>
        </w:rPr>
        <w:t xml:space="preserve"> AMPOC sau oricărui alt organism abilitat de lege documentele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necesare pentru verificarea modului de utilizare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nerambursabile, la cerere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termen de maximum 5 zile lucrătoare,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asigure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pentru efectuarea verificărilor la </w:t>
      </w:r>
      <w:proofErr w:type="spellStart"/>
      <w:r w:rsidRPr="00C3470C">
        <w:rPr>
          <w:rStyle w:val="FontStyle31"/>
          <w:rFonts w:ascii="Times New Roman" w:hAnsi="Times New Roman"/>
          <w:sz w:val="24"/>
        </w:rPr>
        <w:t>faţa</w:t>
      </w:r>
      <w:proofErr w:type="spellEnd"/>
      <w:r w:rsidRPr="00C3470C">
        <w:rPr>
          <w:rStyle w:val="FontStyle31"/>
          <w:rFonts w:ascii="Times New Roman" w:hAnsi="Times New Roman"/>
          <w:sz w:val="24"/>
        </w:rPr>
        <w:t xml:space="preserve"> locului.</w:t>
      </w:r>
    </w:p>
    <w:p w14:paraId="73DDBABB" w14:textId="77777777" w:rsidR="008C14C0" w:rsidRPr="00C3470C" w:rsidRDefault="008C14C0" w:rsidP="008C14C0">
      <w:pPr>
        <w:pStyle w:val="Style12"/>
        <w:widowControl/>
        <w:numPr>
          <w:ilvl w:val="0"/>
          <w:numId w:val="25"/>
        </w:numPr>
        <w:tabs>
          <w:tab w:val="left" w:pos="418"/>
        </w:tabs>
        <w:spacing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În vederea efectuării verificărilor prevăzute la alin.(5), Beneficiarul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membrii Parteneriatului se angajează să acorde dreptul de acces la locurile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spaţiile</w:t>
      </w:r>
      <w:proofErr w:type="spellEnd"/>
      <w:r w:rsidRPr="00C3470C">
        <w:rPr>
          <w:rStyle w:val="FontStyle31"/>
          <w:rFonts w:ascii="Times New Roman" w:hAnsi="Times New Roman"/>
          <w:sz w:val="24"/>
        </w:rPr>
        <w:t xml:space="preserve"> unde se implementează Proiectul, inclusiv acces la sistemele informatice care au legătură directă cu proiectul,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pună la </w:t>
      </w:r>
      <w:proofErr w:type="spellStart"/>
      <w:r w:rsidRPr="00C3470C">
        <w:rPr>
          <w:rStyle w:val="FontStyle31"/>
          <w:rFonts w:ascii="Times New Roman" w:hAnsi="Times New Roman"/>
          <w:sz w:val="24"/>
        </w:rPr>
        <w:t>dispoziţie</w:t>
      </w:r>
      <w:proofErr w:type="spellEnd"/>
      <w:r w:rsidRPr="00C3470C">
        <w:rPr>
          <w:rStyle w:val="FontStyle31"/>
          <w:rFonts w:ascii="Times New Roman" w:hAnsi="Times New Roman"/>
          <w:sz w:val="24"/>
        </w:rPr>
        <w:t xml:space="preserve"> documentele solicitate privind gestiunea tehnică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financiară a Proiectului, atât pe suport hârtie, cât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format electronic. Documentele trebuie sa fie </w:t>
      </w:r>
      <w:proofErr w:type="spellStart"/>
      <w:r w:rsidRPr="00C3470C">
        <w:rPr>
          <w:rStyle w:val="FontStyle31"/>
          <w:rFonts w:ascii="Times New Roman" w:hAnsi="Times New Roman"/>
          <w:sz w:val="24"/>
        </w:rPr>
        <w:t>uşor</w:t>
      </w:r>
      <w:proofErr w:type="spellEnd"/>
      <w:r w:rsidRPr="00C3470C">
        <w:rPr>
          <w:rStyle w:val="FontStyle31"/>
          <w:rFonts w:ascii="Times New Roman" w:hAnsi="Times New Roman"/>
          <w:sz w:val="24"/>
        </w:rPr>
        <w:t xml:space="preserve"> accesibile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arhivate astfel încât, să permită verificarea lor. Beneficiarul este obligat să informeze organismele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autorităţile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xml:space="preserve"> la alin.(5) cu privire la locul arhivării documentelor, în termen de 3 zile de la transmiterea solicitării de către AMPOC</w:t>
      </w:r>
      <w:r w:rsidRPr="00C3470C">
        <w:rPr>
          <w:rStyle w:val="FontStyle31"/>
          <w:rFonts w:ascii="Times New Roman" w:hAnsi="Times New Roman"/>
          <w:color w:val="000000" w:themeColor="text1"/>
          <w:sz w:val="24"/>
        </w:rPr>
        <w:t xml:space="preserve"> /organismul abilitat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de a asigura accesul neîngrădit al acestora la </w:t>
      </w:r>
      <w:proofErr w:type="spellStart"/>
      <w:r w:rsidRPr="00C3470C">
        <w:rPr>
          <w:rStyle w:val="FontStyle31"/>
          <w:rFonts w:ascii="Times New Roman" w:hAnsi="Times New Roman"/>
          <w:color w:val="000000" w:themeColor="text1"/>
          <w:sz w:val="24"/>
        </w:rPr>
        <w:t>documentaţie</w:t>
      </w:r>
      <w:proofErr w:type="spellEnd"/>
      <w:r w:rsidRPr="00C3470C">
        <w:rPr>
          <w:rStyle w:val="FontStyle31"/>
          <w:rFonts w:ascii="Times New Roman" w:hAnsi="Times New Roman"/>
          <w:color w:val="000000" w:themeColor="text1"/>
          <w:sz w:val="24"/>
        </w:rPr>
        <w:t xml:space="preserve"> în locul respectiv.</w:t>
      </w:r>
    </w:p>
    <w:p w14:paraId="1C519D0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Beneficiarul se va asigura că în contractele/acordurile încheiate cu </w:t>
      </w:r>
      <w:proofErr w:type="spellStart"/>
      <w:r w:rsidRPr="00C3470C">
        <w:rPr>
          <w:rStyle w:val="FontStyle31"/>
          <w:rFonts w:ascii="Times New Roman" w:hAnsi="Times New Roman"/>
          <w:color w:val="000000" w:themeColor="text1"/>
          <w:sz w:val="24"/>
        </w:rPr>
        <w:t>terţe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părţi</w:t>
      </w:r>
      <w:proofErr w:type="spellEnd"/>
      <w:r w:rsidRPr="00C3470C">
        <w:rPr>
          <w:rStyle w:val="FontStyle31"/>
          <w:rFonts w:ascii="Times New Roman" w:hAnsi="Times New Roman"/>
          <w:color w:val="000000" w:themeColor="text1"/>
          <w:sz w:val="24"/>
        </w:rPr>
        <w:t xml:space="preserve"> se prevede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acestora de a asigura disponibilitatea </w:t>
      </w:r>
      <w:proofErr w:type="spellStart"/>
      <w:r w:rsidRPr="00C3470C">
        <w:rPr>
          <w:rStyle w:val="FontStyle31"/>
          <w:rFonts w:ascii="Times New Roman" w:hAnsi="Times New Roman"/>
          <w:color w:val="000000" w:themeColor="text1"/>
          <w:sz w:val="24"/>
        </w:rPr>
        <w:t>informaţiilor</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documentelor referitoare la proiect cu ocazia misiunilor de control </w:t>
      </w:r>
      <w:proofErr w:type="spellStart"/>
      <w:r w:rsidRPr="00C3470C">
        <w:rPr>
          <w:rStyle w:val="FontStyle31"/>
          <w:rFonts w:ascii="Times New Roman" w:hAnsi="Times New Roman"/>
          <w:color w:val="000000" w:themeColor="text1"/>
          <w:sz w:val="24"/>
        </w:rPr>
        <w:t>desfăşurate</w:t>
      </w:r>
      <w:proofErr w:type="spellEnd"/>
      <w:r w:rsidRPr="00C3470C">
        <w:rPr>
          <w:rStyle w:val="FontStyle31"/>
          <w:rFonts w:ascii="Times New Roman" w:hAnsi="Times New Roman"/>
          <w:color w:val="000000" w:themeColor="text1"/>
          <w:sz w:val="24"/>
        </w:rPr>
        <w:t xml:space="preserve"> de AMPOC sau </w:t>
      </w:r>
      <w:r w:rsidRPr="00C3470C">
        <w:rPr>
          <w:rStyle w:val="FontStyle31"/>
          <w:rFonts w:ascii="Times New Roman" w:hAnsi="Times New Roman"/>
          <w:sz w:val="24"/>
        </w:rPr>
        <w:t xml:space="preserve">de alte structuri cu </w:t>
      </w:r>
      <w:proofErr w:type="spellStart"/>
      <w:r w:rsidRPr="00C3470C">
        <w:rPr>
          <w:rStyle w:val="FontStyle31"/>
          <w:rFonts w:ascii="Times New Roman" w:hAnsi="Times New Roman"/>
          <w:sz w:val="24"/>
        </w:rPr>
        <w:t>competenţe</w:t>
      </w:r>
      <w:proofErr w:type="spellEnd"/>
      <w:r w:rsidRPr="00C3470C">
        <w:rPr>
          <w:rStyle w:val="FontStyle31"/>
          <w:rFonts w:ascii="Times New Roman" w:hAnsi="Times New Roman"/>
          <w:sz w:val="24"/>
        </w:rPr>
        <w:t xml:space="preserve"> în controlul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debitelor aferente fondurilor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fondurilor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aferente acestora, după caz.</w:t>
      </w:r>
    </w:p>
    <w:p w14:paraId="02011FF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îndosarierii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păstrării tuturor documentelor proiectului în original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copii ale documentelor partenerilor, dacă este cazul, inclusiv documentele contabile, privind </w:t>
      </w:r>
      <w:proofErr w:type="spellStart"/>
      <w:r w:rsidRPr="00C3470C">
        <w:rPr>
          <w:rStyle w:val="FontStyle31"/>
          <w:rFonts w:ascii="Times New Roman" w:hAnsi="Times New Roman"/>
          <w:sz w:val="24"/>
        </w:rPr>
        <w:t>activităţile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cheltuielile eligibile în vederea asigurării unei piste de audit adecvate, în conformitate cu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Toate documentele vor fi păstrate până la închiderea oficială a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sau până la expirarea perioadei de durabilitate a proiectului, oricare intervine ultima.</w:t>
      </w:r>
    </w:p>
    <w:p w14:paraId="0034BA40"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nerespectării prevederilor alin. (5)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(8), Beneficiarul este obligat să restituie suma aferentă cheltuielilor pentru care sunt documente lipsă, rambursată în cadrul Proiectului, reprezentând </w:t>
      </w:r>
      <w:proofErr w:type="spellStart"/>
      <w:r w:rsidRPr="00C3470C">
        <w:rPr>
          <w:rStyle w:val="FontStyle31"/>
          <w:rFonts w:ascii="Times New Roman" w:hAnsi="Times New Roman"/>
          <w:sz w:val="24"/>
        </w:rPr>
        <w:t>asistenţa</w:t>
      </w:r>
      <w:proofErr w:type="spellEnd"/>
      <w:r w:rsidRPr="00C3470C">
        <w:rPr>
          <w:rStyle w:val="FontStyle31"/>
          <w:rFonts w:ascii="Times New Roman" w:hAnsi="Times New Roman"/>
          <w:sz w:val="24"/>
        </w:rPr>
        <w:t xml:space="preserve"> financiară nerambursabilă, iar în cazul nerespectării prevederilor alin. (6) Beneficiarul este obligat să restituie întreaga sumă rambursată aferentă proiectului, inclusiv dobânzile/penalizările aferente.</w:t>
      </w:r>
    </w:p>
    <w:p w14:paraId="01D9E978" w14:textId="77777777" w:rsidR="008C14C0" w:rsidRPr="00C3470C" w:rsidRDefault="008C14C0" w:rsidP="008C14C0">
      <w:pPr>
        <w:pStyle w:val="Style12"/>
        <w:widowControl/>
        <w:numPr>
          <w:ilvl w:val="0"/>
          <w:numId w:val="25"/>
        </w:numPr>
        <w:tabs>
          <w:tab w:val="left" w:pos="418"/>
        </w:tabs>
        <w:spacing w:before="7" w:after="120"/>
        <w:ind w:left="720" w:hanging="360"/>
        <w:rPr>
          <w:color w:val="000000" w:themeColor="text1"/>
        </w:rPr>
      </w:pPr>
      <w:r w:rsidRPr="00C3470C">
        <w:rPr>
          <w:rStyle w:val="FontStyle31"/>
          <w:rFonts w:ascii="Times New Roman" w:hAnsi="Times New Roman"/>
          <w:sz w:val="24"/>
        </w:rPr>
        <w:t xml:space="preserve">  Beneficiarul este obligat să adauge toate documentele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să completeze datele pentru</w:t>
      </w:r>
      <w:r w:rsidRPr="00C3470C">
        <w:rPr>
          <w:rStyle w:val="FontStyle31"/>
          <w:rFonts w:ascii="Times New Roman" w:hAnsi="Times New Roman"/>
          <w:sz w:val="24"/>
        </w:rPr>
        <w:br/>
        <w:t xml:space="preserve">care este răspunzător, actualizându-le corespunzător ori de câte ori este cazul, în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w:t>
      </w:r>
    </w:p>
    <w:p w14:paraId="1FDE5E4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plătească sumele necesare asigurării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eligibile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cheltuielilor neeligibile în vederea implementării Proiectului, ce îi revin conform articolului 3.</w:t>
      </w:r>
    </w:p>
    <w:p w14:paraId="30D2C003"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trebuie să </w:t>
      </w:r>
      <w:proofErr w:type="spellStart"/>
      <w:r w:rsidRPr="00C3470C">
        <w:rPr>
          <w:rStyle w:val="FontStyle31"/>
          <w:rFonts w:ascii="Times New Roman" w:hAnsi="Times New Roman"/>
          <w:sz w:val="24"/>
        </w:rPr>
        <w:t>ţină</w:t>
      </w:r>
      <w:proofErr w:type="spellEnd"/>
      <w:r w:rsidRPr="00C3470C">
        <w:rPr>
          <w:rStyle w:val="FontStyle31"/>
          <w:rFonts w:ascii="Times New Roman" w:hAnsi="Times New Roman"/>
          <w:sz w:val="24"/>
        </w:rPr>
        <w:t xml:space="preserve"> o </w:t>
      </w:r>
      <w:proofErr w:type="spellStart"/>
      <w:r w:rsidRPr="00C3470C">
        <w:rPr>
          <w:rStyle w:val="FontStyle31"/>
          <w:rFonts w:ascii="Times New Roman" w:hAnsi="Times New Roman"/>
          <w:sz w:val="24"/>
        </w:rPr>
        <w:t>evidenţă</w:t>
      </w:r>
      <w:proofErr w:type="spellEnd"/>
      <w:r w:rsidRPr="00C3470C">
        <w:rPr>
          <w:rStyle w:val="FontStyle31"/>
          <w:rFonts w:ascii="Times New Roman" w:hAnsi="Times New Roman"/>
          <w:sz w:val="24"/>
        </w:rPr>
        <w:t xml:space="preserve"> contabilă analitică a proiectului, utilizând conturi analitice distincte pentru reflectarea tuturor </w:t>
      </w:r>
      <w:proofErr w:type="spellStart"/>
      <w:r w:rsidRPr="00C3470C">
        <w:rPr>
          <w:rStyle w:val="FontStyle31"/>
          <w:rFonts w:ascii="Times New Roman" w:hAnsi="Times New Roman"/>
          <w:sz w:val="24"/>
        </w:rPr>
        <w:t>operaţiunilor</w:t>
      </w:r>
      <w:proofErr w:type="spellEnd"/>
      <w:r w:rsidRPr="00C3470C">
        <w:rPr>
          <w:rStyle w:val="FontStyle31"/>
          <w:rFonts w:ascii="Times New Roman" w:hAnsi="Times New Roman"/>
          <w:sz w:val="24"/>
        </w:rPr>
        <w:t xml:space="preserve"> referitoare la implementarea Proiectului, în conformitate cu </w:t>
      </w:r>
      <w:proofErr w:type="spellStart"/>
      <w:r w:rsidRPr="00C3470C">
        <w:rPr>
          <w:rStyle w:val="FontStyle31"/>
          <w:rFonts w:ascii="Times New Roman" w:hAnsi="Times New Roman"/>
          <w:sz w:val="24"/>
        </w:rPr>
        <w:t>dispoziţiile</w:t>
      </w:r>
      <w:proofErr w:type="spellEnd"/>
      <w:r w:rsidRPr="00C3470C">
        <w:rPr>
          <w:rStyle w:val="FontStyle31"/>
          <w:rFonts w:ascii="Times New Roman" w:hAnsi="Times New Roman"/>
          <w:sz w:val="24"/>
        </w:rPr>
        <w:t xml:space="preserve"> legale.</w:t>
      </w:r>
    </w:p>
    <w:p w14:paraId="201CF464"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 care implementarea Proiectului presupune </w:t>
      </w:r>
      <w:proofErr w:type="spellStart"/>
      <w:r w:rsidRPr="00C3470C">
        <w:rPr>
          <w:rStyle w:val="FontStyle31"/>
          <w:rFonts w:ascii="Times New Roman" w:hAnsi="Times New Roman"/>
          <w:sz w:val="24"/>
        </w:rPr>
        <w:t>achiziţionarea</w:t>
      </w:r>
      <w:proofErr w:type="spellEnd"/>
      <w:r w:rsidRPr="00C3470C">
        <w:rPr>
          <w:rStyle w:val="FontStyle31"/>
          <w:rFonts w:ascii="Times New Roman" w:hAnsi="Times New Roman"/>
          <w:sz w:val="24"/>
        </w:rPr>
        <w:t xml:space="preserve"> de produse, servicii ori lucrări, 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respecta prevederile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lastRenderedPageBreak/>
        <w:t>naţionale</w:t>
      </w:r>
      <w:proofErr w:type="spellEnd"/>
      <w:r w:rsidRPr="00C3470C">
        <w:rPr>
          <w:rStyle w:val="FontStyle31"/>
          <w:rFonts w:ascii="Times New Roman" w:hAnsi="Times New Roman"/>
          <w:sz w:val="24"/>
        </w:rPr>
        <w:t xml:space="preserve"> în vigoare în domeniul </w:t>
      </w:r>
      <w:proofErr w:type="spellStart"/>
      <w:r w:rsidRPr="00C3470C">
        <w:rPr>
          <w:rStyle w:val="FontStyle31"/>
          <w:rFonts w:ascii="Times New Roman" w:hAnsi="Times New Roman"/>
          <w:sz w:val="24"/>
        </w:rPr>
        <w:t>achiziţiilor</w:t>
      </w:r>
      <w:proofErr w:type="spellEnd"/>
      <w:r w:rsidRPr="00C3470C">
        <w:rPr>
          <w:rStyle w:val="FontStyle31"/>
          <w:rFonts w:ascii="Times New Roman" w:hAnsi="Times New Roman"/>
          <w:sz w:val="24"/>
        </w:rPr>
        <w:t xml:space="preserve"> publice sau ale </w:t>
      </w:r>
      <w:proofErr w:type="spellStart"/>
      <w:r w:rsidRPr="00C3470C">
        <w:rPr>
          <w:rStyle w:val="FontStyle31"/>
          <w:rFonts w:ascii="Times New Roman" w:hAnsi="Times New Roman"/>
          <w:sz w:val="24"/>
        </w:rPr>
        <w:t>dispoziţiilor</w:t>
      </w:r>
      <w:proofErr w:type="spellEnd"/>
      <w:r w:rsidRPr="00C3470C">
        <w:rPr>
          <w:rStyle w:val="FontStyle31"/>
          <w:rFonts w:ascii="Times New Roman" w:hAnsi="Times New Roman"/>
          <w:sz w:val="24"/>
        </w:rPr>
        <w:t xml:space="preserve"> legale privind </w:t>
      </w:r>
      <w:proofErr w:type="spellStart"/>
      <w:r w:rsidRPr="00C3470C">
        <w:rPr>
          <w:rStyle w:val="FontStyle31"/>
          <w:rFonts w:ascii="Times New Roman" w:hAnsi="Times New Roman"/>
          <w:sz w:val="24"/>
        </w:rPr>
        <w:t>achiziţiile</w:t>
      </w:r>
      <w:proofErr w:type="spellEnd"/>
      <w:r w:rsidRPr="00C3470C">
        <w:rPr>
          <w:rStyle w:val="FontStyle31"/>
          <w:rFonts w:ascii="Times New Roman" w:hAnsi="Times New Roman"/>
          <w:sz w:val="24"/>
        </w:rPr>
        <w:t xml:space="preserve"> efectuate de beneficiarii </w:t>
      </w:r>
      <w:proofErr w:type="spellStart"/>
      <w:r w:rsidRPr="00C3470C">
        <w:rPr>
          <w:rStyle w:val="FontStyle31"/>
          <w:rFonts w:ascii="Times New Roman" w:hAnsi="Times New Roman"/>
          <w:sz w:val="24"/>
        </w:rPr>
        <w:t>privaţi</w:t>
      </w:r>
      <w:proofErr w:type="spellEnd"/>
      <w:r w:rsidRPr="00C3470C">
        <w:rPr>
          <w:rStyle w:val="FontStyle31"/>
          <w:rFonts w:ascii="Times New Roman" w:hAnsi="Times New Roman"/>
          <w:sz w:val="24"/>
        </w:rPr>
        <w:t xml:space="preserve">, în cazul în care Beneficiarul nu reprezintă autoritate contractantă, în sensul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privind atribuirea contractelor de </w:t>
      </w:r>
      <w:proofErr w:type="spellStart"/>
      <w:r w:rsidRPr="00C3470C">
        <w:rPr>
          <w:rStyle w:val="FontStyle31"/>
          <w:rFonts w:ascii="Times New Roman" w:hAnsi="Times New Roman"/>
          <w:sz w:val="24"/>
        </w:rPr>
        <w:t>achiziţii</w:t>
      </w:r>
      <w:proofErr w:type="spellEnd"/>
      <w:r w:rsidRPr="00C3470C">
        <w:rPr>
          <w:rStyle w:val="FontStyle31"/>
          <w:rFonts w:ascii="Times New Roman" w:hAnsi="Times New Roman"/>
          <w:sz w:val="24"/>
        </w:rPr>
        <w:t xml:space="preserve"> publice. </w:t>
      </w:r>
    </w:p>
    <w:p w14:paraId="11D8727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întocmirii Rapoartelor de Progres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Cererilor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după caz, a Cererilor de Plată,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pune la </w:t>
      </w:r>
      <w:proofErr w:type="spellStart"/>
      <w:r w:rsidRPr="00C3470C">
        <w:rPr>
          <w:rStyle w:val="FontStyle31"/>
          <w:rFonts w:ascii="Times New Roman" w:hAnsi="Times New Roman"/>
          <w:sz w:val="24"/>
        </w:rPr>
        <w:t>dispoziţia</w:t>
      </w:r>
      <w:proofErr w:type="spellEnd"/>
      <w:r w:rsidRPr="00C3470C">
        <w:rPr>
          <w:rStyle w:val="FontStyle31"/>
          <w:rFonts w:ascii="Times New Roman" w:hAnsi="Times New Roman"/>
          <w:sz w:val="24"/>
        </w:rPr>
        <w:t xml:space="preserve"> AMPOC </w:t>
      </w:r>
      <w:r w:rsidRPr="00C3470C">
        <w:rPr>
          <w:rStyle w:val="FontStyle31"/>
          <w:rFonts w:ascii="Times New Roman" w:hAnsi="Times New Roman"/>
          <w:color w:val="000000" w:themeColor="text1"/>
          <w:sz w:val="24"/>
        </w:rPr>
        <w:t xml:space="preserve">documentele justificative ce </w:t>
      </w:r>
      <w:proofErr w:type="spellStart"/>
      <w:r w:rsidRPr="00C3470C">
        <w:rPr>
          <w:rStyle w:val="FontStyle31"/>
          <w:rFonts w:ascii="Times New Roman" w:hAnsi="Times New Roman"/>
          <w:color w:val="000000" w:themeColor="text1"/>
          <w:sz w:val="24"/>
        </w:rPr>
        <w:t>însoţesc</w:t>
      </w:r>
      <w:proofErr w:type="spellEnd"/>
      <w:r w:rsidRPr="00C3470C">
        <w:rPr>
          <w:rStyle w:val="FontStyle31"/>
          <w:rFonts w:ascii="Times New Roman" w:hAnsi="Times New Roman"/>
          <w:color w:val="000000" w:themeColor="text1"/>
          <w:sz w:val="24"/>
        </w:rPr>
        <w:t xml:space="preserve"> Cererea de Rambursare/Plată, spre a fi verificate în vederea efectuării rambursării/</w:t>
      </w:r>
      <w:proofErr w:type="spellStart"/>
      <w:r w:rsidRPr="00C3470C">
        <w:rPr>
          <w:rStyle w:val="FontStyle31"/>
          <w:rFonts w:ascii="Times New Roman" w:hAnsi="Times New Roman"/>
          <w:color w:val="000000" w:themeColor="text1"/>
          <w:sz w:val="24"/>
        </w:rPr>
        <w:t>plăţii</w:t>
      </w:r>
      <w:proofErr w:type="spellEnd"/>
      <w:r w:rsidRPr="00C3470C">
        <w:rPr>
          <w:rStyle w:val="FontStyle31"/>
          <w:rFonts w:ascii="Times New Roman" w:hAnsi="Times New Roman"/>
          <w:color w:val="000000" w:themeColor="text1"/>
          <w:sz w:val="24"/>
        </w:rPr>
        <w:t xml:space="preserve"> de către AMPOC.</w:t>
      </w:r>
    </w:p>
    <w:p w14:paraId="37ACF28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Beneficiarul, pentru asigurarea </w:t>
      </w:r>
      <w:proofErr w:type="spellStart"/>
      <w:r w:rsidRPr="00C3470C">
        <w:rPr>
          <w:rStyle w:val="FontStyle31"/>
          <w:rFonts w:ascii="Times New Roman" w:hAnsi="Times New Roman"/>
          <w:color w:val="000000" w:themeColor="text1"/>
          <w:sz w:val="24"/>
        </w:rPr>
        <w:t>finanţării</w:t>
      </w:r>
      <w:proofErr w:type="spellEnd"/>
      <w:r w:rsidRPr="00C3470C">
        <w:rPr>
          <w:rStyle w:val="FontStyle31"/>
          <w:rFonts w:ascii="Times New Roman" w:hAnsi="Times New Roman"/>
          <w:color w:val="000000" w:themeColor="text1"/>
          <w:sz w:val="24"/>
        </w:rPr>
        <w:t xml:space="preserve"> cheltuielilor necesare implementării proiectului, precum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pentru asigurarea </w:t>
      </w:r>
      <w:proofErr w:type="spellStart"/>
      <w:r w:rsidRPr="00C3470C">
        <w:rPr>
          <w:rStyle w:val="FontStyle31"/>
          <w:rFonts w:ascii="Times New Roman" w:hAnsi="Times New Roman"/>
          <w:color w:val="000000" w:themeColor="text1"/>
          <w:sz w:val="24"/>
        </w:rPr>
        <w:t>durabilităţii</w:t>
      </w:r>
      <w:proofErr w:type="spellEnd"/>
      <w:r w:rsidRPr="00C3470C">
        <w:rPr>
          <w:rStyle w:val="FontStyle31"/>
          <w:rFonts w:ascii="Times New Roman" w:hAnsi="Times New Roman"/>
          <w:color w:val="000000" w:themeColor="text1"/>
          <w:sz w:val="24"/>
        </w:rPr>
        <w:t xml:space="preserve">, poate constitui </w:t>
      </w:r>
      <w:proofErr w:type="spellStart"/>
      <w:r w:rsidRPr="00C3470C">
        <w:rPr>
          <w:rStyle w:val="FontStyle31"/>
          <w:rFonts w:ascii="Times New Roman" w:hAnsi="Times New Roman"/>
          <w:color w:val="000000" w:themeColor="text1"/>
          <w:sz w:val="24"/>
        </w:rPr>
        <w:t>garanţii</w:t>
      </w:r>
      <w:proofErr w:type="spellEnd"/>
      <w:r w:rsidRPr="00C3470C">
        <w:rPr>
          <w:rStyle w:val="FontStyle31"/>
          <w:rFonts w:ascii="Times New Roman" w:hAnsi="Times New Roman"/>
          <w:color w:val="000000" w:themeColor="text1"/>
          <w:sz w:val="24"/>
        </w:rPr>
        <w:t xml:space="preserve">, în favoarea unei </w:t>
      </w:r>
      <w:proofErr w:type="spellStart"/>
      <w:r w:rsidRPr="00C3470C">
        <w:rPr>
          <w:rStyle w:val="FontStyle31"/>
          <w:rFonts w:ascii="Times New Roman" w:hAnsi="Times New Roman"/>
          <w:color w:val="000000" w:themeColor="text1"/>
          <w:sz w:val="24"/>
        </w:rPr>
        <w:t>instituţii</w:t>
      </w:r>
      <w:proofErr w:type="spellEnd"/>
      <w:r w:rsidRPr="00C3470C">
        <w:rPr>
          <w:rStyle w:val="FontStyle31"/>
          <w:rFonts w:ascii="Times New Roman" w:hAnsi="Times New Roman"/>
          <w:color w:val="000000" w:themeColor="text1"/>
          <w:sz w:val="24"/>
        </w:rPr>
        <w:t xml:space="preserve"> de credit, sub forma instituirii unei ipoteci asupra activelor fixe care fac obiectul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w:t>
      </w:r>
      <w:proofErr w:type="spellStart"/>
      <w:r w:rsidRPr="00C3470C">
        <w:rPr>
          <w:rStyle w:val="FontStyle31"/>
          <w:rFonts w:ascii="Times New Roman" w:hAnsi="Times New Roman"/>
          <w:color w:val="000000" w:themeColor="text1"/>
          <w:sz w:val="24"/>
        </w:rPr>
        <w:t>condiţiile</w:t>
      </w:r>
      <w:proofErr w:type="spellEnd"/>
      <w:r w:rsidRPr="00C3470C">
        <w:rPr>
          <w:rStyle w:val="FontStyle31"/>
          <w:rFonts w:ascii="Times New Roman" w:hAnsi="Times New Roman"/>
          <w:color w:val="000000" w:themeColor="text1"/>
          <w:sz w:val="24"/>
        </w:rPr>
        <w:t xml:space="preserve"> legii. Beneficiarul este obligat să transmită AMPOC </w:t>
      </w:r>
      <w:r w:rsidRPr="00C3470C">
        <w:rPr>
          <w:rStyle w:val="FontStyle31"/>
          <w:rFonts w:ascii="Times New Roman" w:hAnsi="Times New Roman"/>
          <w:sz w:val="24"/>
        </w:rPr>
        <w:t xml:space="preserve">o copie a Contractului de Credit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Ipotecă în termen de maximum 10 zile lucrătoare de la semnarea acestuia; în cazul imobilelor, aceasta va fi </w:t>
      </w:r>
      <w:proofErr w:type="spellStart"/>
      <w:r w:rsidRPr="00C3470C">
        <w:rPr>
          <w:rStyle w:val="FontStyle31"/>
          <w:rFonts w:ascii="Times New Roman" w:hAnsi="Times New Roman"/>
          <w:sz w:val="24"/>
        </w:rPr>
        <w:t>însoţită</w:t>
      </w:r>
      <w:proofErr w:type="spellEnd"/>
      <w:r w:rsidRPr="00C3470C">
        <w:rPr>
          <w:rStyle w:val="FontStyle31"/>
          <w:rFonts w:ascii="Times New Roman" w:hAnsi="Times New Roman"/>
          <w:sz w:val="24"/>
        </w:rPr>
        <w:t xml:space="preserve"> de raportul de evaluare a imobilului </w:t>
      </w:r>
      <w:proofErr w:type="spellStart"/>
      <w:r w:rsidRPr="00C3470C">
        <w:rPr>
          <w:rStyle w:val="FontStyle31"/>
          <w:rFonts w:ascii="Times New Roman" w:hAnsi="Times New Roman"/>
          <w:sz w:val="24"/>
        </w:rPr>
        <w:t>finanţat</w:t>
      </w:r>
      <w:proofErr w:type="spellEnd"/>
      <w:r w:rsidRPr="00C3470C">
        <w:rPr>
          <w:rStyle w:val="FontStyle31"/>
          <w:rFonts w:ascii="Times New Roman" w:hAnsi="Times New Roman"/>
          <w:sz w:val="24"/>
        </w:rPr>
        <w:t xml:space="preserve"> în cadrul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realizat de către un evaluator bancar sau independent.</w:t>
      </w:r>
    </w:p>
    <w:p w14:paraId="00E1D1D9"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respecte prevederile cuprinse în 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referitoare la asigurarea </w:t>
      </w:r>
      <w:proofErr w:type="spellStart"/>
      <w:r w:rsidRPr="00C3470C">
        <w:rPr>
          <w:rStyle w:val="FontStyle31"/>
          <w:rFonts w:ascii="Times New Roman" w:hAnsi="Times New Roman"/>
          <w:sz w:val="24"/>
        </w:rPr>
        <w:t>conformităţii</w:t>
      </w:r>
      <w:proofErr w:type="spellEnd"/>
      <w:r w:rsidRPr="00C3470C">
        <w:rPr>
          <w:rStyle w:val="FontStyle31"/>
          <w:rFonts w:ascii="Times New Roman" w:hAnsi="Times New Roman"/>
          <w:sz w:val="24"/>
        </w:rPr>
        <w:t xml:space="preserve"> cu politicile Uniunii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privind </w:t>
      </w:r>
      <w:proofErr w:type="spellStart"/>
      <w:r w:rsidRPr="00C3470C">
        <w:rPr>
          <w:rStyle w:val="FontStyle31"/>
          <w:rFonts w:ascii="Times New Roman" w:hAnsi="Times New Roman"/>
          <w:sz w:val="24"/>
        </w:rPr>
        <w:t>achiziţiile</w:t>
      </w:r>
      <w:proofErr w:type="spellEnd"/>
      <w:r w:rsidRPr="00C3470C">
        <w:rPr>
          <w:rStyle w:val="FontStyle31"/>
          <w:rFonts w:ascii="Times New Roman" w:hAnsi="Times New Roman"/>
          <w:sz w:val="24"/>
        </w:rPr>
        <w:t xml:space="preserve"> publice, ajutorul de stat, egalitatea de </w:t>
      </w:r>
      <w:proofErr w:type="spellStart"/>
      <w:r w:rsidRPr="00C3470C">
        <w:rPr>
          <w:rStyle w:val="FontStyle31"/>
          <w:rFonts w:ascii="Times New Roman" w:hAnsi="Times New Roman"/>
          <w:sz w:val="24"/>
        </w:rPr>
        <w:t>şanse</w:t>
      </w:r>
      <w:proofErr w:type="spellEnd"/>
      <w:r w:rsidRPr="00C3470C">
        <w:rPr>
          <w:rStyle w:val="FontStyle31"/>
          <w:rFonts w:ascii="Times New Roman" w:hAnsi="Times New Roman"/>
          <w:sz w:val="24"/>
        </w:rPr>
        <w:t xml:space="preserve">, dezvoltarea durabilă, informarea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publicitatea.</w:t>
      </w:r>
    </w:p>
    <w:p w14:paraId="723C19B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includă în bugetul propriu sumele necesare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Proiectului, inclusiv asigurarea </w:t>
      </w:r>
      <w:proofErr w:type="spellStart"/>
      <w:r w:rsidRPr="00C3470C">
        <w:rPr>
          <w:rStyle w:val="FontStyle31"/>
          <w:rFonts w:ascii="Times New Roman" w:hAnsi="Times New Roman"/>
          <w:sz w:val="24"/>
        </w:rPr>
        <w:t>co-finanţării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cheltuielilor neeligibile în vederea implementării Proiectului.</w:t>
      </w:r>
    </w:p>
    <w:p w14:paraId="06B28D6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asumă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furniza AMPOC</w:t>
      </w:r>
      <w:r w:rsidRPr="00C3470C">
        <w:rPr>
          <w:rStyle w:val="FontStyle31"/>
          <w:rFonts w:ascii="Times New Roman" w:hAnsi="Times New Roman"/>
          <w:color w:val="000000" w:themeColor="text1"/>
          <w:sz w:val="24"/>
        </w:rPr>
        <w:t xml:space="preserve"> </w:t>
      </w:r>
      <w:r w:rsidRPr="00C3470C">
        <w:rPr>
          <w:rStyle w:val="FontStyle31"/>
          <w:rFonts w:ascii="Times New Roman" w:hAnsi="Times New Roman"/>
          <w:sz w:val="24"/>
        </w:rPr>
        <w:t xml:space="preserve">Comisiei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w:t>
      </w:r>
      <w:proofErr w:type="spellStart"/>
      <w:r w:rsidRPr="00C3470C">
        <w:rPr>
          <w:rStyle w:val="FontStyle31"/>
          <w:rFonts w:ascii="Times New Roman" w:hAnsi="Times New Roman"/>
          <w:sz w:val="24"/>
        </w:rPr>
        <w:t>agenţilor</w:t>
      </w:r>
      <w:proofErr w:type="spellEnd"/>
      <w:r w:rsidRPr="00C3470C">
        <w:rPr>
          <w:rStyle w:val="FontStyle31"/>
          <w:rFonts w:ascii="Times New Roman" w:hAnsi="Times New Roman"/>
          <w:sz w:val="24"/>
        </w:rPr>
        <w:t xml:space="preserve"> lor </w:t>
      </w:r>
      <w:proofErr w:type="spellStart"/>
      <w:r w:rsidRPr="00C3470C">
        <w:rPr>
          <w:rStyle w:val="FontStyle31"/>
          <w:rFonts w:ascii="Times New Roman" w:hAnsi="Times New Roman"/>
          <w:sz w:val="24"/>
        </w:rPr>
        <w:t>autorizaţi</w:t>
      </w:r>
      <w:proofErr w:type="spellEnd"/>
      <w:r w:rsidRPr="00C3470C">
        <w:rPr>
          <w:rStyle w:val="FontStyle31"/>
          <w:rFonts w:ascii="Times New Roman" w:hAnsi="Times New Roman"/>
          <w:sz w:val="24"/>
        </w:rPr>
        <w:t xml:space="preserve"> orice document sau </w:t>
      </w:r>
      <w:proofErr w:type="spellStart"/>
      <w:r w:rsidRPr="00C3470C">
        <w:rPr>
          <w:rStyle w:val="FontStyle31"/>
          <w:rFonts w:ascii="Times New Roman" w:hAnsi="Times New Roman"/>
          <w:sz w:val="24"/>
        </w:rPr>
        <w:t>informaţie</w:t>
      </w:r>
      <w:proofErr w:type="spellEnd"/>
      <w:r w:rsidRPr="00C3470C">
        <w:rPr>
          <w:rStyle w:val="FontStyle31"/>
          <w:rFonts w:ascii="Times New Roman" w:hAnsi="Times New Roman"/>
          <w:sz w:val="24"/>
        </w:rPr>
        <w:t xml:space="preserve"> solicitată, în termenul indicat, în vederea realizării evaluării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/sau a Proiectului implementat.</w:t>
      </w:r>
    </w:p>
    <w:p w14:paraId="0AE81977"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să asigure resursele necesare </w:t>
      </w:r>
      <w:proofErr w:type="spellStart"/>
      <w:r w:rsidRPr="00C3470C">
        <w:rPr>
          <w:rStyle w:val="FontStyle31"/>
          <w:rFonts w:ascii="Times New Roman" w:hAnsi="Times New Roman"/>
          <w:sz w:val="24"/>
        </w:rPr>
        <w:t>desfăşurării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activităţilor</w:t>
      </w:r>
      <w:proofErr w:type="spellEnd"/>
      <w:r w:rsidRPr="00C3470C">
        <w:rPr>
          <w:rStyle w:val="FontStyle31"/>
          <w:rFonts w:ascii="Times New Roman" w:hAnsi="Times New Roman"/>
          <w:sz w:val="24"/>
        </w:rPr>
        <w:t xml:space="preserve"> proiectului, conform Cererii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termenele stabilite prin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0525AAAC"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este obligat să realizeze măsurile de </w:t>
      </w:r>
      <w:proofErr w:type="spellStart"/>
      <w:r w:rsidRPr="00C3470C">
        <w:rPr>
          <w:rStyle w:val="FontStyle31"/>
          <w:rFonts w:ascii="Times New Roman" w:hAnsi="Times New Roman"/>
          <w:sz w:val="24"/>
        </w:rPr>
        <w:t>informare</w:t>
      </w:r>
      <w:r w:rsidRPr="00C3470C">
        <w:rPr>
          <w:rStyle w:val="FontStyle31"/>
          <w:rFonts w:ascii="Times New Roman" w:hAnsi="Times New Roman"/>
          <w:color w:val="000000" w:themeColor="text1"/>
          <w:sz w:val="24"/>
        </w:rPr>
        <w:t>,comunicare</w:t>
      </w:r>
      <w:proofErr w:type="spellEnd"/>
      <w:r w:rsidRPr="00C3470C">
        <w:rPr>
          <w:rStyle w:val="FontStyle31"/>
          <w:rFonts w:ascii="Times New Roman" w:hAnsi="Times New Roman"/>
          <w:color w:val="000000" w:themeColor="text1"/>
          <w:sz w:val="24"/>
        </w:rPr>
        <w:t xml:space="preserve"> și publicitate </w:t>
      </w:r>
      <w:r w:rsidRPr="00C3470C">
        <w:rPr>
          <w:rStyle w:val="FontStyle31"/>
          <w:rFonts w:ascii="Times New Roman" w:hAnsi="Times New Roman"/>
          <w:sz w:val="24"/>
        </w:rPr>
        <w:t xml:space="preserve">în conformitate cu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asumate prin 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cu respectarea prevederilor din Anexa 3 - Măsuri de informare</w:t>
      </w:r>
      <w:r w:rsidRPr="00C3470C">
        <w:rPr>
          <w:rStyle w:val="FontStyle31"/>
          <w:rFonts w:ascii="Times New Roman" w:hAnsi="Times New Roman"/>
          <w:color w:val="000000" w:themeColor="text1"/>
          <w:sz w:val="24"/>
        </w:rPr>
        <w:t>, comunicare</w:t>
      </w:r>
      <w:r w:rsidRPr="00C3470C">
        <w:rPr>
          <w:rStyle w:val="FontStyle31"/>
          <w:rFonts w:ascii="Times New Roman" w:hAnsi="Times New Roman"/>
          <w:sz w:val="24"/>
        </w:rPr>
        <w:t xml:space="preserve"> și publicitate</w:t>
      </w:r>
    </w:p>
    <w:p w14:paraId="1111440E"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eastAsia="Calibri" w:hAnsi="Times New Roman"/>
          <w:color w:val="000000" w:themeColor="text1"/>
          <w:sz w:val="24"/>
          <w:lang w:eastAsia="en-US"/>
        </w:rPr>
      </w:pPr>
      <w:r w:rsidRPr="00C3470C">
        <w:rPr>
          <w:rStyle w:val="FontStyle31"/>
          <w:rFonts w:ascii="Times New Roman" w:hAnsi="Times New Roman"/>
          <w:sz w:val="24"/>
        </w:rPr>
        <w:t xml:space="preserve">Beneficiarul/Partenerii are/au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restitui </w:t>
      </w:r>
      <w:r w:rsidRPr="00C3470C">
        <w:rPr>
          <w:rStyle w:val="FontStyle31"/>
          <w:rFonts w:ascii="Times New Roman" w:hAnsi="Times New Roman"/>
          <w:color w:val="000000" w:themeColor="text1"/>
          <w:sz w:val="24"/>
        </w:rPr>
        <w:t xml:space="preserve">AMPOC, orice sumă ce constituie plată nedatorată/sume necuvenite plătite în cadrul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în termen de 5 zile lucrătoare de la data primirii notificării.</w:t>
      </w:r>
    </w:p>
    <w:p w14:paraId="5E6C9012"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Beneficiarul este obligat să informeze AMPOC despre orice </w:t>
      </w:r>
      <w:proofErr w:type="spellStart"/>
      <w:r w:rsidRPr="00C3470C">
        <w:rPr>
          <w:rStyle w:val="FontStyle31"/>
          <w:rFonts w:ascii="Times New Roman" w:hAnsi="Times New Roman"/>
          <w:color w:val="000000" w:themeColor="text1"/>
          <w:sz w:val="24"/>
        </w:rPr>
        <w:t>situaţie</w:t>
      </w:r>
      <w:proofErr w:type="spellEnd"/>
      <w:r w:rsidRPr="00C3470C">
        <w:rPr>
          <w:rStyle w:val="FontStyle31"/>
          <w:rFonts w:ascii="Times New Roman" w:hAnsi="Times New Roman"/>
          <w:color w:val="000000" w:themeColor="text1"/>
          <w:sz w:val="24"/>
        </w:rPr>
        <w:t xml:space="preserve"> care poate determina încetarea sau întârzierea executării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termen de maximum 5 zile lucrătoare de la data luării la </w:t>
      </w:r>
      <w:proofErr w:type="spellStart"/>
      <w:r w:rsidRPr="00C3470C">
        <w:rPr>
          <w:rStyle w:val="FontStyle31"/>
          <w:rFonts w:ascii="Times New Roman" w:hAnsi="Times New Roman"/>
          <w:color w:val="000000" w:themeColor="text1"/>
          <w:sz w:val="24"/>
        </w:rPr>
        <w:t>cunoştinţă</w:t>
      </w:r>
      <w:proofErr w:type="spellEnd"/>
      <w:r w:rsidRPr="00C3470C">
        <w:rPr>
          <w:rStyle w:val="FontStyle31"/>
          <w:rFonts w:ascii="Times New Roman" w:hAnsi="Times New Roman"/>
          <w:color w:val="000000" w:themeColor="text1"/>
          <w:sz w:val="24"/>
        </w:rPr>
        <w:t xml:space="preserve"> despre o astfel de </w:t>
      </w:r>
      <w:proofErr w:type="spellStart"/>
      <w:r w:rsidRPr="00C3470C">
        <w:rPr>
          <w:rStyle w:val="FontStyle31"/>
          <w:rFonts w:ascii="Times New Roman" w:hAnsi="Times New Roman"/>
          <w:color w:val="000000" w:themeColor="text1"/>
          <w:sz w:val="24"/>
        </w:rPr>
        <w:t>situaţie</w:t>
      </w:r>
      <w:proofErr w:type="spellEnd"/>
      <w:r w:rsidRPr="00C3470C">
        <w:rPr>
          <w:rStyle w:val="FontStyle31"/>
          <w:rFonts w:ascii="Times New Roman" w:hAnsi="Times New Roman"/>
          <w:color w:val="000000" w:themeColor="text1"/>
          <w:sz w:val="24"/>
        </w:rPr>
        <w:t xml:space="preserve">, urmând ca AM POC să decidă cu privire la măsurile corespunzătoare, conform Anexei 1 - </w:t>
      </w:r>
      <w:proofErr w:type="spellStart"/>
      <w:r w:rsidRPr="00C3470C">
        <w:rPr>
          <w:rStyle w:val="FontStyle31"/>
          <w:rFonts w:ascii="Times New Roman" w:hAnsi="Times New Roman"/>
          <w:color w:val="000000" w:themeColor="text1"/>
          <w:sz w:val="24"/>
        </w:rPr>
        <w:t>Condiţii</w:t>
      </w:r>
      <w:proofErr w:type="spellEnd"/>
      <w:r w:rsidRPr="00C3470C">
        <w:rPr>
          <w:rStyle w:val="FontStyle31"/>
          <w:rFonts w:ascii="Times New Roman" w:hAnsi="Times New Roman"/>
          <w:color w:val="000000" w:themeColor="text1"/>
          <w:sz w:val="24"/>
        </w:rPr>
        <w:t xml:space="preserve"> Specifice.</w:t>
      </w:r>
    </w:p>
    <w:p w14:paraId="05DFEB38"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lastRenderedPageBreak/>
        <w:t xml:space="preserve">Beneficiarul are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de a informa AMPOC în termen de maximum 3 zile lucrătoare cu privire la următoarele aspecte, care nu vor face obiectul aprobării AMPOC:</w:t>
      </w:r>
    </w:p>
    <w:p w14:paraId="7A4F6D4D" w14:textId="77777777" w:rsidR="008C14C0" w:rsidRPr="00C3470C" w:rsidRDefault="008C14C0" w:rsidP="008C14C0">
      <w:pPr>
        <w:pStyle w:val="Style9"/>
        <w:widowControl/>
        <w:numPr>
          <w:ilvl w:val="0"/>
          <w:numId w:val="3"/>
        </w:numPr>
        <w:tabs>
          <w:tab w:val="left" w:pos="99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schimbarea denumirii, schimbarea adresei sediului beneficiarului;</w:t>
      </w:r>
    </w:p>
    <w:p w14:paraId="54211862" w14:textId="77777777" w:rsidR="008C14C0" w:rsidRPr="00C3470C" w:rsidRDefault="008C14C0" w:rsidP="008C14C0">
      <w:pPr>
        <w:pStyle w:val="Style9"/>
        <w:widowControl/>
        <w:numPr>
          <w:ilvl w:val="0"/>
          <w:numId w:val="3"/>
        </w:numPr>
        <w:tabs>
          <w:tab w:val="left" w:pos="994"/>
        </w:tabs>
        <w:spacing w:before="7"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schimbarea contului special deschis pentru Proiect;</w:t>
      </w:r>
    </w:p>
    <w:p w14:paraId="14B159B8" w14:textId="77777777" w:rsidR="008C14C0" w:rsidRPr="00C3470C" w:rsidRDefault="008C14C0" w:rsidP="008C14C0">
      <w:pPr>
        <w:pStyle w:val="Style9"/>
        <w:widowControl/>
        <w:numPr>
          <w:ilvl w:val="0"/>
          <w:numId w:val="3"/>
        </w:numPr>
        <w:tabs>
          <w:tab w:val="left" w:pos="994"/>
        </w:tabs>
        <w:spacing w:after="240" w:line="288" w:lineRule="exact"/>
        <w:ind w:left="360" w:hanging="360"/>
        <w:jc w:val="both"/>
        <w:rPr>
          <w:rStyle w:val="FontStyle31"/>
          <w:rFonts w:ascii="Times New Roman" w:hAnsi="Times New Roman"/>
          <w:sz w:val="24"/>
        </w:rPr>
      </w:pPr>
      <w:r w:rsidRPr="00C3470C">
        <w:rPr>
          <w:rStyle w:val="FontStyle31"/>
          <w:rFonts w:ascii="Times New Roman" w:hAnsi="Times New Roman"/>
          <w:sz w:val="24"/>
        </w:rPr>
        <w:t>înlocuirea reprezentantului legal;</w:t>
      </w:r>
    </w:p>
    <w:p w14:paraId="72CBB3D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asumă integral răspunderea pentru prejudiciile cauzate </w:t>
      </w:r>
      <w:proofErr w:type="spellStart"/>
      <w:r w:rsidRPr="00C3470C">
        <w:rPr>
          <w:rStyle w:val="FontStyle31"/>
          <w:rFonts w:ascii="Times New Roman" w:hAnsi="Times New Roman"/>
          <w:sz w:val="24"/>
        </w:rPr>
        <w:t>terţilor</w:t>
      </w:r>
      <w:proofErr w:type="spellEnd"/>
      <w:r w:rsidRPr="00C3470C">
        <w:rPr>
          <w:rStyle w:val="FontStyle31"/>
          <w:rFonts w:ascii="Times New Roman" w:hAnsi="Times New Roman"/>
          <w:sz w:val="24"/>
        </w:rPr>
        <w:t xml:space="preserve"> din culpa sa, pe durata contractului. AMPOC </w:t>
      </w:r>
      <w:r w:rsidRPr="00C3470C">
        <w:rPr>
          <w:rStyle w:val="FontStyle31"/>
          <w:rFonts w:ascii="Times New Roman" w:hAnsi="Times New Roman"/>
          <w:color w:val="000000" w:themeColor="text1"/>
          <w:sz w:val="24"/>
        </w:rPr>
        <w:t xml:space="preserve">vor fi degrevate de orice responsabilitate pentru prejudiciile cauzate </w:t>
      </w:r>
      <w:proofErr w:type="spellStart"/>
      <w:r w:rsidRPr="00C3470C">
        <w:rPr>
          <w:rStyle w:val="FontStyle31"/>
          <w:rFonts w:ascii="Times New Roman" w:hAnsi="Times New Roman"/>
          <w:color w:val="000000" w:themeColor="text1"/>
          <w:sz w:val="24"/>
        </w:rPr>
        <w:t>terţilor</w:t>
      </w:r>
      <w:proofErr w:type="spellEnd"/>
      <w:r w:rsidRPr="00C3470C">
        <w:rPr>
          <w:rStyle w:val="FontStyle31"/>
          <w:rFonts w:ascii="Times New Roman" w:hAnsi="Times New Roman"/>
          <w:color w:val="000000" w:themeColor="text1"/>
          <w:sz w:val="24"/>
        </w:rPr>
        <w:t xml:space="preserve"> de către Beneficiar, ca urmare a executării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cu </w:t>
      </w:r>
      <w:proofErr w:type="spellStart"/>
      <w:r w:rsidRPr="00C3470C">
        <w:rPr>
          <w:rStyle w:val="FontStyle31"/>
          <w:rFonts w:ascii="Times New Roman" w:hAnsi="Times New Roman"/>
          <w:color w:val="000000" w:themeColor="text1"/>
          <w:sz w:val="24"/>
        </w:rPr>
        <w:t>excepţia</w:t>
      </w:r>
      <w:proofErr w:type="spellEnd"/>
      <w:r w:rsidRPr="00C3470C">
        <w:rPr>
          <w:rStyle w:val="FontStyle31"/>
          <w:rFonts w:ascii="Times New Roman" w:hAnsi="Times New Roman"/>
          <w:color w:val="000000" w:themeColor="text1"/>
          <w:sz w:val="24"/>
        </w:rPr>
        <w:t xml:space="preserve"> celor care pot fi direct imputabile acestora.</w:t>
      </w:r>
    </w:p>
    <w:p w14:paraId="0BBE602D"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În cazul în care se realizează verificări la </w:t>
      </w:r>
      <w:proofErr w:type="spellStart"/>
      <w:r w:rsidRPr="00C3470C">
        <w:rPr>
          <w:rStyle w:val="FontStyle31"/>
          <w:rFonts w:ascii="Times New Roman" w:hAnsi="Times New Roman"/>
          <w:color w:val="000000" w:themeColor="text1"/>
          <w:sz w:val="24"/>
        </w:rPr>
        <w:t>faţa</w:t>
      </w:r>
      <w:proofErr w:type="spellEnd"/>
      <w:r w:rsidRPr="00C3470C">
        <w:rPr>
          <w:rStyle w:val="FontStyle31"/>
          <w:rFonts w:ascii="Times New Roman" w:hAnsi="Times New Roman"/>
          <w:color w:val="000000" w:themeColor="text1"/>
          <w:sz w:val="24"/>
        </w:rPr>
        <w:t xml:space="preserve"> locului, Beneficiarul este obligat să participe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să invite persoanele care sunt implicate în implementarea proiectului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care pot furniza </w:t>
      </w:r>
      <w:proofErr w:type="spellStart"/>
      <w:r w:rsidRPr="00C3470C">
        <w:rPr>
          <w:rStyle w:val="FontStyle31"/>
          <w:rFonts w:ascii="Times New Roman" w:hAnsi="Times New Roman"/>
          <w:color w:val="000000" w:themeColor="text1"/>
          <w:sz w:val="24"/>
        </w:rPr>
        <w:t>informaţiile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documentele necesare verificărilor, conform solicitărilor AMPOC.</w:t>
      </w:r>
    </w:p>
    <w:p w14:paraId="217C4C95"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Beneficiarul </w:t>
      </w:r>
      <w:proofErr w:type="spellStart"/>
      <w:r w:rsidRPr="00C3470C">
        <w:rPr>
          <w:rStyle w:val="FontStyle31"/>
          <w:rFonts w:ascii="Times New Roman" w:hAnsi="Times New Roman"/>
          <w:sz w:val="24"/>
        </w:rPr>
        <w:t>îşi</w:t>
      </w:r>
      <w:proofErr w:type="spellEnd"/>
      <w:r w:rsidRPr="00C3470C">
        <w:rPr>
          <w:rStyle w:val="FontStyle31"/>
          <w:rFonts w:ascii="Times New Roman" w:hAnsi="Times New Roman"/>
          <w:sz w:val="24"/>
        </w:rPr>
        <w:t xml:space="preserve"> exprimă acordul cu privire la prelucrarea, stocarea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arhivarea datelor </w:t>
      </w:r>
      <w:proofErr w:type="spellStart"/>
      <w:r w:rsidRPr="00C3470C">
        <w:rPr>
          <w:rStyle w:val="FontStyle31"/>
          <w:rFonts w:ascii="Times New Roman" w:hAnsi="Times New Roman"/>
          <w:sz w:val="24"/>
        </w:rPr>
        <w:t>obţinute</w:t>
      </w:r>
      <w:proofErr w:type="spellEnd"/>
      <w:r w:rsidRPr="00C3470C">
        <w:rPr>
          <w:rStyle w:val="FontStyle31"/>
          <w:rFonts w:ascii="Times New Roman" w:hAnsi="Times New Roman"/>
          <w:sz w:val="24"/>
        </w:rPr>
        <w:t xml:space="preserve"> pe parcursul </w:t>
      </w:r>
      <w:proofErr w:type="spellStart"/>
      <w:r w:rsidRPr="00C3470C">
        <w:rPr>
          <w:rStyle w:val="FontStyle31"/>
          <w:rFonts w:ascii="Times New Roman" w:hAnsi="Times New Roman"/>
          <w:sz w:val="24"/>
        </w:rPr>
        <w:t>desfăşurării</w:t>
      </w:r>
      <w:proofErr w:type="spellEnd"/>
      <w:r w:rsidRPr="00C3470C">
        <w:rPr>
          <w:rStyle w:val="FontStyle31"/>
          <w:rFonts w:ascii="Times New Roman" w:hAnsi="Times New Roman"/>
          <w:sz w:val="24"/>
        </w:rPr>
        <w:t xml:space="preserve">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vederea utilizării, pe toată durata,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după încetarea acestuia, în scopul verificării modului de implementare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respectării clauzelor contractuale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legislaţiei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europene.</w:t>
      </w:r>
    </w:p>
    <w:p w14:paraId="3892A66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unei </w:t>
      </w:r>
      <w:proofErr w:type="spellStart"/>
      <w:r w:rsidRPr="00C3470C">
        <w:rPr>
          <w:rStyle w:val="FontStyle31"/>
          <w:rFonts w:ascii="Times New Roman" w:hAnsi="Times New Roman"/>
          <w:sz w:val="24"/>
        </w:rPr>
        <w:t>defecţiuni</w:t>
      </w:r>
      <w:proofErr w:type="spellEnd"/>
      <w:r w:rsidRPr="00C3470C">
        <w:rPr>
          <w:rStyle w:val="FontStyle31"/>
          <w:rFonts w:ascii="Times New Roman" w:hAnsi="Times New Roman"/>
          <w:sz w:val="24"/>
        </w:rPr>
        <w:t xml:space="preserve"> a sistemului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sau a </w:t>
      </w:r>
      <w:proofErr w:type="spellStart"/>
      <w:r w:rsidRPr="00C3470C">
        <w:rPr>
          <w:rStyle w:val="FontStyle31"/>
          <w:rFonts w:ascii="Times New Roman" w:hAnsi="Times New Roman"/>
          <w:sz w:val="24"/>
        </w:rPr>
        <w:t>forţei</w:t>
      </w:r>
      <w:proofErr w:type="spellEnd"/>
      <w:r w:rsidRPr="00C3470C">
        <w:rPr>
          <w:rStyle w:val="FontStyle31"/>
          <w:rFonts w:ascii="Times New Roman" w:hAnsi="Times New Roman"/>
          <w:sz w:val="24"/>
        </w:rPr>
        <w:t xml:space="preserve"> majore, Beneficiarul poate prezenta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solicitate în format scriptic. De îndată ce imposibilitatea folosirii sistemului sau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încetează, Beneficiarul va adăuga documentele respective în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w:t>
      </w:r>
    </w:p>
    <w:p w14:paraId="6D059E31" w14:textId="77777777" w:rsidR="008C14C0" w:rsidRPr="00C3470C" w:rsidRDefault="008C14C0" w:rsidP="008C14C0">
      <w:pPr>
        <w:pStyle w:val="Style12"/>
        <w:widowControl/>
        <w:numPr>
          <w:ilvl w:val="0"/>
          <w:numId w:val="25"/>
        </w:numPr>
        <w:tabs>
          <w:tab w:val="left" w:pos="418"/>
        </w:tabs>
        <w:spacing w:before="7"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în care proiectul include </w:t>
      </w:r>
      <w:proofErr w:type="spellStart"/>
      <w:r w:rsidRPr="00C3470C">
        <w:rPr>
          <w:rStyle w:val="FontStyle31"/>
          <w:rFonts w:ascii="Times New Roman" w:hAnsi="Times New Roman"/>
          <w:sz w:val="24"/>
        </w:rPr>
        <w:t>investiţii</w:t>
      </w:r>
      <w:proofErr w:type="spellEnd"/>
      <w:r w:rsidRPr="00C3470C">
        <w:rPr>
          <w:rStyle w:val="FontStyle31"/>
          <w:rFonts w:ascii="Times New Roman" w:hAnsi="Times New Roman"/>
          <w:sz w:val="24"/>
        </w:rPr>
        <w:t xml:space="preserve"> în infrastructură sau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beneficiarul (cu excepția situației în  care beneficiarul este un IMM)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nu </w:t>
      </w:r>
      <w:proofErr w:type="spellStart"/>
      <w:r w:rsidRPr="00C3470C">
        <w:rPr>
          <w:rStyle w:val="FontStyle31"/>
          <w:rFonts w:ascii="Times New Roman" w:hAnsi="Times New Roman"/>
          <w:sz w:val="24"/>
        </w:rPr>
        <w:t>delocaliza</w:t>
      </w:r>
      <w:proofErr w:type="spellEnd"/>
      <w:r w:rsidRPr="00C3470C">
        <w:rPr>
          <w:rStyle w:val="FontStyle31"/>
          <w:rFonts w:ascii="Times New Roman" w:hAnsi="Times New Roman"/>
          <w:sz w:val="24"/>
        </w:rPr>
        <w:t xml:space="preserve"> activitatea de </w:t>
      </w:r>
      <w:proofErr w:type="spellStart"/>
      <w:r w:rsidRPr="00C3470C">
        <w:rPr>
          <w:rStyle w:val="FontStyle31"/>
          <w:rFonts w:ascii="Times New Roman" w:hAnsi="Times New Roman"/>
          <w:sz w:val="24"/>
        </w:rPr>
        <w:t>producţie</w:t>
      </w:r>
      <w:proofErr w:type="spellEnd"/>
      <w:r w:rsidRPr="00C3470C">
        <w:rPr>
          <w:rStyle w:val="FontStyle31"/>
          <w:rFonts w:ascii="Times New Roman" w:hAnsi="Times New Roman"/>
          <w:sz w:val="24"/>
        </w:rPr>
        <w:t xml:space="preserve"> în afara Uniunii Europene, în termen de 10 ani de la efectuarea </w:t>
      </w:r>
      <w:proofErr w:type="spellStart"/>
      <w:r w:rsidRPr="00C3470C">
        <w:rPr>
          <w:rStyle w:val="FontStyle31"/>
          <w:rFonts w:ascii="Times New Roman" w:hAnsi="Times New Roman"/>
          <w:sz w:val="24"/>
        </w:rPr>
        <w:t>plăţii</w:t>
      </w:r>
      <w:proofErr w:type="spellEnd"/>
      <w:r w:rsidRPr="00C3470C">
        <w:rPr>
          <w:rStyle w:val="FontStyle31"/>
          <w:rFonts w:ascii="Times New Roman" w:hAnsi="Times New Roman"/>
          <w:sz w:val="24"/>
        </w:rPr>
        <w:t xml:space="preserve"> finale. În cazul în care  contribuția din  partea fondurilor ESI ia forma unui ajutor de stat perioada de 10 ani se înlocuiește cu termenul limită aplicabil conform normelor privind ajutorul de stat.</w:t>
      </w:r>
    </w:p>
    <w:p w14:paraId="17A41D48" w14:textId="77777777" w:rsidR="008C14C0" w:rsidRPr="00C3470C" w:rsidRDefault="008C14C0" w:rsidP="008C14C0">
      <w:pPr>
        <w:pStyle w:val="Style6"/>
        <w:widowControl/>
        <w:spacing w:line="240" w:lineRule="exact"/>
        <w:jc w:val="both"/>
      </w:pPr>
    </w:p>
    <w:p w14:paraId="0E041DA3" w14:textId="77777777" w:rsidR="008C14C0" w:rsidRPr="00C3470C" w:rsidRDefault="008C14C0" w:rsidP="008C14C0">
      <w:pPr>
        <w:pStyle w:val="Style6"/>
        <w:widowControl/>
        <w:spacing w:line="240" w:lineRule="exact"/>
        <w:jc w:val="both"/>
      </w:pPr>
    </w:p>
    <w:p w14:paraId="4EF1BED2" w14:textId="77777777" w:rsidR="008C14C0" w:rsidRPr="00C3470C" w:rsidRDefault="008C14C0" w:rsidP="008C14C0">
      <w:pPr>
        <w:pStyle w:val="Style6"/>
        <w:widowControl/>
        <w:spacing w:before="60" w:line="240" w:lineRule="auto"/>
        <w:jc w:val="both"/>
        <w:rPr>
          <w:rStyle w:val="FontStyle30"/>
          <w:rFonts w:ascii="Times New Roman" w:hAnsi="Times New Roman"/>
          <w:bCs/>
          <w:color w:val="000000" w:themeColor="text1"/>
          <w:sz w:val="24"/>
        </w:rPr>
      </w:pPr>
      <w:r w:rsidRPr="00C3470C">
        <w:rPr>
          <w:rStyle w:val="FontStyle30"/>
          <w:rFonts w:ascii="Times New Roman" w:hAnsi="Times New Roman"/>
          <w:sz w:val="24"/>
        </w:rPr>
        <w:t xml:space="preserve">Articolul 8 - Drepturile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obligaţiile</w:t>
      </w:r>
      <w:proofErr w:type="spellEnd"/>
      <w:r w:rsidRPr="00C3470C">
        <w:rPr>
          <w:rStyle w:val="FontStyle30"/>
          <w:rFonts w:ascii="Times New Roman" w:hAnsi="Times New Roman"/>
          <w:sz w:val="24"/>
        </w:rPr>
        <w:t xml:space="preserve"> AMPOC</w:t>
      </w:r>
    </w:p>
    <w:p w14:paraId="2B325881" w14:textId="77777777" w:rsidR="008C14C0" w:rsidRPr="00C3470C" w:rsidRDefault="008C14C0" w:rsidP="008C14C0">
      <w:pPr>
        <w:pStyle w:val="Style12"/>
        <w:widowControl/>
        <w:tabs>
          <w:tab w:val="left" w:pos="418"/>
        </w:tabs>
        <w:spacing w:before="14"/>
        <w:ind w:firstLine="0"/>
        <w:rPr>
          <w:color w:val="000000" w:themeColor="text1"/>
        </w:rPr>
      </w:pPr>
    </w:p>
    <w:p w14:paraId="457A1B03" w14:textId="77777777" w:rsidR="008C14C0" w:rsidRPr="00C3470C" w:rsidRDefault="008C14C0" w:rsidP="008C14C0">
      <w:pPr>
        <w:pStyle w:val="Style12"/>
        <w:widowControl/>
        <w:numPr>
          <w:ilvl w:val="0"/>
          <w:numId w:val="14"/>
        </w:numPr>
        <w:tabs>
          <w:tab w:val="left" w:pos="0"/>
        </w:tabs>
        <w:spacing w:before="14" w:after="240"/>
        <w:ind w:hanging="360"/>
        <w:rPr>
          <w:rStyle w:val="FontStyle31"/>
          <w:rFonts w:ascii="Times New Roman" w:hAnsi="Times New Roman"/>
          <w:sz w:val="24"/>
        </w:rPr>
      </w:pPr>
      <w:r w:rsidRPr="00C3470C">
        <w:rPr>
          <w:rStyle w:val="FontStyle31"/>
          <w:rFonts w:ascii="Times New Roman" w:hAnsi="Times New Roman"/>
          <w:sz w:val="24"/>
        </w:rPr>
        <w:t xml:space="preserve"> </w:t>
      </w:r>
      <w:r w:rsidRPr="00C3470C">
        <w:rPr>
          <w:rStyle w:val="FontStyle31"/>
          <w:rFonts w:ascii="Times New Roman" w:hAnsi="Times New Roman"/>
          <w:color w:val="000000" w:themeColor="text1"/>
          <w:sz w:val="24"/>
        </w:rPr>
        <w:t xml:space="preserve">AMPOC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informa Beneficiarul, în timp util, cu privire la orice decizie luată care poate afecta implementarea Proiectului.</w:t>
      </w:r>
    </w:p>
    <w:p w14:paraId="786B2D3C"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informa Beneficiarul cu privire la rapoartele, concluziile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recomandările care au impact asupra Proiectului acestuia, formulate de către Comisia</w:t>
      </w:r>
      <w:r w:rsidRPr="00C3470C">
        <w:rPr>
          <w:rStyle w:val="FontStyle31"/>
          <w:rFonts w:ascii="Times New Roman" w:hAnsi="Times New Roman"/>
          <w:sz w:val="24"/>
        </w:rPr>
        <w:br/>
        <w:t xml:space="preserve">Europeană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orice altă autoritate competentă.</w:t>
      </w:r>
    </w:p>
    <w:p w14:paraId="42B34D4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lastRenderedPageBreak/>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răspunde în scris conform </w:t>
      </w:r>
      <w:proofErr w:type="spellStart"/>
      <w:r w:rsidRPr="00C3470C">
        <w:rPr>
          <w:rStyle w:val="FontStyle31"/>
          <w:rFonts w:ascii="Times New Roman" w:hAnsi="Times New Roman"/>
          <w:sz w:val="24"/>
        </w:rPr>
        <w:t>competenţelor</w:t>
      </w:r>
      <w:proofErr w:type="spellEnd"/>
      <w:r w:rsidRPr="00C3470C">
        <w:rPr>
          <w:rStyle w:val="FontStyle31"/>
          <w:rFonts w:ascii="Times New Roman" w:hAnsi="Times New Roman"/>
          <w:sz w:val="24"/>
        </w:rPr>
        <w:t xml:space="preserve"> stabilite, în termen de 15 zile lucrătoare, oricărei solicitări a beneficiarului privind </w:t>
      </w:r>
      <w:proofErr w:type="spellStart"/>
      <w:r w:rsidRPr="00C3470C">
        <w:rPr>
          <w:rStyle w:val="FontStyle31"/>
          <w:rFonts w:ascii="Times New Roman" w:hAnsi="Times New Roman"/>
          <w:sz w:val="24"/>
        </w:rPr>
        <w:t>informaţiile</w:t>
      </w:r>
      <w:proofErr w:type="spellEnd"/>
      <w:r w:rsidRPr="00C3470C">
        <w:rPr>
          <w:rStyle w:val="FontStyle31"/>
          <w:rFonts w:ascii="Times New Roman" w:hAnsi="Times New Roman"/>
          <w:sz w:val="24"/>
        </w:rPr>
        <w:t xml:space="preserve"> sau clarificările pe care acesta le consideră necesare pentru implementarea Proiectului.</w:t>
      </w:r>
    </w:p>
    <w:p w14:paraId="73A7BD8E"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procesa cererile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 xml:space="preserve">, cererile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cererile de plată în conformitate cu </w:t>
      </w:r>
      <w:proofErr w:type="spellStart"/>
      <w:r w:rsidRPr="00C3470C">
        <w:rPr>
          <w:rStyle w:val="FontStyle31"/>
          <w:rFonts w:ascii="Times New Roman" w:hAnsi="Times New Roman"/>
          <w:sz w:val="24"/>
        </w:rPr>
        <w:t>Secţiunile</w:t>
      </w:r>
      <w:proofErr w:type="spellEnd"/>
      <w:r w:rsidRPr="00C3470C">
        <w:rPr>
          <w:rStyle w:val="FontStyle31"/>
          <w:rFonts w:ascii="Times New Roman" w:hAnsi="Times New Roman"/>
          <w:sz w:val="24"/>
        </w:rPr>
        <w:t xml:space="preserve"> aferente din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w:t>
      </w:r>
    </w:p>
    <w:p w14:paraId="051FF5F6"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efectua transferul </w:t>
      </w:r>
      <w:proofErr w:type="spellStart"/>
      <w:r w:rsidRPr="00C3470C">
        <w:rPr>
          <w:rStyle w:val="FontStyle31"/>
          <w:rFonts w:ascii="Times New Roman" w:hAnsi="Times New Roman"/>
          <w:sz w:val="24"/>
        </w:rPr>
        <w:t>prefinanţării</w:t>
      </w:r>
      <w:proofErr w:type="spellEnd"/>
      <w:r w:rsidRPr="00C3470C">
        <w:rPr>
          <w:rStyle w:val="FontStyle31"/>
          <w:rFonts w:ascii="Times New Roman" w:hAnsi="Times New Roman"/>
          <w:sz w:val="24"/>
        </w:rPr>
        <w:t xml:space="preserve">,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prevăzute în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în termen de maximum 15 zile de la data înregistrării Cererii </w:t>
      </w:r>
      <w:r w:rsidRPr="00C3470C">
        <w:rPr>
          <w:rStyle w:val="FontStyle31"/>
          <w:rFonts w:ascii="Times New Roman" w:hAnsi="Times New Roman"/>
          <w:color w:val="000000" w:themeColor="text1"/>
          <w:sz w:val="24"/>
        </w:rPr>
        <w:t xml:space="preserve">de </w:t>
      </w:r>
      <w:proofErr w:type="spellStart"/>
      <w:r w:rsidRPr="00C3470C">
        <w:rPr>
          <w:rStyle w:val="FontStyle31"/>
          <w:rFonts w:ascii="Times New Roman" w:hAnsi="Times New Roman"/>
          <w:color w:val="000000" w:themeColor="text1"/>
          <w:sz w:val="24"/>
        </w:rPr>
        <w:t>Prefinanţare</w:t>
      </w:r>
      <w:proofErr w:type="spellEnd"/>
      <w:r w:rsidRPr="00C3470C">
        <w:rPr>
          <w:rStyle w:val="FontStyle31"/>
          <w:rFonts w:ascii="Times New Roman" w:hAnsi="Times New Roman"/>
          <w:color w:val="000000" w:themeColor="text1"/>
          <w:sz w:val="24"/>
        </w:rPr>
        <w:t xml:space="preserve"> la AMPOC, beneficiarilor care au acest drept conform legii.</w:t>
      </w:r>
    </w:p>
    <w:p w14:paraId="362B9E2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w:t>
      </w:r>
      <w:proofErr w:type="spellStart"/>
      <w:r w:rsidRPr="00C3470C">
        <w:rPr>
          <w:rStyle w:val="FontStyle31"/>
          <w:rFonts w:ascii="Times New Roman" w:hAnsi="Times New Roman"/>
          <w:color w:val="000000" w:themeColor="text1"/>
          <w:sz w:val="24"/>
        </w:rPr>
        <w:t>obligaţia</w:t>
      </w:r>
      <w:proofErr w:type="spellEnd"/>
      <w:r w:rsidRPr="00C3470C">
        <w:rPr>
          <w:rStyle w:val="FontStyle31"/>
          <w:rFonts w:ascii="Times New Roman" w:hAnsi="Times New Roman"/>
          <w:color w:val="000000" w:themeColor="text1"/>
          <w:sz w:val="24"/>
        </w:rPr>
        <w:t xml:space="preserve"> de a efectua rambursarea sau plata cheltuielilor cu respectarea prevederilor articolului 6 din prezentul contract.</w:t>
      </w:r>
    </w:p>
    <w:p w14:paraId="425E47EE"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dreptul de a monitoriza din punct de vedere tehnic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financiar implementarea proiectului în vederea asigurării îndeplinirii obiectivelor proiectului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prevenirii neregulilor.</w:t>
      </w:r>
    </w:p>
    <w:p w14:paraId="35FA5D8A"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are dreptul de a verifica legalitatea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realitatea tuturor </w:t>
      </w:r>
      <w:proofErr w:type="spellStart"/>
      <w:r w:rsidRPr="00C3470C">
        <w:rPr>
          <w:rStyle w:val="FontStyle31"/>
          <w:rFonts w:ascii="Times New Roman" w:hAnsi="Times New Roman"/>
          <w:color w:val="000000" w:themeColor="text1"/>
          <w:sz w:val="24"/>
        </w:rPr>
        <w:t>activităţilor</w:t>
      </w:r>
      <w:proofErr w:type="spellEnd"/>
      <w:r w:rsidRPr="00C3470C">
        <w:rPr>
          <w:rStyle w:val="FontStyle31"/>
          <w:rFonts w:ascii="Times New Roman" w:hAnsi="Times New Roman"/>
          <w:color w:val="000000" w:themeColor="text1"/>
          <w:sz w:val="24"/>
        </w:rPr>
        <w:t xml:space="preserve"> aferente implementării proiectului care face obiectul prezentului Contract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w:t>
      </w:r>
    </w:p>
    <w:p w14:paraId="60E33612"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În </w:t>
      </w:r>
      <w:proofErr w:type="spellStart"/>
      <w:r w:rsidRPr="00C3470C">
        <w:rPr>
          <w:rStyle w:val="FontStyle31"/>
          <w:rFonts w:ascii="Times New Roman" w:hAnsi="Times New Roman"/>
          <w:color w:val="000000" w:themeColor="text1"/>
          <w:sz w:val="24"/>
        </w:rPr>
        <w:t>situaţia</w:t>
      </w:r>
      <w:proofErr w:type="spellEnd"/>
      <w:r w:rsidRPr="00C3470C">
        <w:rPr>
          <w:rStyle w:val="FontStyle31"/>
          <w:rFonts w:ascii="Times New Roman" w:hAnsi="Times New Roman"/>
          <w:color w:val="000000" w:themeColor="text1"/>
          <w:sz w:val="24"/>
        </w:rPr>
        <w:t xml:space="preserve"> în care, în urma constatării unor indicii de fraudă sau tentativă la fraudă, organul de urmărire penală transmite cazul spre </w:t>
      </w:r>
      <w:proofErr w:type="spellStart"/>
      <w:r w:rsidRPr="00C3470C">
        <w:rPr>
          <w:rStyle w:val="FontStyle31"/>
          <w:rFonts w:ascii="Times New Roman" w:hAnsi="Times New Roman"/>
          <w:color w:val="000000" w:themeColor="text1"/>
          <w:sz w:val="24"/>
        </w:rPr>
        <w:t>soluţionare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instanţelor</w:t>
      </w:r>
      <w:proofErr w:type="spellEnd"/>
      <w:r w:rsidRPr="00C3470C">
        <w:rPr>
          <w:rStyle w:val="FontStyle31"/>
          <w:rFonts w:ascii="Times New Roman" w:hAnsi="Times New Roman"/>
          <w:color w:val="000000" w:themeColor="text1"/>
          <w:sz w:val="24"/>
        </w:rPr>
        <w:t xml:space="preserve"> de judecată devin incidente prevederile art. 8 din OUG nr. 66/2011.</w:t>
      </w:r>
    </w:p>
    <w:p w14:paraId="079E4090" w14:textId="77777777" w:rsidR="008C14C0" w:rsidRPr="00C3470C" w:rsidRDefault="008C14C0" w:rsidP="008C14C0">
      <w:pPr>
        <w:pStyle w:val="Style12"/>
        <w:widowControl/>
        <w:numPr>
          <w:ilvl w:val="0"/>
          <w:numId w:val="14"/>
        </w:numPr>
        <w:tabs>
          <w:tab w:val="left" w:pos="418"/>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 xml:space="preserve">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efectua verificarea la </w:t>
      </w:r>
      <w:proofErr w:type="spellStart"/>
      <w:r w:rsidRPr="00C3470C">
        <w:rPr>
          <w:rStyle w:val="FontStyle31"/>
          <w:rFonts w:ascii="Times New Roman" w:hAnsi="Times New Roman"/>
          <w:sz w:val="24"/>
        </w:rPr>
        <w:t>faţa</w:t>
      </w:r>
      <w:proofErr w:type="spellEnd"/>
      <w:r w:rsidRPr="00C3470C">
        <w:rPr>
          <w:rStyle w:val="FontStyle31"/>
          <w:rFonts w:ascii="Times New Roman" w:hAnsi="Times New Roman"/>
          <w:sz w:val="24"/>
        </w:rPr>
        <w:t xml:space="preserve"> locului a </w:t>
      </w:r>
      <w:proofErr w:type="spellStart"/>
      <w:r w:rsidRPr="00C3470C">
        <w:rPr>
          <w:rStyle w:val="FontStyle31"/>
          <w:rFonts w:ascii="Times New Roman" w:hAnsi="Times New Roman"/>
          <w:sz w:val="24"/>
        </w:rPr>
        <w:t>activităţilor</w:t>
      </w:r>
      <w:proofErr w:type="spellEnd"/>
      <w:r w:rsidRPr="00C3470C">
        <w:rPr>
          <w:rStyle w:val="FontStyle31"/>
          <w:rFonts w:ascii="Times New Roman" w:hAnsi="Times New Roman"/>
          <w:sz w:val="24"/>
        </w:rPr>
        <w:t xml:space="preserve"> aferente implementării Proiectului, în conformitate cu prevederile Contractului, asigurând cel </w:t>
      </w:r>
      <w:proofErr w:type="spellStart"/>
      <w:r w:rsidRPr="00C3470C">
        <w:rPr>
          <w:rStyle w:val="FontStyle31"/>
          <w:rFonts w:ascii="Times New Roman" w:hAnsi="Times New Roman"/>
          <w:sz w:val="24"/>
        </w:rPr>
        <w:t>puţin</w:t>
      </w:r>
      <w:proofErr w:type="spellEnd"/>
      <w:r w:rsidRPr="00C3470C">
        <w:rPr>
          <w:rStyle w:val="FontStyle31"/>
          <w:rFonts w:ascii="Times New Roman" w:hAnsi="Times New Roman"/>
          <w:sz w:val="24"/>
        </w:rPr>
        <w:t xml:space="preserve"> o vizită de verificare pe durata de implementare a Proiectului.</w:t>
      </w:r>
    </w:p>
    <w:p w14:paraId="5D1F76A1" w14:textId="77777777" w:rsidR="008C14C0" w:rsidRPr="00C3470C" w:rsidRDefault="008C14C0" w:rsidP="008C14C0">
      <w:pPr>
        <w:pStyle w:val="Style12"/>
        <w:widowControl/>
        <w:numPr>
          <w:ilvl w:val="0"/>
          <w:numId w:val="14"/>
        </w:numPr>
        <w:tabs>
          <w:tab w:val="left" w:pos="425"/>
        </w:tabs>
        <w:spacing w:before="14" w:after="240"/>
        <w:ind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AM POC va informa despre data închiderii oficiale/</w:t>
      </w:r>
      <w:proofErr w:type="spellStart"/>
      <w:r w:rsidRPr="00C3470C">
        <w:rPr>
          <w:rStyle w:val="FontStyle31"/>
          <w:rFonts w:ascii="Times New Roman" w:hAnsi="Times New Roman"/>
          <w:color w:val="000000" w:themeColor="text1"/>
          <w:sz w:val="24"/>
        </w:rPr>
        <w:t>parţiale</w:t>
      </w:r>
      <w:proofErr w:type="spellEnd"/>
      <w:r w:rsidRPr="00C3470C">
        <w:rPr>
          <w:rStyle w:val="FontStyle31"/>
          <w:rFonts w:ascii="Times New Roman" w:hAnsi="Times New Roman"/>
          <w:color w:val="000000" w:themeColor="text1"/>
          <w:sz w:val="24"/>
        </w:rPr>
        <w:t xml:space="preserve"> a Programului </w:t>
      </w:r>
      <w:proofErr w:type="spellStart"/>
      <w:r w:rsidRPr="00C3470C">
        <w:rPr>
          <w:rStyle w:val="FontStyle31"/>
          <w:rFonts w:ascii="Times New Roman" w:hAnsi="Times New Roman"/>
          <w:color w:val="000000" w:themeColor="text1"/>
          <w:sz w:val="24"/>
        </w:rPr>
        <w:t>Operaţional</w:t>
      </w:r>
      <w:proofErr w:type="spellEnd"/>
      <w:r w:rsidRPr="00C3470C">
        <w:rPr>
          <w:rStyle w:val="FontStyle31"/>
          <w:rFonts w:ascii="Times New Roman" w:hAnsi="Times New Roman"/>
          <w:color w:val="000000" w:themeColor="text1"/>
          <w:sz w:val="24"/>
        </w:rPr>
        <w:t xml:space="preserve"> Competitivitate prin intermediul mijloacelor publice de informare.</w:t>
      </w:r>
    </w:p>
    <w:p w14:paraId="1B16DFAC" w14:textId="77777777" w:rsidR="008C14C0" w:rsidRPr="00C3470C" w:rsidRDefault="008C14C0" w:rsidP="008C14C0">
      <w:pPr>
        <w:pStyle w:val="Style12"/>
        <w:widowControl/>
        <w:numPr>
          <w:ilvl w:val="0"/>
          <w:numId w:val="14"/>
        </w:numPr>
        <w:tabs>
          <w:tab w:val="left" w:pos="425"/>
        </w:tabs>
        <w:spacing w:before="14" w:after="240"/>
        <w:ind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 POC </w:t>
      </w:r>
      <w:r w:rsidRPr="00C3470C">
        <w:rPr>
          <w:rStyle w:val="FontStyle31"/>
          <w:rFonts w:ascii="Times New Roman" w:hAnsi="Times New Roman"/>
          <w:sz w:val="24"/>
        </w:rPr>
        <w:t>are dreptul de a utiliza datele despre beneficiari, disponibile în baze de date externe în scopul identificării și calculării indicatorilor de risc.</w:t>
      </w:r>
    </w:p>
    <w:p w14:paraId="578F9383" w14:textId="77777777" w:rsidR="008C14C0" w:rsidRPr="00C3470C" w:rsidRDefault="008C14C0" w:rsidP="008C14C0">
      <w:pPr>
        <w:pStyle w:val="Style6"/>
        <w:widowControl/>
        <w:spacing w:line="240" w:lineRule="exact"/>
        <w:jc w:val="both"/>
      </w:pPr>
    </w:p>
    <w:p w14:paraId="3A1AF41D"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9 - Contractarea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cesiunea</w:t>
      </w:r>
    </w:p>
    <w:p w14:paraId="3713C91D" w14:textId="77777777" w:rsidR="008C14C0" w:rsidRPr="00C3470C" w:rsidRDefault="008C14C0" w:rsidP="008C14C0">
      <w:pPr>
        <w:pStyle w:val="Style12"/>
        <w:widowControl/>
        <w:numPr>
          <w:ilvl w:val="0"/>
          <w:numId w:val="15"/>
        </w:numPr>
        <w:tabs>
          <w:tab w:val="left" w:pos="418"/>
        </w:tabs>
        <w:spacing w:before="245" w:after="240"/>
        <w:ind w:left="502" w:hanging="360"/>
        <w:rPr>
          <w:rStyle w:val="FontStyle31"/>
          <w:rFonts w:ascii="Times New Roman" w:hAnsi="Times New Roman"/>
          <w:sz w:val="24"/>
        </w:rPr>
      </w:pPr>
      <w:r w:rsidRPr="00C3470C">
        <w:rPr>
          <w:rStyle w:val="FontStyle31"/>
          <w:rFonts w:ascii="Times New Roman" w:hAnsi="Times New Roman"/>
          <w:sz w:val="24"/>
        </w:rPr>
        <w:t xml:space="preserve">În cazul externalizării/contractării unor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din cadrul Proiectului, responsabilitatea pentru implementarea acelor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revine Beneficiarului, în conformitate cu </w:t>
      </w:r>
      <w:proofErr w:type="spellStart"/>
      <w:r w:rsidRPr="00C3470C">
        <w:rPr>
          <w:rStyle w:val="FontStyle31"/>
          <w:rFonts w:ascii="Times New Roman" w:hAnsi="Times New Roman"/>
          <w:sz w:val="24"/>
        </w:rPr>
        <w:t>dispoziţiile</w:t>
      </w:r>
      <w:proofErr w:type="spellEnd"/>
      <w:r w:rsidRPr="00C3470C">
        <w:rPr>
          <w:rStyle w:val="FontStyle31"/>
          <w:rFonts w:ascii="Times New Roman" w:hAnsi="Times New Roman"/>
          <w:sz w:val="24"/>
        </w:rPr>
        <w:t xml:space="preserve"> legale.</w:t>
      </w:r>
    </w:p>
    <w:p w14:paraId="0D172971" w14:textId="77777777" w:rsidR="008C14C0" w:rsidRPr="00C3470C" w:rsidRDefault="008C14C0" w:rsidP="008C14C0">
      <w:pPr>
        <w:pStyle w:val="Style12"/>
        <w:widowControl/>
        <w:numPr>
          <w:ilvl w:val="0"/>
          <w:numId w:val="15"/>
        </w:numPr>
        <w:tabs>
          <w:tab w:val="left" w:pos="418"/>
        </w:tabs>
        <w:spacing w:before="14" w:after="240"/>
        <w:ind w:left="502" w:hanging="360"/>
        <w:rPr>
          <w:rStyle w:val="FontStyle31"/>
          <w:rFonts w:ascii="Times New Roman" w:hAnsi="Times New Roman"/>
          <w:sz w:val="24"/>
        </w:rPr>
      </w:pPr>
      <w:r w:rsidRPr="00C3470C">
        <w:rPr>
          <w:rStyle w:val="FontStyle31"/>
          <w:rFonts w:ascii="Times New Roman" w:hAnsi="Times New Roman"/>
          <w:sz w:val="24"/>
        </w:rPr>
        <w:t xml:space="preserve">Prezentul Contract,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toate drepturile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decurgând din implementarea acestuia nu pot face obiectul cesiunii totale sau </w:t>
      </w:r>
      <w:proofErr w:type="spellStart"/>
      <w:r w:rsidRPr="00C3470C">
        <w:rPr>
          <w:rStyle w:val="FontStyle31"/>
          <w:rFonts w:ascii="Times New Roman" w:hAnsi="Times New Roman"/>
          <w:sz w:val="24"/>
        </w:rPr>
        <w:t>parţiale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novaţiei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subrogaţiei</w:t>
      </w:r>
      <w:proofErr w:type="spellEnd"/>
      <w:r w:rsidRPr="00C3470C">
        <w:rPr>
          <w:rStyle w:val="FontStyle31"/>
          <w:rFonts w:ascii="Times New Roman" w:hAnsi="Times New Roman"/>
          <w:sz w:val="24"/>
        </w:rPr>
        <w:t xml:space="preserve"> sau a oricărui alt mecanism de transmisiune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transformare a </w:t>
      </w:r>
      <w:proofErr w:type="spellStart"/>
      <w:r w:rsidRPr="00C3470C">
        <w:rPr>
          <w:rStyle w:val="FontStyle31"/>
          <w:rFonts w:ascii="Times New Roman" w:hAnsi="Times New Roman"/>
          <w:sz w:val="24"/>
        </w:rPr>
        <w:t>obligaţiilor</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drepturilor.</w:t>
      </w:r>
    </w:p>
    <w:p w14:paraId="4C9D879A" w14:textId="77777777" w:rsidR="008C14C0" w:rsidRPr="00C3470C" w:rsidRDefault="008C14C0" w:rsidP="008C14C0">
      <w:pPr>
        <w:pStyle w:val="Style6"/>
        <w:widowControl/>
        <w:spacing w:before="178"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w:t>
      </w:r>
      <w:r w:rsidRPr="00C3470C">
        <w:rPr>
          <w:rStyle w:val="FontStyle28"/>
          <w:rFonts w:eastAsia="Calibri"/>
          <w:sz w:val="24"/>
        </w:rPr>
        <w:t xml:space="preserve">10 </w:t>
      </w:r>
      <w:r w:rsidRPr="00C3470C">
        <w:rPr>
          <w:rStyle w:val="FontStyle30"/>
          <w:rFonts w:ascii="Times New Roman" w:hAnsi="Times New Roman"/>
          <w:sz w:val="24"/>
        </w:rPr>
        <w:t xml:space="preserve">- Modificări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completări</w:t>
      </w:r>
    </w:p>
    <w:p w14:paraId="5267F796" w14:textId="77777777" w:rsidR="008C14C0" w:rsidRPr="00C3470C" w:rsidRDefault="008C14C0" w:rsidP="008C14C0">
      <w:pPr>
        <w:pStyle w:val="Style12"/>
        <w:widowControl/>
        <w:numPr>
          <w:ilvl w:val="0"/>
          <w:numId w:val="16"/>
        </w:numPr>
        <w:tabs>
          <w:tab w:val="left" w:pos="353"/>
        </w:tabs>
        <w:spacing w:before="245" w:after="240"/>
        <w:ind w:left="720"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au dreptul, pe durata îndeplinirii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de a conveni modificarea clauzelor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Anexelor acestuia, prin act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încheiat în </w:t>
      </w:r>
      <w:proofErr w:type="spellStart"/>
      <w:r w:rsidRPr="00C3470C">
        <w:rPr>
          <w:rStyle w:val="FontStyle31"/>
          <w:rFonts w:ascii="Times New Roman" w:hAnsi="Times New Roman"/>
          <w:sz w:val="24"/>
        </w:rPr>
        <w:t>aceleaşi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lastRenderedPageBreak/>
        <w:t>condiţii</w:t>
      </w:r>
      <w:proofErr w:type="spellEnd"/>
      <w:r w:rsidRPr="00C3470C">
        <w:rPr>
          <w:rStyle w:val="FontStyle31"/>
          <w:rFonts w:ascii="Times New Roman" w:hAnsi="Times New Roman"/>
          <w:sz w:val="24"/>
        </w:rPr>
        <w:t xml:space="preserve"> ca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xml:space="preserve"> la alin. (7) al prezentului articol. </w:t>
      </w:r>
    </w:p>
    <w:p w14:paraId="79920AC2" w14:textId="77777777" w:rsidR="008C14C0" w:rsidRPr="00C3470C" w:rsidRDefault="008C14C0" w:rsidP="008C14C0">
      <w:pPr>
        <w:pStyle w:val="Style12"/>
        <w:widowControl/>
        <w:numPr>
          <w:ilvl w:val="0"/>
          <w:numId w:val="16"/>
        </w:numPr>
        <w:tabs>
          <w:tab w:val="left" w:pos="353"/>
        </w:tabs>
        <w:spacing w:before="14"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t xml:space="preserve">În cazul în care propunerea de modificare a Contractului vine din partea Beneficiarului, acesta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o transmite </w:t>
      </w:r>
      <w:r w:rsidRPr="00C3470C">
        <w:rPr>
          <w:rStyle w:val="FontStyle31"/>
          <w:rFonts w:ascii="Times New Roman" w:hAnsi="Times New Roman"/>
          <w:color w:val="000000" w:themeColor="text1"/>
          <w:sz w:val="24"/>
        </w:rPr>
        <w:t xml:space="preserve">AMPOC cu cel </w:t>
      </w:r>
      <w:proofErr w:type="spellStart"/>
      <w:r w:rsidRPr="00C3470C">
        <w:rPr>
          <w:rStyle w:val="FontStyle31"/>
          <w:rFonts w:ascii="Times New Roman" w:hAnsi="Times New Roman"/>
          <w:color w:val="000000" w:themeColor="text1"/>
          <w:sz w:val="24"/>
        </w:rPr>
        <w:t>puţin</w:t>
      </w:r>
      <w:proofErr w:type="spellEnd"/>
      <w:r w:rsidRPr="00C3470C">
        <w:rPr>
          <w:rStyle w:val="FontStyle31"/>
          <w:rFonts w:ascii="Times New Roman" w:hAnsi="Times New Roman"/>
          <w:color w:val="000000" w:themeColor="text1"/>
          <w:sz w:val="24"/>
        </w:rPr>
        <w:t xml:space="preserve"> 20 de zile lucrătoare înainte de termenul la care este </w:t>
      </w:r>
      <w:proofErr w:type="spellStart"/>
      <w:r w:rsidRPr="00C3470C">
        <w:rPr>
          <w:rStyle w:val="FontStyle31"/>
          <w:rFonts w:ascii="Times New Roman" w:hAnsi="Times New Roman"/>
          <w:color w:val="000000" w:themeColor="text1"/>
          <w:sz w:val="24"/>
        </w:rPr>
        <w:t>intenţionată</w:t>
      </w:r>
      <w:proofErr w:type="spellEnd"/>
      <w:r w:rsidRPr="00C3470C">
        <w:rPr>
          <w:rStyle w:val="FontStyle31"/>
          <w:rFonts w:ascii="Times New Roman" w:hAnsi="Times New Roman"/>
          <w:color w:val="000000" w:themeColor="text1"/>
          <w:sz w:val="24"/>
        </w:rPr>
        <w:t xml:space="preserve"> a intra în vigoare, cu </w:t>
      </w:r>
      <w:proofErr w:type="spellStart"/>
      <w:r w:rsidRPr="00C3470C">
        <w:rPr>
          <w:rStyle w:val="FontStyle31"/>
          <w:rFonts w:ascii="Times New Roman" w:hAnsi="Times New Roman"/>
          <w:color w:val="000000" w:themeColor="text1"/>
          <w:sz w:val="24"/>
        </w:rPr>
        <w:t>excepţia</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circumstanţelor</w:t>
      </w:r>
      <w:proofErr w:type="spellEnd"/>
      <w:r w:rsidRPr="00C3470C">
        <w:rPr>
          <w:rStyle w:val="FontStyle31"/>
          <w:rFonts w:ascii="Times New Roman" w:hAnsi="Times New Roman"/>
          <w:color w:val="000000" w:themeColor="text1"/>
          <w:sz w:val="24"/>
        </w:rPr>
        <w:t xml:space="preserve"> acceptate de AMPOC. Beneficiarul va transmite, de asemenea, odată cu solicitarea de modificare, toate documentele justificative necesare.</w:t>
      </w:r>
    </w:p>
    <w:p w14:paraId="72B3A970"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AMPOC răspunde solicitării de modificare a Contractului prin act </w:t>
      </w:r>
      <w:proofErr w:type="spellStart"/>
      <w:r w:rsidRPr="00C3470C">
        <w:rPr>
          <w:rStyle w:val="FontStyle31"/>
          <w:rFonts w:ascii="Times New Roman" w:hAnsi="Times New Roman"/>
          <w:color w:val="000000" w:themeColor="text1"/>
          <w:sz w:val="24"/>
        </w:rPr>
        <w:t>adiţional</w:t>
      </w:r>
      <w:proofErr w:type="spellEnd"/>
      <w:r w:rsidRPr="00C3470C">
        <w:rPr>
          <w:rStyle w:val="FontStyle31"/>
          <w:rFonts w:ascii="Times New Roman" w:hAnsi="Times New Roman"/>
          <w:color w:val="000000" w:themeColor="text1"/>
          <w:sz w:val="24"/>
        </w:rPr>
        <w:t xml:space="preserve">, în termen de 20 de zile lucrătoare de la </w:t>
      </w:r>
      <w:r w:rsidRPr="00C3470C">
        <w:rPr>
          <w:rStyle w:val="FontStyle31"/>
          <w:rFonts w:ascii="Times New Roman" w:hAnsi="Times New Roman"/>
          <w:sz w:val="24"/>
        </w:rPr>
        <w:t>înregistrarea solicitării.</w:t>
      </w:r>
    </w:p>
    <w:p w14:paraId="71781C5B"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În cazul propunerilor de acte </w:t>
      </w:r>
      <w:proofErr w:type="spellStart"/>
      <w:r w:rsidRPr="00C3470C">
        <w:rPr>
          <w:rStyle w:val="FontStyle31"/>
          <w:rFonts w:ascii="Times New Roman" w:hAnsi="Times New Roman"/>
          <w:sz w:val="24"/>
        </w:rPr>
        <w:t>adiţionale</w:t>
      </w:r>
      <w:proofErr w:type="spellEnd"/>
      <w:r w:rsidRPr="00C3470C">
        <w:rPr>
          <w:rStyle w:val="FontStyle31"/>
          <w:rFonts w:ascii="Times New Roman" w:hAnsi="Times New Roman"/>
          <w:sz w:val="24"/>
        </w:rPr>
        <w:t xml:space="preserve"> care au ca obiect reducerea valorii indicatorilor ce urmează a fi atinsă prin proiect, valoarea totală eligibilă a Proiectului va fi redusă </w:t>
      </w:r>
      <w:proofErr w:type="spellStart"/>
      <w:r w:rsidRPr="00C3470C">
        <w:rPr>
          <w:rStyle w:val="FontStyle31"/>
          <w:rFonts w:ascii="Times New Roman" w:hAnsi="Times New Roman"/>
          <w:sz w:val="24"/>
        </w:rPr>
        <w:t>proporţional</w:t>
      </w:r>
      <w:proofErr w:type="spellEnd"/>
      <w:r w:rsidRPr="00C3470C">
        <w:rPr>
          <w:rStyle w:val="FontStyle31"/>
          <w:rFonts w:ascii="Times New Roman" w:hAnsi="Times New Roman"/>
          <w:sz w:val="24"/>
        </w:rPr>
        <w:t xml:space="preserv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cazurilor temeinic justificate.</w:t>
      </w:r>
    </w:p>
    <w:p w14:paraId="27E4B3D7"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Actul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intră în vigoare la data semnării de către ultima parte,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cazurilor în care prin actul </w:t>
      </w:r>
      <w:proofErr w:type="spellStart"/>
      <w:r w:rsidRPr="00C3470C">
        <w:rPr>
          <w:rStyle w:val="FontStyle31"/>
          <w:rFonts w:ascii="Times New Roman" w:hAnsi="Times New Roman"/>
          <w:sz w:val="24"/>
        </w:rPr>
        <w:t>adiţional</w:t>
      </w:r>
      <w:proofErr w:type="spellEnd"/>
      <w:r w:rsidRPr="00C3470C">
        <w:rPr>
          <w:rStyle w:val="FontStyle31"/>
          <w:rFonts w:ascii="Times New Roman" w:hAnsi="Times New Roman"/>
          <w:sz w:val="24"/>
        </w:rPr>
        <w:t xml:space="preserve"> se confirmă modificări intervenite în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naţională</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europeană relevantă, cu impact asupra executării prezentului Contract,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 xml:space="preserve"> în care modificarea respectivă intră în vigoare de la data </w:t>
      </w:r>
      <w:proofErr w:type="spellStart"/>
      <w:r w:rsidRPr="00C3470C">
        <w:rPr>
          <w:rStyle w:val="FontStyle31"/>
          <w:rFonts w:ascii="Times New Roman" w:hAnsi="Times New Roman"/>
          <w:sz w:val="24"/>
        </w:rPr>
        <w:t>menţionată</w:t>
      </w:r>
      <w:proofErr w:type="spellEnd"/>
      <w:r w:rsidRPr="00C3470C">
        <w:rPr>
          <w:rStyle w:val="FontStyle31"/>
          <w:rFonts w:ascii="Times New Roman" w:hAnsi="Times New Roman"/>
          <w:sz w:val="24"/>
        </w:rPr>
        <w:t xml:space="preserve"> în actul normativ corespunzător.</w:t>
      </w:r>
    </w:p>
    <w:p w14:paraId="0BD3FE6C" w14:textId="77777777" w:rsidR="008C14C0" w:rsidRPr="00C3470C" w:rsidRDefault="008C14C0" w:rsidP="008C14C0">
      <w:pPr>
        <w:numPr>
          <w:ilvl w:val="0"/>
          <w:numId w:val="16"/>
        </w:numPr>
        <w:spacing w:after="160" w:line="259" w:lineRule="auto"/>
        <w:ind w:left="720" w:hanging="360"/>
        <w:jc w:val="both"/>
        <w:rPr>
          <w:rStyle w:val="FontStyle31"/>
          <w:rFonts w:ascii="Times New Roman" w:hAnsi="Times New Roman"/>
          <w:sz w:val="24"/>
          <w:szCs w:val="24"/>
        </w:rPr>
      </w:pPr>
      <w:r w:rsidRPr="00C3470C">
        <w:rPr>
          <w:rStyle w:val="FontStyle31"/>
          <w:rFonts w:ascii="Times New Roman" w:hAnsi="Times New Roman"/>
          <w:sz w:val="24"/>
          <w:szCs w:val="24"/>
        </w:rPr>
        <w:t xml:space="preserve">Actul </w:t>
      </w:r>
      <w:proofErr w:type="spellStart"/>
      <w:r w:rsidRPr="00C3470C">
        <w:rPr>
          <w:rStyle w:val="FontStyle31"/>
          <w:rFonts w:ascii="Times New Roman" w:hAnsi="Times New Roman"/>
          <w:sz w:val="24"/>
          <w:szCs w:val="24"/>
        </w:rPr>
        <w:t>adiţional</w:t>
      </w:r>
      <w:proofErr w:type="spellEnd"/>
      <w:r w:rsidRPr="00C3470C">
        <w:rPr>
          <w:rStyle w:val="FontStyle31"/>
          <w:rFonts w:ascii="Times New Roman" w:hAnsi="Times New Roman"/>
          <w:sz w:val="24"/>
          <w:szCs w:val="24"/>
        </w:rPr>
        <w:t xml:space="preserve"> nu poate avea caracter retroactiv </w:t>
      </w:r>
      <w:proofErr w:type="spellStart"/>
      <w:r w:rsidRPr="00C3470C">
        <w:rPr>
          <w:rStyle w:val="FontStyle31"/>
          <w:rFonts w:ascii="Times New Roman" w:hAnsi="Times New Roman"/>
          <w:sz w:val="24"/>
          <w:szCs w:val="24"/>
        </w:rPr>
        <w:t>şi</w:t>
      </w:r>
      <w:proofErr w:type="spellEnd"/>
      <w:r w:rsidRPr="00C3470C">
        <w:rPr>
          <w:rStyle w:val="FontStyle31"/>
          <w:rFonts w:ascii="Times New Roman" w:hAnsi="Times New Roman"/>
          <w:sz w:val="24"/>
          <w:szCs w:val="24"/>
        </w:rPr>
        <w:t xml:space="preserve"> nu poate avea scopul sau efectul de a produce schimbări în Contract, care ar putea aduce atingere </w:t>
      </w:r>
      <w:proofErr w:type="spellStart"/>
      <w:r w:rsidRPr="00C3470C">
        <w:rPr>
          <w:rStyle w:val="FontStyle31"/>
          <w:rFonts w:ascii="Times New Roman" w:hAnsi="Times New Roman"/>
          <w:sz w:val="24"/>
          <w:szCs w:val="24"/>
        </w:rPr>
        <w:t>condiţiilor</w:t>
      </w:r>
      <w:proofErr w:type="spellEnd"/>
      <w:r w:rsidRPr="00C3470C">
        <w:rPr>
          <w:rStyle w:val="FontStyle31"/>
          <w:rFonts w:ascii="Times New Roman" w:hAnsi="Times New Roman"/>
          <w:sz w:val="24"/>
          <w:szCs w:val="24"/>
        </w:rPr>
        <w:t xml:space="preserve"> </w:t>
      </w:r>
      <w:proofErr w:type="spellStart"/>
      <w:r w:rsidRPr="00C3470C">
        <w:rPr>
          <w:rStyle w:val="FontStyle31"/>
          <w:rFonts w:ascii="Times New Roman" w:hAnsi="Times New Roman"/>
          <w:sz w:val="24"/>
          <w:szCs w:val="24"/>
        </w:rPr>
        <w:t>iniţiale</w:t>
      </w:r>
      <w:proofErr w:type="spellEnd"/>
      <w:r w:rsidRPr="00C3470C">
        <w:rPr>
          <w:rStyle w:val="FontStyle31"/>
          <w:rFonts w:ascii="Times New Roman" w:hAnsi="Times New Roman"/>
          <w:sz w:val="24"/>
          <w:szCs w:val="24"/>
        </w:rPr>
        <w:t xml:space="preserve"> de acordare a </w:t>
      </w:r>
      <w:proofErr w:type="spellStart"/>
      <w:r w:rsidRPr="00C3470C">
        <w:rPr>
          <w:rStyle w:val="FontStyle31"/>
          <w:rFonts w:ascii="Times New Roman" w:hAnsi="Times New Roman"/>
          <w:sz w:val="24"/>
          <w:szCs w:val="24"/>
        </w:rPr>
        <w:t>finanţării</w:t>
      </w:r>
      <w:proofErr w:type="spellEnd"/>
      <w:r w:rsidRPr="00C3470C">
        <w:rPr>
          <w:rStyle w:val="FontStyle31"/>
          <w:rFonts w:ascii="Times New Roman" w:hAnsi="Times New Roman"/>
          <w:sz w:val="24"/>
          <w:szCs w:val="24"/>
        </w:rPr>
        <w:t xml:space="preserve"> sau care ar fi contrare principiului tratamentului egal al </w:t>
      </w:r>
      <w:proofErr w:type="spellStart"/>
      <w:r w:rsidRPr="00C3470C">
        <w:rPr>
          <w:rStyle w:val="FontStyle31"/>
          <w:rFonts w:ascii="Times New Roman" w:hAnsi="Times New Roman"/>
          <w:sz w:val="24"/>
          <w:szCs w:val="24"/>
        </w:rPr>
        <w:t>solicitanţilor</w:t>
      </w:r>
      <w:proofErr w:type="spellEnd"/>
      <w:r w:rsidRPr="00C3470C">
        <w:rPr>
          <w:rStyle w:val="FontStyle31"/>
          <w:rFonts w:ascii="Times New Roman" w:hAnsi="Times New Roman"/>
          <w:sz w:val="24"/>
          <w:szCs w:val="24"/>
        </w:rPr>
        <w:t>, în cadrul cererilor de propuneri de tip competitiv.</w:t>
      </w:r>
    </w:p>
    <w:p w14:paraId="5ED43B5E" w14:textId="77777777" w:rsidR="008C14C0" w:rsidRPr="00C3470C" w:rsidRDefault="008C14C0" w:rsidP="008C14C0">
      <w:pPr>
        <w:pStyle w:val="Style12"/>
        <w:widowControl/>
        <w:numPr>
          <w:ilvl w:val="0"/>
          <w:numId w:val="16"/>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Prin </w:t>
      </w:r>
      <w:proofErr w:type="spellStart"/>
      <w:r w:rsidRPr="00C3470C">
        <w:rPr>
          <w:rStyle w:val="FontStyle31"/>
          <w:rFonts w:ascii="Times New Roman" w:hAnsi="Times New Roman"/>
          <w:sz w:val="24"/>
        </w:rPr>
        <w:t>excepţie</w:t>
      </w:r>
      <w:proofErr w:type="spellEnd"/>
      <w:r w:rsidRPr="00C3470C">
        <w:rPr>
          <w:rStyle w:val="FontStyle31"/>
          <w:rFonts w:ascii="Times New Roman" w:hAnsi="Times New Roman"/>
          <w:sz w:val="24"/>
        </w:rPr>
        <w:t xml:space="preserve"> de la prevederile alin. (1), Contractul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poate fi modificat prin notificarea adresată AMPOC în următoarele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w:t>
      </w:r>
    </w:p>
    <w:p w14:paraId="0EF65F97" w14:textId="77777777" w:rsidR="008C14C0" w:rsidRPr="00C3470C" w:rsidRDefault="008C14C0" w:rsidP="008C14C0">
      <w:pPr>
        <w:pStyle w:val="Style12"/>
        <w:widowControl/>
        <w:tabs>
          <w:tab w:val="left" w:pos="857"/>
        </w:tabs>
        <w:spacing w:before="29" w:after="240" w:line="252" w:lineRule="exact"/>
        <w:ind w:left="857" w:hanging="367"/>
        <w:rPr>
          <w:rStyle w:val="FontStyle31"/>
          <w:rFonts w:ascii="Times New Roman" w:hAnsi="Times New Roman"/>
          <w:sz w:val="24"/>
        </w:rPr>
      </w:pPr>
      <w:r w:rsidRPr="00C3470C">
        <w:rPr>
          <w:rStyle w:val="FontStyle31"/>
          <w:rFonts w:ascii="Times New Roman" w:hAnsi="Times New Roman"/>
          <w:sz w:val="24"/>
        </w:rPr>
        <w:t>(a)</w:t>
      </w:r>
      <w:r w:rsidRPr="00C3470C">
        <w:rPr>
          <w:rStyle w:val="FontStyle31"/>
          <w:rFonts w:ascii="Times New Roman" w:hAnsi="Times New Roman"/>
          <w:sz w:val="24"/>
        </w:rPr>
        <w:tab/>
        <w:t xml:space="preserve">modificări intervenite în bugetul estimat al proiectului, în limita a 10% între capitole bugetare (categorii bugetare,  cu </w:t>
      </w:r>
      <w:proofErr w:type="spellStart"/>
      <w:r w:rsidRPr="00C3470C">
        <w:rPr>
          <w:rStyle w:val="FontStyle31"/>
          <w:rFonts w:ascii="Times New Roman" w:hAnsi="Times New Roman"/>
          <w:sz w:val="24"/>
        </w:rPr>
        <w:t>condiţia</w:t>
      </w:r>
      <w:proofErr w:type="spellEnd"/>
      <w:r w:rsidRPr="00C3470C">
        <w:rPr>
          <w:rStyle w:val="FontStyle31"/>
          <w:rFonts w:ascii="Times New Roman" w:hAnsi="Times New Roman"/>
          <w:sz w:val="24"/>
        </w:rPr>
        <w:t xml:space="preserve"> încadrării în limitele maxime prevăzute în Ghidul Solicitantului, după caz, prin respectarea tratamentului egal, la nivelul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având în vedere că acele capitole bugetare implicate în modificare trebuie să respecte limitele mai sus </w:t>
      </w:r>
      <w:proofErr w:type="spellStart"/>
      <w:r w:rsidRPr="00C3470C">
        <w:rPr>
          <w:rStyle w:val="FontStyle31"/>
          <w:rFonts w:ascii="Times New Roman" w:hAnsi="Times New Roman"/>
          <w:sz w:val="24"/>
        </w:rPr>
        <w:t>menţionate</w:t>
      </w:r>
      <w:proofErr w:type="spellEnd"/>
      <w:r w:rsidRPr="00C3470C">
        <w:rPr>
          <w:rStyle w:val="FontStyle31"/>
          <w:rFonts w:ascii="Times New Roman" w:hAnsi="Times New Roman"/>
          <w:sz w:val="24"/>
        </w:rPr>
        <w:t>, cu justificarea motivelor care au condus la aceasta;</w:t>
      </w:r>
    </w:p>
    <w:p w14:paraId="1CBDE08D" w14:textId="77777777" w:rsidR="008C14C0" w:rsidRPr="00C3470C" w:rsidRDefault="008C14C0" w:rsidP="008C14C0">
      <w:pPr>
        <w:pStyle w:val="Style12"/>
        <w:widowControl/>
        <w:tabs>
          <w:tab w:val="left" w:pos="367"/>
        </w:tabs>
        <w:spacing w:after="240" w:line="252" w:lineRule="exact"/>
        <w:ind w:left="851" w:hanging="851"/>
        <w:rPr>
          <w:rStyle w:val="FontStyle31"/>
          <w:rFonts w:ascii="Times New Roman" w:hAnsi="Times New Roman"/>
          <w:sz w:val="24"/>
        </w:rPr>
      </w:pPr>
      <w:r w:rsidRPr="00C3470C">
        <w:rPr>
          <w:rStyle w:val="FontStyle31"/>
          <w:rFonts w:ascii="Times New Roman" w:hAnsi="Times New Roman"/>
          <w:sz w:val="24"/>
        </w:rPr>
        <w:t xml:space="preserve">        (b)modificări intervenite în bugetul estimat al proiectului, în cadrul </w:t>
      </w:r>
      <w:proofErr w:type="spellStart"/>
      <w:r w:rsidRPr="00C3470C">
        <w:rPr>
          <w:rStyle w:val="FontStyle31"/>
          <w:rFonts w:ascii="Times New Roman" w:hAnsi="Times New Roman"/>
          <w:sz w:val="24"/>
        </w:rPr>
        <w:t>aceluiaşi</w:t>
      </w:r>
      <w:proofErr w:type="spellEnd"/>
      <w:r w:rsidRPr="00C3470C">
        <w:rPr>
          <w:rStyle w:val="FontStyle31"/>
          <w:rFonts w:ascii="Times New Roman" w:hAnsi="Times New Roman"/>
          <w:sz w:val="24"/>
        </w:rPr>
        <w:t xml:space="preserve"> capitol</w:t>
      </w:r>
      <w:r w:rsidRPr="00C3470C">
        <w:rPr>
          <w:rStyle w:val="FontStyle31"/>
          <w:rFonts w:ascii="Times New Roman" w:hAnsi="Times New Roman"/>
          <w:sz w:val="24"/>
        </w:rPr>
        <w:br/>
        <w:t>bugetar, între tipurile de cheltuieli;</w:t>
      </w:r>
    </w:p>
    <w:p w14:paraId="3B5C39A5" w14:textId="77777777" w:rsidR="008C14C0" w:rsidRPr="00C3470C" w:rsidRDefault="008C14C0" w:rsidP="008C14C0">
      <w:pPr>
        <w:pStyle w:val="Style12"/>
        <w:widowControl/>
        <w:numPr>
          <w:ilvl w:val="0"/>
          <w:numId w:val="4"/>
        </w:numPr>
        <w:tabs>
          <w:tab w:val="left" w:pos="864"/>
        </w:tabs>
        <w:spacing w:after="240"/>
        <w:ind w:left="426" w:hanging="426"/>
        <w:rPr>
          <w:rStyle w:val="FontStyle31"/>
          <w:rFonts w:ascii="Times New Roman" w:hAnsi="Times New Roman"/>
          <w:sz w:val="24"/>
        </w:rPr>
      </w:pPr>
      <w:r w:rsidRPr="00C3470C">
        <w:rPr>
          <w:rStyle w:val="FontStyle31"/>
          <w:rFonts w:ascii="Times New Roman" w:hAnsi="Times New Roman"/>
          <w:sz w:val="24"/>
        </w:rPr>
        <w:t>înlocuirea sau introducerea de membri noi în echipa de implementare a Proiectului acolo unde este cazul;</w:t>
      </w:r>
    </w:p>
    <w:p w14:paraId="5C1C402A" w14:textId="77777777" w:rsidR="008C14C0" w:rsidRPr="00C3470C" w:rsidRDefault="008C14C0" w:rsidP="008C14C0">
      <w:pPr>
        <w:pStyle w:val="Style12"/>
        <w:widowControl/>
        <w:numPr>
          <w:ilvl w:val="0"/>
          <w:numId w:val="4"/>
        </w:numPr>
        <w:tabs>
          <w:tab w:val="left" w:pos="864"/>
        </w:tabs>
        <w:spacing w:before="7" w:after="240"/>
        <w:ind w:left="426" w:hanging="426"/>
        <w:rPr>
          <w:rStyle w:val="FontStyle31"/>
          <w:rFonts w:ascii="Times New Roman" w:hAnsi="Times New Roman"/>
          <w:sz w:val="24"/>
        </w:rPr>
      </w:pPr>
      <w:r w:rsidRPr="00C3470C">
        <w:rPr>
          <w:rStyle w:val="FontStyle31"/>
          <w:rFonts w:ascii="Times New Roman" w:hAnsi="Times New Roman"/>
          <w:sz w:val="24"/>
        </w:rPr>
        <w:t xml:space="preserve">modificarea graficului de </w:t>
      </w:r>
      <w:proofErr w:type="spellStart"/>
      <w:r w:rsidRPr="00C3470C">
        <w:rPr>
          <w:rStyle w:val="FontStyle31"/>
          <w:rFonts w:ascii="Times New Roman" w:hAnsi="Times New Roman"/>
          <w:sz w:val="24"/>
        </w:rPr>
        <w:t>activităţi</w:t>
      </w:r>
      <w:proofErr w:type="spellEnd"/>
      <w:r w:rsidRPr="00C3470C">
        <w:rPr>
          <w:rStyle w:val="FontStyle31"/>
          <w:rFonts w:ascii="Times New Roman" w:hAnsi="Times New Roman"/>
          <w:sz w:val="24"/>
        </w:rPr>
        <w:t xml:space="preserve"> fără să </w:t>
      </w:r>
      <w:proofErr w:type="spellStart"/>
      <w:r w:rsidRPr="00C3470C">
        <w:rPr>
          <w:rStyle w:val="FontStyle31"/>
          <w:rFonts w:ascii="Times New Roman" w:hAnsi="Times New Roman"/>
          <w:sz w:val="24"/>
        </w:rPr>
        <w:t>depăşească</w:t>
      </w:r>
      <w:proofErr w:type="spellEnd"/>
      <w:r w:rsidRPr="00C3470C">
        <w:rPr>
          <w:rStyle w:val="FontStyle31"/>
          <w:rFonts w:ascii="Times New Roman" w:hAnsi="Times New Roman"/>
          <w:sz w:val="24"/>
        </w:rPr>
        <w:t xml:space="preserve"> perioada de implementare a Proiectului;</w:t>
      </w:r>
    </w:p>
    <w:p w14:paraId="42D66133" w14:textId="77777777" w:rsidR="008C14C0" w:rsidRPr="00C3470C" w:rsidRDefault="008C14C0" w:rsidP="008C14C0">
      <w:pPr>
        <w:pStyle w:val="Style12"/>
        <w:widowControl/>
        <w:numPr>
          <w:ilvl w:val="0"/>
          <w:numId w:val="4"/>
        </w:numPr>
        <w:tabs>
          <w:tab w:val="left" w:pos="864"/>
        </w:tabs>
        <w:spacing w:before="14" w:after="240"/>
        <w:ind w:left="426" w:hanging="426"/>
        <w:rPr>
          <w:rStyle w:val="FontStyle31"/>
          <w:rFonts w:ascii="Times New Roman" w:hAnsi="Times New Roman"/>
          <w:sz w:val="24"/>
        </w:rPr>
      </w:pPr>
      <w:r w:rsidRPr="00C3470C">
        <w:rPr>
          <w:rStyle w:val="FontStyle31"/>
          <w:rFonts w:ascii="Times New Roman" w:hAnsi="Times New Roman"/>
          <w:sz w:val="24"/>
        </w:rPr>
        <w:t>modificarea Graficului de Rambursare a cheltuielilor eligibile;</w:t>
      </w:r>
    </w:p>
    <w:p w14:paraId="355BC87B" w14:textId="77777777" w:rsidR="008C14C0" w:rsidRPr="00C3470C" w:rsidRDefault="008C14C0" w:rsidP="008C14C0">
      <w:pPr>
        <w:pStyle w:val="Style12"/>
        <w:widowControl/>
        <w:numPr>
          <w:ilvl w:val="0"/>
          <w:numId w:val="4"/>
        </w:numPr>
        <w:tabs>
          <w:tab w:val="left" w:pos="864"/>
        </w:tabs>
        <w:spacing w:after="240"/>
        <w:ind w:left="426" w:hanging="426"/>
        <w:rPr>
          <w:rStyle w:val="FontStyle31"/>
          <w:rFonts w:ascii="Times New Roman" w:hAnsi="Times New Roman"/>
          <w:sz w:val="24"/>
        </w:rPr>
      </w:pPr>
      <w:r w:rsidRPr="00C3470C">
        <w:rPr>
          <w:rStyle w:val="FontStyle31"/>
          <w:rFonts w:ascii="Times New Roman" w:hAnsi="Times New Roman"/>
          <w:sz w:val="24"/>
        </w:rPr>
        <w:t xml:space="preserve">alte </w:t>
      </w:r>
      <w:proofErr w:type="spellStart"/>
      <w:r w:rsidRPr="00C3470C">
        <w:rPr>
          <w:rStyle w:val="FontStyle31"/>
          <w:rFonts w:ascii="Times New Roman" w:hAnsi="Times New Roman"/>
          <w:sz w:val="24"/>
        </w:rPr>
        <w:t>situaţii</w:t>
      </w:r>
      <w:proofErr w:type="spellEnd"/>
      <w:r w:rsidRPr="00C3470C">
        <w:rPr>
          <w:rStyle w:val="FontStyle31"/>
          <w:rFonts w:ascii="Times New Roman" w:hAnsi="Times New Roman"/>
          <w:sz w:val="24"/>
        </w:rPr>
        <w:t xml:space="preserve"> prevăzute în 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din prezentul Contract.</w:t>
      </w:r>
    </w:p>
    <w:p w14:paraId="1D26E031" w14:textId="77777777" w:rsidR="008C14C0" w:rsidRPr="00C3470C" w:rsidRDefault="008C14C0" w:rsidP="008C14C0">
      <w:pPr>
        <w:pStyle w:val="Style12"/>
        <w:widowControl/>
        <w:numPr>
          <w:ilvl w:val="0"/>
          <w:numId w:val="26"/>
        </w:numPr>
        <w:tabs>
          <w:tab w:val="left" w:pos="346"/>
        </w:tabs>
        <w:spacing w:before="7" w:after="240"/>
        <w:ind w:left="720" w:hanging="360"/>
        <w:rPr>
          <w:rStyle w:val="FontStyle31"/>
          <w:rFonts w:ascii="Times New Roman" w:hAnsi="Times New Roman"/>
          <w:color w:val="000000" w:themeColor="text1"/>
          <w:sz w:val="24"/>
        </w:rPr>
      </w:pPr>
      <w:r w:rsidRPr="00C3470C">
        <w:rPr>
          <w:rStyle w:val="FontStyle31"/>
          <w:rFonts w:ascii="Times New Roman" w:hAnsi="Times New Roman"/>
          <w:sz w:val="24"/>
        </w:rPr>
        <w:lastRenderedPageBreak/>
        <w:t xml:space="preserve"> Notificarea va intra în vigoare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va produce efecte juridice din a 11-a zi de la data </w:t>
      </w:r>
      <w:r w:rsidRPr="00C3470C">
        <w:rPr>
          <w:rStyle w:val="FontStyle31"/>
          <w:rFonts w:ascii="Times New Roman" w:hAnsi="Times New Roman"/>
          <w:color w:val="000000" w:themeColor="text1"/>
          <w:sz w:val="24"/>
        </w:rPr>
        <w:t>înregistrării la AMPOC dacă nu se solicită clarificări Beneficiarului, sau dacă propunerea de modificare a Contractului nu este respinsă de AMPOC.</w:t>
      </w:r>
    </w:p>
    <w:p w14:paraId="7773728B" w14:textId="77777777" w:rsidR="008C14C0" w:rsidRPr="00C3470C" w:rsidRDefault="008C14C0" w:rsidP="008C14C0">
      <w:pPr>
        <w:pStyle w:val="Style12"/>
        <w:widowControl/>
        <w:numPr>
          <w:ilvl w:val="0"/>
          <w:numId w:val="26"/>
        </w:numPr>
        <w:tabs>
          <w:tab w:val="left" w:pos="346"/>
        </w:tabs>
        <w:spacing w:after="240"/>
        <w:ind w:left="720" w:hanging="36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Contractul poate fi suspendat de către </w:t>
      </w:r>
      <w:proofErr w:type="spellStart"/>
      <w:r w:rsidRPr="00C3470C">
        <w:rPr>
          <w:rStyle w:val="FontStyle31"/>
          <w:rFonts w:ascii="Times New Roman" w:hAnsi="Times New Roman"/>
          <w:color w:val="000000" w:themeColor="text1"/>
          <w:sz w:val="24"/>
        </w:rPr>
        <w:t>părţi</w:t>
      </w:r>
      <w:proofErr w:type="spellEnd"/>
      <w:r w:rsidRPr="00C3470C">
        <w:rPr>
          <w:rStyle w:val="FontStyle31"/>
          <w:rFonts w:ascii="Times New Roman" w:hAnsi="Times New Roman"/>
          <w:color w:val="000000" w:themeColor="text1"/>
          <w:sz w:val="24"/>
        </w:rPr>
        <w:t xml:space="preserve">, prin comunicarea unei notificări în termen de 5 zile de la intervenirea </w:t>
      </w:r>
      <w:proofErr w:type="spellStart"/>
      <w:r w:rsidRPr="00C3470C">
        <w:rPr>
          <w:rStyle w:val="FontStyle31"/>
          <w:rFonts w:ascii="Times New Roman" w:hAnsi="Times New Roman"/>
          <w:color w:val="000000" w:themeColor="text1"/>
          <w:sz w:val="24"/>
        </w:rPr>
        <w:t>situaţiei</w:t>
      </w:r>
      <w:proofErr w:type="spellEnd"/>
      <w:r w:rsidRPr="00C3470C">
        <w:rPr>
          <w:rStyle w:val="FontStyle31"/>
          <w:rFonts w:ascii="Times New Roman" w:hAnsi="Times New Roman"/>
          <w:color w:val="000000" w:themeColor="text1"/>
          <w:sz w:val="24"/>
        </w:rPr>
        <w:t>, după cum urmează:</w:t>
      </w:r>
    </w:p>
    <w:p w14:paraId="22FE27EC" w14:textId="77777777" w:rsidR="008C14C0" w:rsidRPr="00C3470C" w:rsidRDefault="008C14C0" w:rsidP="008C14C0">
      <w:pPr>
        <w:pStyle w:val="Style12"/>
        <w:widowControl/>
        <w:numPr>
          <w:ilvl w:val="0"/>
          <w:numId w:val="29"/>
        </w:numPr>
        <w:tabs>
          <w:tab w:val="left" w:pos="878"/>
        </w:tabs>
        <w:spacing w:before="14" w:after="240"/>
        <w:ind w:left="504" w:firstLine="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De către AM POC, la solicitarea Beneficiarului, în cazul </w:t>
      </w:r>
      <w:proofErr w:type="spellStart"/>
      <w:r w:rsidRPr="00C3470C">
        <w:rPr>
          <w:rStyle w:val="FontStyle31"/>
          <w:rFonts w:ascii="Times New Roman" w:hAnsi="Times New Roman"/>
          <w:color w:val="000000" w:themeColor="text1"/>
          <w:sz w:val="24"/>
        </w:rPr>
        <w:t>insuficienţei</w:t>
      </w:r>
      <w:proofErr w:type="spellEnd"/>
      <w:r w:rsidRPr="00C3470C">
        <w:rPr>
          <w:rStyle w:val="FontStyle31"/>
          <w:rFonts w:ascii="Times New Roman" w:hAnsi="Times New Roman"/>
          <w:color w:val="000000" w:themeColor="text1"/>
          <w:sz w:val="24"/>
        </w:rPr>
        <w:t xml:space="preserve"> fondurilor;</w:t>
      </w:r>
    </w:p>
    <w:p w14:paraId="0B4E5218" w14:textId="77777777" w:rsidR="008C14C0" w:rsidRPr="00C3470C" w:rsidRDefault="008C14C0" w:rsidP="008C14C0">
      <w:pPr>
        <w:pStyle w:val="Style12"/>
        <w:widowControl/>
        <w:numPr>
          <w:ilvl w:val="0"/>
          <w:numId w:val="29"/>
        </w:numPr>
        <w:tabs>
          <w:tab w:val="left" w:pos="878"/>
        </w:tabs>
        <w:spacing w:after="240"/>
        <w:ind w:left="504" w:firstLine="0"/>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De către AM POC în cazul </w:t>
      </w:r>
      <w:proofErr w:type="spellStart"/>
      <w:r w:rsidRPr="00C3470C">
        <w:rPr>
          <w:rStyle w:val="FontStyle31"/>
          <w:rFonts w:ascii="Times New Roman" w:hAnsi="Times New Roman"/>
          <w:color w:val="000000" w:themeColor="text1"/>
          <w:sz w:val="24"/>
        </w:rPr>
        <w:t>incidenţei</w:t>
      </w:r>
      <w:proofErr w:type="spellEnd"/>
      <w:r w:rsidRPr="00C3470C">
        <w:rPr>
          <w:rStyle w:val="FontStyle31"/>
          <w:rFonts w:ascii="Times New Roman" w:hAnsi="Times New Roman"/>
          <w:color w:val="000000" w:themeColor="text1"/>
          <w:sz w:val="24"/>
        </w:rPr>
        <w:t xml:space="preserve"> articolului 8 din OUG nr. 66/2011</w:t>
      </w:r>
      <w:r w:rsidRPr="00C3470C">
        <w:rPr>
          <w:color w:val="000000" w:themeColor="text1"/>
        </w:rPr>
        <w:t xml:space="preserve"> cu modificările </w:t>
      </w:r>
      <w:proofErr w:type="spellStart"/>
      <w:r w:rsidRPr="00C3470C">
        <w:rPr>
          <w:color w:val="000000" w:themeColor="text1"/>
        </w:rPr>
        <w:t>şi</w:t>
      </w:r>
      <w:proofErr w:type="spellEnd"/>
      <w:r w:rsidRPr="00C3470C">
        <w:rPr>
          <w:color w:val="000000" w:themeColor="text1"/>
        </w:rPr>
        <w:t xml:space="preserve"> completările ulterioare</w:t>
      </w:r>
      <w:r w:rsidRPr="00C3470C">
        <w:rPr>
          <w:rStyle w:val="FontStyle31"/>
          <w:rFonts w:ascii="Times New Roman" w:hAnsi="Times New Roman"/>
          <w:color w:val="000000" w:themeColor="text1"/>
          <w:sz w:val="24"/>
        </w:rPr>
        <w:t xml:space="preserve"> ;</w:t>
      </w:r>
    </w:p>
    <w:p w14:paraId="56B00F86" w14:textId="77777777" w:rsidR="008C14C0" w:rsidRPr="00C3470C" w:rsidRDefault="008C14C0" w:rsidP="008C14C0">
      <w:pPr>
        <w:pStyle w:val="Style12"/>
        <w:widowControl/>
        <w:numPr>
          <w:ilvl w:val="0"/>
          <w:numId w:val="29"/>
        </w:numPr>
        <w:tabs>
          <w:tab w:val="left" w:pos="878"/>
        </w:tabs>
        <w:spacing w:after="240"/>
        <w:ind w:left="504" w:firstLine="0"/>
        <w:rPr>
          <w:rStyle w:val="FontStyle31"/>
          <w:rFonts w:ascii="Times New Roman" w:hAnsi="Times New Roman"/>
          <w:sz w:val="24"/>
        </w:rPr>
      </w:pPr>
      <w:r w:rsidRPr="00C3470C">
        <w:rPr>
          <w:rStyle w:val="FontStyle31"/>
          <w:rFonts w:ascii="Times New Roman" w:hAnsi="Times New Roman"/>
          <w:color w:val="000000" w:themeColor="text1"/>
          <w:sz w:val="24"/>
        </w:rPr>
        <w:t>De către AM POC/B</w:t>
      </w:r>
      <w:r w:rsidRPr="00C3470C">
        <w:rPr>
          <w:rStyle w:val="FontStyle31"/>
          <w:rFonts w:ascii="Times New Roman" w:hAnsi="Times New Roman"/>
          <w:sz w:val="24"/>
        </w:rPr>
        <w:t xml:space="preserve">eneficiar în caz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w:t>
      </w:r>
    </w:p>
    <w:p w14:paraId="3B507959" w14:textId="77777777" w:rsidR="008C14C0" w:rsidRPr="00C3470C" w:rsidRDefault="008C14C0" w:rsidP="008C14C0">
      <w:pPr>
        <w:pStyle w:val="Style6"/>
        <w:widowControl/>
        <w:spacing w:line="240" w:lineRule="exact"/>
        <w:jc w:val="both"/>
      </w:pPr>
    </w:p>
    <w:p w14:paraId="194C13DE" w14:textId="77777777" w:rsidR="008C14C0" w:rsidRPr="00C3470C" w:rsidRDefault="008C14C0" w:rsidP="008C14C0">
      <w:pPr>
        <w:pStyle w:val="Style6"/>
        <w:widowControl/>
        <w:spacing w:before="60" w:line="240" w:lineRule="auto"/>
        <w:jc w:val="both"/>
        <w:rPr>
          <w:rStyle w:val="FontStyle30"/>
          <w:rFonts w:ascii="Times New Roman" w:hAnsi="Times New Roman"/>
          <w:sz w:val="24"/>
        </w:rPr>
      </w:pPr>
      <w:r w:rsidRPr="00C3470C">
        <w:rPr>
          <w:rStyle w:val="FontStyle30"/>
          <w:rFonts w:ascii="Times New Roman" w:hAnsi="Times New Roman"/>
          <w:sz w:val="24"/>
        </w:rPr>
        <w:t>Articolul 11 - Conflictul de interese</w:t>
      </w:r>
    </w:p>
    <w:p w14:paraId="16A2D889" w14:textId="77777777" w:rsidR="008C14C0" w:rsidRPr="00C3470C" w:rsidRDefault="008C14C0" w:rsidP="008C14C0">
      <w:pPr>
        <w:pStyle w:val="Style12"/>
        <w:widowControl/>
        <w:numPr>
          <w:ilvl w:val="0"/>
          <w:numId w:val="17"/>
        </w:numPr>
        <w:tabs>
          <w:tab w:val="left" w:pos="425"/>
        </w:tabs>
        <w:spacing w:before="230" w:after="240"/>
        <w:ind w:left="425" w:hanging="425"/>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obligă să ia toate măsurile pentru respectarea regulilor pentru evitarea conflictului de interese, conform capitolului 2, </w:t>
      </w:r>
      <w:proofErr w:type="spellStart"/>
      <w:r w:rsidRPr="00C3470C">
        <w:rPr>
          <w:rStyle w:val="FontStyle31"/>
          <w:rFonts w:ascii="Times New Roman" w:hAnsi="Times New Roman"/>
          <w:sz w:val="24"/>
        </w:rPr>
        <w:t>secţiunea</w:t>
      </w:r>
      <w:proofErr w:type="spellEnd"/>
      <w:r w:rsidRPr="00C3470C">
        <w:rPr>
          <w:rStyle w:val="FontStyle31"/>
          <w:rFonts w:ascii="Times New Roman" w:hAnsi="Times New Roman"/>
          <w:sz w:val="24"/>
        </w:rPr>
        <w:t xml:space="preserve"> 2, din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0059ABAF" w14:textId="77777777" w:rsidR="008C14C0" w:rsidRPr="00C3470C" w:rsidRDefault="008C14C0" w:rsidP="008C14C0">
      <w:pPr>
        <w:pStyle w:val="Style12"/>
        <w:widowControl/>
        <w:numPr>
          <w:ilvl w:val="0"/>
          <w:numId w:val="17"/>
        </w:numPr>
        <w:tabs>
          <w:tab w:val="left" w:pos="425"/>
        </w:tabs>
        <w:spacing w:after="240"/>
        <w:ind w:left="425" w:hanging="425"/>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din categoria </w:t>
      </w:r>
      <w:proofErr w:type="spellStart"/>
      <w:r w:rsidRPr="00C3470C">
        <w:rPr>
          <w:rStyle w:val="FontStyle31"/>
          <w:rFonts w:ascii="Times New Roman" w:hAnsi="Times New Roman"/>
          <w:sz w:val="24"/>
        </w:rPr>
        <w:t>subiecţilor</w:t>
      </w:r>
      <w:proofErr w:type="spellEnd"/>
      <w:r w:rsidRPr="00C3470C">
        <w:rPr>
          <w:rStyle w:val="FontStyle31"/>
          <w:rFonts w:ascii="Times New Roman" w:hAnsi="Times New Roman"/>
          <w:sz w:val="24"/>
        </w:rPr>
        <w:t xml:space="preserve"> de drept public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urmări respectarea prevederilor Legii nr. 161/2003, în materia conflictului de interese, cu modificările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completările ulterioare.</w:t>
      </w:r>
    </w:p>
    <w:p w14:paraId="0B1BF6A0" w14:textId="77777777" w:rsidR="008C14C0" w:rsidRPr="00C3470C" w:rsidRDefault="008C14C0" w:rsidP="008C14C0">
      <w:pPr>
        <w:pStyle w:val="Style12"/>
        <w:widowControl/>
        <w:numPr>
          <w:ilvl w:val="0"/>
          <w:numId w:val="17"/>
        </w:numPr>
        <w:tabs>
          <w:tab w:val="left" w:pos="425"/>
        </w:tabs>
        <w:spacing w:before="7" w:after="240"/>
        <w:ind w:left="425" w:hanging="425"/>
        <w:rPr>
          <w:rStyle w:val="FontStyle31"/>
          <w:rFonts w:ascii="Times New Roman" w:hAnsi="Times New Roman"/>
          <w:sz w:val="24"/>
        </w:rPr>
      </w:pPr>
      <w:r w:rsidRPr="00C3470C">
        <w:rPr>
          <w:rStyle w:val="FontStyle31"/>
          <w:rFonts w:ascii="Times New Roman" w:hAnsi="Times New Roman"/>
          <w:sz w:val="24"/>
        </w:rPr>
        <w:t xml:space="preserve">Beneficiarii care au calitatea de autoritate contractantă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respecta aplicarea prevederilor referitoare la conflictele de interese prevăzute de </w:t>
      </w:r>
      <w:proofErr w:type="spellStart"/>
      <w:r w:rsidRPr="00C3470C">
        <w:rPr>
          <w:rStyle w:val="FontStyle31"/>
          <w:rFonts w:ascii="Times New Roman" w:hAnsi="Times New Roman"/>
          <w:sz w:val="24"/>
        </w:rPr>
        <w:t>legislaţia</w:t>
      </w:r>
      <w:proofErr w:type="spellEnd"/>
      <w:r w:rsidRPr="00C3470C">
        <w:rPr>
          <w:rStyle w:val="FontStyle31"/>
          <w:rFonts w:ascii="Times New Roman" w:hAnsi="Times New Roman"/>
          <w:sz w:val="24"/>
        </w:rPr>
        <w:t xml:space="preserve"> în materia </w:t>
      </w:r>
      <w:proofErr w:type="spellStart"/>
      <w:r w:rsidRPr="00C3470C">
        <w:rPr>
          <w:rStyle w:val="FontStyle31"/>
          <w:rFonts w:ascii="Times New Roman" w:hAnsi="Times New Roman"/>
          <w:sz w:val="24"/>
        </w:rPr>
        <w:t>achiziţiilor</w:t>
      </w:r>
      <w:proofErr w:type="spellEnd"/>
      <w:r w:rsidRPr="00C3470C">
        <w:rPr>
          <w:rStyle w:val="FontStyle31"/>
          <w:rFonts w:ascii="Times New Roman" w:hAnsi="Times New Roman"/>
          <w:sz w:val="24"/>
        </w:rPr>
        <w:t xml:space="preserve"> publice.</w:t>
      </w:r>
    </w:p>
    <w:p w14:paraId="4AD10562"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t>Articolul 12 - Nereguli</w:t>
      </w:r>
    </w:p>
    <w:p w14:paraId="4FC85DBA" w14:textId="77777777" w:rsidR="008C14C0" w:rsidRPr="00C3470C" w:rsidRDefault="008C14C0" w:rsidP="008C14C0">
      <w:pPr>
        <w:pStyle w:val="Style12"/>
        <w:widowControl/>
        <w:numPr>
          <w:ilvl w:val="0"/>
          <w:numId w:val="27"/>
        </w:numPr>
        <w:tabs>
          <w:tab w:val="left" w:pos="418"/>
        </w:tabs>
        <w:spacing w:before="259" w:after="240"/>
        <w:ind w:left="502"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obligă să ia toate măsurile pentru prevenirea, constatarea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sancţionarea</w:t>
      </w:r>
      <w:proofErr w:type="spellEnd"/>
      <w:r w:rsidRPr="00C3470C">
        <w:rPr>
          <w:rStyle w:val="FontStyle31"/>
          <w:rFonts w:ascii="Times New Roman" w:hAnsi="Times New Roman"/>
          <w:sz w:val="24"/>
        </w:rPr>
        <w:t xml:space="preserve"> neregulilor în conformitate cu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54C09105" w14:textId="77777777" w:rsidR="008C14C0" w:rsidRPr="00C3470C" w:rsidRDefault="008C14C0" w:rsidP="008C14C0">
      <w:pPr>
        <w:pStyle w:val="Style12"/>
        <w:widowControl/>
        <w:numPr>
          <w:ilvl w:val="0"/>
          <w:numId w:val="27"/>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Dacă în procesul de verificare a cererilor de rambursare/plată, </w:t>
      </w:r>
      <w:r w:rsidRPr="00C3470C">
        <w:rPr>
          <w:rStyle w:val="FontStyle31"/>
          <w:rFonts w:ascii="Times New Roman" w:hAnsi="Times New Roman"/>
          <w:color w:val="000000" w:themeColor="text1"/>
          <w:sz w:val="24"/>
        </w:rPr>
        <w:t xml:space="preserve">AM POC identifică abateri de la aplicarea prevederilor </w:t>
      </w:r>
      <w:proofErr w:type="spellStart"/>
      <w:r w:rsidRPr="00C3470C">
        <w:rPr>
          <w:rStyle w:val="FontStyle31"/>
          <w:rFonts w:ascii="Times New Roman" w:hAnsi="Times New Roman"/>
          <w:color w:val="000000" w:themeColor="text1"/>
          <w:sz w:val="24"/>
        </w:rPr>
        <w:t>legislaţiei</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naţionale</w:t>
      </w:r>
      <w:proofErr w:type="spellEnd"/>
      <w:r w:rsidRPr="00C3470C">
        <w:rPr>
          <w:rStyle w:val="FontStyle31"/>
          <w:rFonts w:ascii="Times New Roman" w:hAnsi="Times New Roman"/>
          <w:color w:val="000000" w:themeColor="text1"/>
          <w:sz w:val="24"/>
        </w:rPr>
        <w:t xml:space="preserve">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europene (în domeniul </w:t>
      </w:r>
      <w:proofErr w:type="spellStart"/>
      <w:r w:rsidRPr="00C3470C">
        <w:rPr>
          <w:rStyle w:val="FontStyle31"/>
          <w:rFonts w:ascii="Times New Roman" w:hAnsi="Times New Roman"/>
          <w:color w:val="000000" w:themeColor="text1"/>
          <w:sz w:val="24"/>
        </w:rPr>
        <w:t>achiziţiilor</w:t>
      </w:r>
      <w:proofErr w:type="spellEnd"/>
      <w:r w:rsidRPr="00C3470C">
        <w:rPr>
          <w:rStyle w:val="FontStyle31"/>
          <w:rFonts w:ascii="Times New Roman" w:hAnsi="Times New Roman"/>
          <w:color w:val="000000" w:themeColor="text1"/>
          <w:sz w:val="24"/>
        </w:rPr>
        <w:t xml:space="preserve"> publice aferente contractelor de lucrări/servicii/furnizare), înainte de efectuarea </w:t>
      </w:r>
      <w:proofErr w:type="spellStart"/>
      <w:r w:rsidRPr="00C3470C">
        <w:rPr>
          <w:rStyle w:val="FontStyle31"/>
          <w:rFonts w:ascii="Times New Roman" w:hAnsi="Times New Roman"/>
          <w:color w:val="000000" w:themeColor="text1"/>
          <w:sz w:val="24"/>
        </w:rPr>
        <w:t>plăţii</w:t>
      </w:r>
      <w:proofErr w:type="spellEnd"/>
      <w:r w:rsidRPr="00C3470C">
        <w:rPr>
          <w:rStyle w:val="FontStyle31"/>
          <w:rFonts w:ascii="Times New Roman" w:hAnsi="Times New Roman"/>
          <w:color w:val="000000" w:themeColor="text1"/>
          <w:sz w:val="24"/>
        </w:rPr>
        <w:t>, AM POC aplică reduceri procentuale/corec</w:t>
      </w:r>
      <w:r w:rsidRPr="00C3470C">
        <w:rPr>
          <w:rStyle w:val="FontStyle31"/>
          <w:rFonts w:ascii="Times New Roman" w:hAnsi="Times New Roman"/>
          <w:sz w:val="24"/>
        </w:rPr>
        <w:t xml:space="preserve">ții financiare/declară cheltuieli neeligibile din sumele solicitate la plată de către Beneficiar,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legii care reglementează </w:t>
      </w:r>
      <w:proofErr w:type="spellStart"/>
      <w:r w:rsidRPr="00C3470C">
        <w:rPr>
          <w:rStyle w:val="FontStyle31"/>
          <w:rFonts w:ascii="Times New Roman" w:hAnsi="Times New Roman"/>
          <w:sz w:val="24"/>
        </w:rPr>
        <w:t>sancţionarea</w:t>
      </w:r>
      <w:proofErr w:type="spellEnd"/>
      <w:r w:rsidRPr="00C3470C">
        <w:rPr>
          <w:rStyle w:val="FontStyle31"/>
          <w:rFonts w:ascii="Times New Roman" w:hAnsi="Times New Roman"/>
          <w:sz w:val="24"/>
        </w:rPr>
        <w:t xml:space="preserve"> neregulilor apărute în </w:t>
      </w:r>
      <w:proofErr w:type="spellStart"/>
      <w:r w:rsidRPr="00C3470C">
        <w:rPr>
          <w:rStyle w:val="FontStyle31"/>
          <w:rFonts w:ascii="Times New Roman" w:hAnsi="Times New Roman"/>
          <w:sz w:val="24"/>
        </w:rPr>
        <w:t>obţinerea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utilizarea fondurilor europene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a fondurilor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aferente acestora.</w:t>
      </w:r>
    </w:p>
    <w:p w14:paraId="7A884E98" w14:textId="77777777" w:rsidR="008C14C0" w:rsidRPr="00C3470C" w:rsidRDefault="008C14C0" w:rsidP="008C14C0">
      <w:pPr>
        <w:pStyle w:val="Style12"/>
        <w:widowControl/>
        <w:numPr>
          <w:ilvl w:val="0"/>
          <w:numId w:val="27"/>
        </w:numPr>
        <w:tabs>
          <w:tab w:val="left" w:pos="418"/>
        </w:tabs>
        <w:spacing w:after="240"/>
        <w:ind w:left="502" w:hanging="360"/>
        <w:rPr>
          <w:rStyle w:val="FontStyle31"/>
          <w:rFonts w:ascii="Times New Roman" w:hAnsi="Times New Roman"/>
          <w:sz w:val="24"/>
        </w:rPr>
      </w:pPr>
      <w:r w:rsidRPr="00C3470C">
        <w:rPr>
          <w:rStyle w:val="FontStyle31"/>
          <w:rFonts w:ascii="Times New Roman" w:hAnsi="Times New Roman"/>
          <w:sz w:val="24"/>
        </w:rPr>
        <w:t xml:space="preserve">Pentru recuperarea sumelor virate în baza cererilor de plată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nejustificate prin cereri de rambursare/cheltuieli neeligibile, Beneficiarul/partenerii vor fi </w:t>
      </w:r>
      <w:proofErr w:type="spellStart"/>
      <w:r w:rsidRPr="00C3470C">
        <w:rPr>
          <w:rStyle w:val="FontStyle31"/>
          <w:rFonts w:ascii="Times New Roman" w:hAnsi="Times New Roman"/>
          <w:sz w:val="24"/>
        </w:rPr>
        <w:t>notificaţi</w:t>
      </w:r>
      <w:proofErr w:type="spellEnd"/>
      <w:r w:rsidRPr="00C3470C">
        <w:rPr>
          <w:rStyle w:val="FontStyle31"/>
          <w:rFonts w:ascii="Times New Roman" w:hAnsi="Times New Roman"/>
          <w:sz w:val="24"/>
        </w:rPr>
        <w:t xml:space="preserve"> de către AMPOC cu privire la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restituirii acestora în termen de 5 (cinci) zile de la primirea notificării. 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nerestituirii respectivelor sume în termenul anterior </w:t>
      </w:r>
      <w:proofErr w:type="spellStart"/>
      <w:r w:rsidRPr="00C3470C">
        <w:rPr>
          <w:rStyle w:val="FontStyle31"/>
          <w:rFonts w:ascii="Times New Roman" w:hAnsi="Times New Roman"/>
          <w:sz w:val="24"/>
        </w:rPr>
        <w:t>menţionat</w:t>
      </w:r>
      <w:proofErr w:type="spellEnd"/>
      <w:r w:rsidRPr="00C3470C">
        <w:rPr>
          <w:rStyle w:val="FontStyle31"/>
          <w:rFonts w:ascii="Times New Roman" w:hAnsi="Times New Roman"/>
          <w:sz w:val="24"/>
        </w:rPr>
        <w:t>, recuperarea sumelor se realizează în conformitate cu prevederile OUG nr. 66/2011</w:t>
      </w:r>
      <w:r w:rsidRPr="00C3470C">
        <w:t xml:space="preserve"> cu modificările </w:t>
      </w:r>
      <w:proofErr w:type="spellStart"/>
      <w:r w:rsidRPr="00C3470C">
        <w:t>şi</w:t>
      </w:r>
      <w:proofErr w:type="spellEnd"/>
      <w:r w:rsidRPr="00C3470C">
        <w:t xml:space="preserve"> completările ulterioare</w:t>
      </w:r>
      <w:r w:rsidRPr="00C3470C">
        <w:rPr>
          <w:rStyle w:val="FontStyle31"/>
          <w:rFonts w:ascii="Times New Roman" w:hAnsi="Times New Roman"/>
          <w:sz w:val="24"/>
        </w:rPr>
        <w:t>.</w:t>
      </w:r>
    </w:p>
    <w:p w14:paraId="5A3C1EFE"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4F7DE731"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lastRenderedPageBreak/>
        <w:t>Articolul 13 – Monitorizarea</w:t>
      </w:r>
    </w:p>
    <w:p w14:paraId="2C1B1260"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259CC2F8" w14:textId="77777777" w:rsidR="008C14C0" w:rsidRPr="00C3470C" w:rsidRDefault="008C14C0" w:rsidP="008C14C0">
      <w:pPr>
        <w:pStyle w:val="Style12"/>
        <w:widowControl/>
        <w:numPr>
          <w:ilvl w:val="0"/>
          <w:numId w:val="18"/>
        </w:numPr>
        <w:tabs>
          <w:tab w:val="left" w:pos="418"/>
        </w:tabs>
        <w:spacing w:after="240"/>
        <w:ind w:left="432"/>
        <w:rPr>
          <w:rStyle w:val="FontStyle31"/>
          <w:rFonts w:ascii="Times New Roman" w:hAnsi="Times New Roman"/>
          <w:color w:val="000000" w:themeColor="text1"/>
          <w:sz w:val="24"/>
        </w:rPr>
      </w:pPr>
      <w:r w:rsidRPr="00C3470C">
        <w:rPr>
          <w:rStyle w:val="FontStyle31"/>
          <w:rFonts w:ascii="Times New Roman" w:hAnsi="Times New Roman"/>
          <w:sz w:val="24"/>
        </w:rPr>
        <w:t xml:space="preserve">Monitorizarea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realizată de către </w:t>
      </w:r>
      <w:r w:rsidRPr="00C3470C">
        <w:rPr>
          <w:rStyle w:val="FontStyle31"/>
          <w:rFonts w:ascii="Times New Roman" w:hAnsi="Times New Roman"/>
          <w:color w:val="000000" w:themeColor="text1"/>
          <w:sz w:val="24"/>
        </w:rPr>
        <w:t xml:space="preserve">AMPOC în conformitate cu prevederile Anexei 4 - Monitorizarea </w:t>
      </w:r>
      <w:proofErr w:type="spellStart"/>
      <w:r w:rsidRPr="00C3470C">
        <w:rPr>
          <w:rStyle w:val="FontStyle31"/>
          <w:rFonts w:ascii="Times New Roman" w:hAnsi="Times New Roman"/>
          <w:color w:val="000000" w:themeColor="text1"/>
          <w:sz w:val="24"/>
        </w:rPr>
        <w:t>şi</w:t>
      </w:r>
      <w:proofErr w:type="spellEnd"/>
      <w:r w:rsidRPr="00C3470C">
        <w:rPr>
          <w:rStyle w:val="FontStyle31"/>
          <w:rFonts w:ascii="Times New Roman" w:hAnsi="Times New Roman"/>
          <w:color w:val="000000" w:themeColor="text1"/>
          <w:sz w:val="24"/>
        </w:rPr>
        <w:t xml:space="preserve"> raportarea.</w:t>
      </w:r>
    </w:p>
    <w:p w14:paraId="09F0729F" w14:textId="77777777" w:rsidR="008C14C0" w:rsidRPr="00C3470C" w:rsidRDefault="008C14C0" w:rsidP="008C14C0">
      <w:pPr>
        <w:pStyle w:val="Style6"/>
        <w:widowControl/>
        <w:spacing w:before="50" w:line="240" w:lineRule="auto"/>
        <w:jc w:val="both"/>
        <w:rPr>
          <w:rStyle w:val="FontStyle30"/>
          <w:rFonts w:ascii="Times New Roman" w:hAnsi="Times New Roman"/>
          <w:sz w:val="24"/>
        </w:rPr>
      </w:pPr>
    </w:p>
    <w:p w14:paraId="6869FF06" w14:textId="77777777" w:rsidR="008C14C0" w:rsidRPr="00C3470C" w:rsidRDefault="008C14C0" w:rsidP="008C14C0">
      <w:pPr>
        <w:pStyle w:val="Style6"/>
        <w:widowControl/>
        <w:spacing w:before="5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14 - </w:t>
      </w:r>
      <w:proofErr w:type="spellStart"/>
      <w:r w:rsidRPr="00C3470C">
        <w:rPr>
          <w:rStyle w:val="FontStyle30"/>
          <w:rFonts w:ascii="Times New Roman" w:hAnsi="Times New Roman"/>
          <w:sz w:val="24"/>
        </w:rPr>
        <w:t>Forţa</w:t>
      </w:r>
      <w:proofErr w:type="spellEnd"/>
      <w:r w:rsidRPr="00C3470C">
        <w:rPr>
          <w:rStyle w:val="FontStyle30"/>
          <w:rFonts w:ascii="Times New Roman" w:hAnsi="Times New Roman"/>
          <w:sz w:val="24"/>
        </w:rPr>
        <w:t xml:space="preserve"> majoră</w:t>
      </w:r>
    </w:p>
    <w:p w14:paraId="45696B09" w14:textId="77777777" w:rsidR="008C14C0" w:rsidRPr="00C3470C" w:rsidRDefault="008C14C0" w:rsidP="008C14C0">
      <w:pPr>
        <w:pStyle w:val="Style12"/>
        <w:widowControl/>
        <w:numPr>
          <w:ilvl w:val="0"/>
          <w:numId w:val="19"/>
        </w:numPr>
        <w:tabs>
          <w:tab w:val="left" w:pos="418"/>
        </w:tabs>
        <w:spacing w:before="259" w:after="240"/>
        <w:ind w:left="432"/>
        <w:rPr>
          <w:rStyle w:val="FontStyle31"/>
          <w:rFonts w:ascii="Times New Roman" w:hAnsi="Times New Roman"/>
          <w:sz w:val="24"/>
        </w:rPr>
      </w:pPr>
      <w:r w:rsidRPr="00C3470C">
        <w:rPr>
          <w:rStyle w:val="FontStyle31"/>
          <w:rFonts w:ascii="Times New Roman" w:hAnsi="Times New Roman"/>
          <w:sz w:val="24"/>
        </w:rPr>
        <w:t xml:space="preserve">Prin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se </w:t>
      </w:r>
      <w:proofErr w:type="spellStart"/>
      <w:r w:rsidRPr="00C3470C">
        <w:rPr>
          <w:rStyle w:val="FontStyle31"/>
          <w:rFonts w:ascii="Times New Roman" w:hAnsi="Times New Roman"/>
          <w:sz w:val="24"/>
        </w:rPr>
        <w:t>înţelege</w:t>
      </w:r>
      <w:proofErr w:type="spellEnd"/>
      <w:r w:rsidRPr="00C3470C">
        <w:rPr>
          <w:rStyle w:val="FontStyle31"/>
          <w:rFonts w:ascii="Times New Roman" w:hAnsi="Times New Roman"/>
          <w:sz w:val="24"/>
        </w:rPr>
        <w:t xml:space="preserve"> orice eveniment extern, imprevizibil, absolut invincibil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inevitabil intervenit după data semnării Contractului, care împiedică executarea în tot sau în parte a Contractului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care exonerează de răspundere partea care o invocă.</w:t>
      </w:r>
    </w:p>
    <w:p w14:paraId="783C1AA6"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Pot constitui cauze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evenimente cum ar fi: </w:t>
      </w:r>
      <w:proofErr w:type="spellStart"/>
      <w:r w:rsidRPr="00C3470C">
        <w:rPr>
          <w:rStyle w:val="FontStyle31"/>
          <w:rFonts w:ascii="Times New Roman" w:hAnsi="Times New Roman"/>
          <w:sz w:val="24"/>
        </w:rPr>
        <w:t>calamităţile</w:t>
      </w:r>
      <w:proofErr w:type="spellEnd"/>
      <w:r w:rsidRPr="00C3470C">
        <w:rPr>
          <w:rStyle w:val="FontStyle31"/>
          <w:rFonts w:ascii="Times New Roman" w:hAnsi="Times New Roman"/>
          <w:sz w:val="24"/>
        </w:rPr>
        <w:t xml:space="preserve"> naturale (cutremure, </w:t>
      </w:r>
      <w:proofErr w:type="spellStart"/>
      <w:r w:rsidRPr="00C3470C">
        <w:rPr>
          <w:rStyle w:val="FontStyle31"/>
          <w:rFonts w:ascii="Times New Roman" w:hAnsi="Times New Roman"/>
          <w:sz w:val="24"/>
        </w:rPr>
        <w:t>inundaţii</w:t>
      </w:r>
      <w:proofErr w:type="spellEnd"/>
      <w:r w:rsidRPr="00C3470C">
        <w:rPr>
          <w:rStyle w:val="FontStyle31"/>
          <w:rFonts w:ascii="Times New Roman" w:hAnsi="Times New Roman"/>
          <w:sz w:val="24"/>
        </w:rPr>
        <w:t xml:space="preserve">, alunecări de teren), război, </w:t>
      </w:r>
      <w:proofErr w:type="spellStart"/>
      <w:r w:rsidRPr="00C3470C">
        <w:rPr>
          <w:rStyle w:val="FontStyle31"/>
          <w:rFonts w:ascii="Times New Roman" w:hAnsi="Times New Roman"/>
          <w:sz w:val="24"/>
        </w:rPr>
        <w:t>revoluţie</w:t>
      </w:r>
      <w:proofErr w:type="spellEnd"/>
      <w:r w:rsidRPr="00C3470C">
        <w:rPr>
          <w:rStyle w:val="FontStyle31"/>
          <w:rFonts w:ascii="Times New Roman" w:hAnsi="Times New Roman"/>
          <w:sz w:val="24"/>
        </w:rPr>
        <w:t>, embargo.</w:t>
      </w:r>
    </w:p>
    <w:p w14:paraId="34D73F1A"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Partea care invocă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notifica celeilalte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cazul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termen de 5 zile de la data </w:t>
      </w:r>
      <w:proofErr w:type="spellStart"/>
      <w:r w:rsidRPr="00C3470C">
        <w:rPr>
          <w:rStyle w:val="FontStyle31"/>
          <w:rFonts w:ascii="Times New Roman" w:hAnsi="Times New Roman"/>
          <w:sz w:val="24"/>
        </w:rPr>
        <w:t>apariţiei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de a dovedi </w:t>
      </w:r>
      <w:proofErr w:type="spellStart"/>
      <w:r w:rsidRPr="00C3470C">
        <w:rPr>
          <w:rStyle w:val="FontStyle31"/>
          <w:rFonts w:ascii="Times New Roman" w:hAnsi="Times New Roman"/>
          <w:sz w:val="24"/>
        </w:rPr>
        <w:t>existenţa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baza unui document eliberat sau emis de către autoritatea competentă, în termen de cel mult 15 zile de la data comunicării acestuia. De asemenea, are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comunica data încetării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termen de 5 zile.</w:t>
      </w:r>
    </w:p>
    <w:p w14:paraId="409C9865"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au </w:t>
      </w:r>
      <w:proofErr w:type="spellStart"/>
      <w:r w:rsidRPr="00C3470C">
        <w:rPr>
          <w:rStyle w:val="FontStyle31"/>
          <w:rFonts w:ascii="Times New Roman" w:hAnsi="Times New Roman"/>
          <w:sz w:val="24"/>
        </w:rPr>
        <w:t>obligaţia</w:t>
      </w:r>
      <w:proofErr w:type="spellEnd"/>
      <w:r w:rsidRPr="00C3470C">
        <w:rPr>
          <w:rStyle w:val="FontStyle31"/>
          <w:rFonts w:ascii="Times New Roman" w:hAnsi="Times New Roman"/>
          <w:sz w:val="24"/>
        </w:rPr>
        <w:t xml:space="preserve"> de a lua orice măsuri care le stau la </w:t>
      </w:r>
      <w:proofErr w:type="spellStart"/>
      <w:r w:rsidRPr="00C3470C">
        <w:rPr>
          <w:rStyle w:val="FontStyle31"/>
          <w:rFonts w:ascii="Times New Roman" w:hAnsi="Times New Roman"/>
          <w:sz w:val="24"/>
        </w:rPr>
        <w:t>dispoziţie</w:t>
      </w:r>
      <w:proofErr w:type="spellEnd"/>
      <w:r w:rsidRPr="00C3470C">
        <w:rPr>
          <w:rStyle w:val="FontStyle31"/>
          <w:rFonts w:ascii="Times New Roman" w:hAnsi="Times New Roman"/>
          <w:sz w:val="24"/>
        </w:rPr>
        <w:t xml:space="preserve"> în vederea limitării </w:t>
      </w:r>
      <w:proofErr w:type="spellStart"/>
      <w:r w:rsidRPr="00C3470C">
        <w:rPr>
          <w:rStyle w:val="FontStyle31"/>
          <w:rFonts w:ascii="Times New Roman" w:hAnsi="Times New Roman"/>
          <w:sz w:val="24"/>
        </w:rPr>
        <w:t>consecinţelor</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acţiunii</w:t>
      </w:r>
      <w:proofErr w:type="spellEnd"/>
      <w:r w:rsidRPr="00C3470C">
        <w:rPr>
          <w:rStyle w:val="FontStyle31"/>
          <w:rFonts w:ascii="Times New Roman" w:hAnsi="Times New Roman"/>
          <w:sz w:val="24"/>
        </w:rPr>
        <w:t xml:space="preserve">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w:t>
      </w:r>
    </w:p>
    <w:p w14:paraId="528F2D43"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Dacă partea care invocă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nu procedează la notificarea începerii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încetării cazului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în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termenele prevăzute, va suporta toate daunele provocate celeilalte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prin lipsa de notificare.</w:t>
      </w:r>
    </w:p>
    <w:p w14:paraId="59C8439F"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Executarea Contractului va fi suspendată de la data </w:t>
      </w:r>
      <w:proofErr w:type="spellStart"/>
      <w:r w:rsidRPr="00C3470C">
        <w:rPr>
          <w:rStyle w:val="FontStyle31"/>
          <w:rFonts w:ascii="Times New Roman" w:hAnsi="Times New Roman"/>
          <w:sz w:val="24"/>
        </w:rPr>
        <w:t>apariţiei</w:t>
      </w:r>
      <w:proofErr w:type="spellEnd"/>
      <w:r w:rsidRPr="00C3470C">
        <w:rPr>
          <w:rStyle w:val="FontStyle31"/>
          <w:rFonts w:ascii="Times New Roman" w:hAnsi="Times New Roman"/>
          <w:sz w:val="24"/>
        </w:rPr>
        <w:t xml:space="preserve"> cazului de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majoră pe perioada de </w:t>
      </w:r>
      <w:proofErr w:type="spellStart"/>
      <w:r w:rsidRPr="00C3470C">
        <w:rPr>
          <w:rStyle w:val="FontStyle31"/>
          <w:rFonts w:ascii="Times New Roman" w:hAnsi="Times New Roman"/>
          <w:sz w:val="24"/>
        </w:rPr>
        <w:t>acţiune</w:t>
      </w:r>
      <w:proofErr w:type="spellEnd"/>
      <w:r w:rsidRPr="00C3470C">
        <w:rPr>
          <w:rStyle w:val="FontStyle31"/>
          <w:rFonts w:ascii="Times New Roman" w:hAnsi="Times New Roman"/>
          <w:sz w:val="24"/>
        </w:rPr>
        <w:t xml:space="preserve"> a acesteia, fără a prejudicia drepturile ce se cuvin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w:t>
      </w:r>
    </w:p>
    <w:p w14:paraId="72D71442" w14:textId="77777777" w:rsidR="008C14C0" w:rsidRPr="00C3470C" w:rsidRDefault="008C14C0" w:rsidP="008C14C0">
      <w:pPr>
        <w:pStyle w:val="Style12"/>
        <w:widowControl/>
        <w:numPr>
          <w:ilvl w:val="0"/>
          <w:numId w:val="19"/>
        </w:numPr>
        <w:tabs>
          <w:tab w:val="left" w:pos="418"/>
        </w:tabs>
        <w:spacing w:before="259" w:after="240"/>
        <w:ind w:left="418" w:hanging="418"/>
        <w:rPr>
          <w:rStyle w:val="FontStyle31"/>
          <w:rFonts w:ascii="Times New Roman" w:hAnsi="Times New Roman"/>
          <w:sz w:val="24"/>
        </w:rPr>
      </w:pPr>
      <w:r w:rsidRPr="00C3470C">
        <w:rPr>
          <w:rStyle w:val="FontStyle31"/>
          <w:rFonts w:ascii="Times New Roman" w:hAnsi="Times New Roman"/>
          <w:sz w:val="24"/>
        </w:rPr>
        <w:t xml:space="preserve">În cazul în care </w:t>
      </w:r>
      <w:proofErr w:type="spellStart"/>
      <w:r w:rsidRPr="00C3470C">
        <w:rPr>
          <w:rStyle w:val="FontStyle31"/>
          <w:rFonts w:ascii="Times New Roman" w:hAnsi="Times New Roman"/>
          <w:sz w:val="24"/>
        </w:rPr>
        <w:t>forţa</w:t>
      </w:r>
      <w:proofErr w:type="spellEnd"/>
      <w:r w:rsidRPr="00C3470C">
        <w:rPr>
          <w:rStyle w:val="FontStyle31"/>
          <w:rFonts w:ascii="Times New Roman" w:hAnsi="Times New Roman"/>
          <w:sz w:val="24"/>
        </w:rPr>
        <w:t xml:space="preserve"> majoră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/sau efectele acesteia obligă la suspendarea executării prezentului Contract pe o perioadă mai mare de 3 luni, </w:t>
      </w: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se vor întâlni într-un termen de cel mult 10 zile de la expirarea acestei perioade, pentru a conveni asupra modului de continuare, modificare sau încetare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40311E97" w14:textId="77777777" w:rsidR="008C14C0" w:rsidRPr="00C3470C" w:rsidRDefault="008C14C0" w:rsidP="008C14C0">
      <w:pPr>
        <w:pStyle w:val="Style6"/>
        <w:widowControl/>
        <w:spacing w:line="240" w:lineRule="exact"/>
        <w:jc w:val="both"/>
      </w:pPr>
    </w:p>
    <w:p w14:paraId="376F4F03" w14:textId="77777777" w:rsidR="008C14C0" w:rsidRPr="00C3470C" w:rsidRDefault="008C14C0" w:rsidP="008C14C0">
      <w:pPr>
        <w:pStyle w:val="Style6"/>
        <w:widowControl/>
        <w:spacing w:before="70"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15 - Încetarea Contractului de </w:t>
      </w:r>
      <w:proofErr w:type="spellStart"/>
      <w:r w:rsidRPr="00C3470C">
        <w:rPr>
          <w:rStyle w:val="FontStyle30"/>
          <w:rFonts w:ascii="Times New Roman" w:hAnsi="Times New Roman"/>
          <w:sz w:val="24"/>
        </w:rPr>
        <w:t>Finanţare</w:t>
      </w:r>
      <w:proofErr w:type="spellEnd"/>
      <w:r w:rsidRPr="00C3470C">
        <w:rPr>
          <w:rStyle w:val="FontStyle30"/>
          <w:rFonts w:ascii="Times New Roman" w:hAnsi="Times New Roman"/>
          <w:sz w:val="24"/>
        </w:rPr>
        <w:t xml:space="preserve">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recuperarea sumelor plătite</w:t>
      </w:r>
    </w:p>
    <w:p w14:paraId="4436FCDB" w14:textId="77777777" w:rsidR="008C14C0" w:rsidRPr="00C3470C" w:rsidRDefault="008C14C0" w:rsidP="008C14C0">
      <w:pPr>
        <w:pStyle w:val="Style12"/>
        <w:widowControl/>
        <w:numPr>
          <w:ilvl w:val="0"/>
          <w:numId w:val="20"/>
        </w:numPr>
        <w:tabs>
          <w:tab w:val="left" w:pos="418"/>
        </w:tabs>
        <w:spacing w:before="281" w:after="240"/>
        <w:ind w:left="418" w:hanging="418"/>
        <w:rPr>
          <w:rStyle w:val="FontStyle31"/>
          <w:rFonts w:ascii="Times New Roman" w:hAnsi="Times New Roman"/>
          <w:sz w:val="24"/>
        </w:rPr>
      </w:pPr>
      <w:r w:rsidRPr="00C3470C">
        <w:rPr>
          <w:rStyle w:val="FontStyle31"/>
          <w:rFonts w:ascii="Times New Roman" w:hAnsi="Times New Roman"/>
          <w:sz w:val="24"/>
        </w:rPr>
        <w:t xml:space="preserve">Oricare dintre </w:t>
      </w:r>
      <w:proofErr w:type="spellStart"/>
      <w:r w:rsidRPr="00C3470C">
        <w:rPr>
          <w:rStyle w:val="FontStyle31"/>
          <w:rFonts w:ascii="Times New Roman" w:hAnsi="Times New Roman"/>
          <w:sz w:val="24"/>
        </w:rPr>
        <w:t>părţi</w:t>
      </w:r>
      <w:proofErr w:type="spellEnd"/>
      <w:r w:rsidRPr="00C3470C">
        <w:rPr>
          <w:rStyle w:val="FontStyle31"/>
          <w:rFonts w:ascii="Times New Roman" w:hAnsi="Times New Roman"/>
          <w:sz w:val="24"/>
        </w:rPr>
        <w:t xml:space="preserve"> poate decide rezilierea prezentului contract, fără îndeplinirea altor </w:t>
      </w:r>
      <w:proofErr w:type="spellStart"/>
      <w:r w:rsidRPr="00C3470C">
        <w:rPr>
          <w:rStyle w:val="FontStyle31"/>
          <w:rFonts w:ascii="Times New Roman" w:hAnsi="Times New Roman"/>
          <w:sz w:val="24"/>
        </w:rPr>
        <w:t>formalităţi</w:t>
      </w:r>
      <w:proofErr w:type="spellEnd"/>
      <w:r w:rsidRPr="00C3470C">
        <w:rPr>
          <w:rStyle w:val="FontStyle31"/>
          <w:rFonts w:ascii="Times New Roman" w:hAnsi="Times New Roman"/>
          <w:sz w:val="24"/>
        </w:rPr>
        <w:t xml:space="preserve">, în cazul neîndeplinirii culpabile de către cealaltă parte a </w:t>
      </w:r>
      <w:proofErr w:type="spellStart"/>
      <w:r w:rsidRPr="00C3470C">
        <w:rPr>
          <w:rStyle w:val="FontStyle31"/>
          <w:rFonts w:ascii="Times New Roman" w:hAnsi="Times New Roman"/>
          <w:sz w:val="24"/>
        </w:rPr>
        <w:t>obligaţiilor</w:t>
      </w:r>
      <w:proofErr w:type="spellEnd"/>
      <w:r w:rsidRPr="00C3470C">
        <w:rPr>
          <w:rStyle w:val="FontStyle31"/>
          <w:rFonts w:ascii="Times New Roman" w:hAnsi="Times New Roman"/>
          <w:sz w:val="24"/>
        </w:rPr>
        <w:t xml:space="preserve"> prezentului contract.</w:t>
      </w:r>
    </w:p>
    <w:p w14:paraId="0C8F4470" w14:textId="77777777" w:rsidR="008C14C0" w:rsidRPr="00C3470C" w:rsidRDefault="008C14C0" w:rsidP="008C14C0">
      <w:pPr>
        <w:pStyle w:val="Style12"/>
        <w:widowControl/>
        <w:numPr>
          <w:ilvl w:val="0"/>
          <w:numId w:val="20"/>
        </w:numPr>
        <w:tabs>
          <w:tab w:val="left" w:pos="418"/>
        </w:tabs>
        <w:spacing w:before="7" w:after="240"/>
        <w:ind w:left="418" w:hanging="418"/>
        <w:rPr>
          <w:rStyle w:val="FontStyle31"/>
          <w:rFonts w:ascii="Times New Roman" w:hAnsi="Times New Roman"/>
          <w:color w:val="000000" w:themeColor="text1"/>
          <w:sz w:val="24"/>
        </w:rPr>
      </w:pPr>
      <w:r w:rsidRPr="00C3470C">
        <w:rPr>
          <w:rStyle w:val="FontStyle31"/>
          <w:rFonts w:ascii="Times New Roman" w:hAnsi="Times New Roman"/>
          <w:color w:val="000000" w:themeColor="text1"/>
          <w:sz w:val="24"/>
        </w:rPr>
        <w:t xml:space="preserve">AM POC poate decide rezilierea prezentului Contract fără îndeplinirea altor </w:t>
      </w:r>
      <w:proofErr w:type="spellStart"/>
      <w:r w:rsidRPr="00C3470C">
        <w:rPr>
          <w:rStyle w:val="FontStyle31"/>
          <w:rFonts w:ascii="Times New Roman" w:hAnsi="Times New Roman"/>
          <w:color w:val="000000" w:themeColor="text1"/>
          <w:sz w:val="24"/>
        </w:rPr>
        <w:t>formalităţi</w:t>
      </w:r>
      <w:proofErr w:type="spellEnd"/>
      <w:r w:rsidRPr="00C3470C">
        <w:rPr>
          <w:rStyle w:val="FontStyle31"/>
          <w:rFonts w:ascii="Times New Roman" w:hAnsi="Times New Roman"/>
          <w:color w:val="000000" w:themeColor="text1"/>
          <w:sz w:val="24"/>
        </w:rPr>
        <w:t>, cu recuperarea integrală a sumelor plătite, în următoarele cazuri:</w:t>
      </w:r>
    </w:p>
    <w:p w14:paraId="6F413F39" w14:textId="77777777" w:rsidR="008C14C0" w:rsidRPr="00C3470C" w:rsidRDefault="008C14C0" w:rsidP="008C14C0">
      <w:pPr>
        <w:pStyle w:val="Style12"/>
        <w:widowControl/>
        <w:numPr>
          <w:ilvl w:val="0"/>
          <w:numId w:val="30"/>
        </w:numPr>
        <w:tabs>
          <w:tab w:val="left" w:pos="878"/>
        </w:tabs>
        <w:spacing w:after="240"/>
        <w:ind w:left="878" w:hanging="360"/>
        <w:rPr>
          <w:rStyle w:val="FontStyle31"/>
          <w:rFonts w:ascii="Times New Roman" w:hAnsi="Times New Roman"/>
          <w:sz w:val="24"/>
        </w:rPr>
      </w:pPr>
      <w:r w:rsidRPr="00C3470C">
        <w:rPr>
          <w:rStyle w:val="FontStyle31"/>
          <w:rFonts w:ascii="Times New Roman" w:hAnsi="Times New Roman"/>
          <w:color w:val="000000" w:themeColor="text1"/>
          <w:sz w:val="24"/>
        </w:rPr>
        <w:t xml:space="preserve">în </w:t>
      </w:r>
      <w:proofErr w:type="spellStart"/>
      <w:r w:rsidRPr="00C3470C">
        <w:rPr>
          <w:rStyle w:val="FontStyle31"/>
          <w:rFonts w:ascii="Times New Roman" w:hAnsi="Times New Roman"/>
          <w:color w:val="000000" w:themeColor="text1"/>
          <w:sz w:val="24"/>
        </w:rPr>
        <w:t>situaţia</w:t>
      </w:r>
      <w:proofErr w:type="spellEnd"/>
      <w:r w:rsidRPr="00C3470C">
        <w:rPr>
          <w:rStyle w:val="FontStyle31"/>
          <w:rFonts w:ascii="Times New Roman" w:hAnsi="Times New Roman"/>
          <w:color w:val="000000" w:themeColor="text1"/>
          <w:sz w:val="24"/>
        </w:rPr>
        <w:t xml:space="preserve"> în care Beneficiarul nu a început implementarea Contractului într-un termen de 6 luni de la data intrării în vigoare a Contractului de </w:t>
      </w:r>
      <w:proofErr w:type="spellStart"/>
      <w:r w:rsidRPr="00C3470C">
        <w:rPr>
          <w:rStyle w:val="FontStyle31"/>
          <w:rFonts w:ascii="Times New Roman" w:hAnsi="Times New Roman"/>
          <w:color w:val="000000" w:themeColor="text1"/>
          <w:sz w:val="24"/>
        </w:rPr>
        <w:t>Finanţare</w:t>
      </w:r>
      <w:proofErr w:type="spellEnd"/>
      <w:r w:rsidRPr="00C3470C">
        <w:rPr>
          <w:rStyle w:val="FontStyle31"/>
          <w:rFonts w:ascii="Times New Roman" w:hAnsi="Times New Roman"/>
          <w:color w:val="000000" w:themeColor="text1"/>
          <w:sz w:val="24"/>
        </w:rPr>
        <w:t xml:space="preserve"> în cazul în care AMPOC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-a respectat </w:t>
      </w:r>
      <w:proofErr w:type="spellStart"/>
      <w:r w:rsidRPr="00C3470C">
        <w:rPr>
          <w:rStyle w:val="FontStyle31"/>
          <w:rFonts w:ascii="Times New Roman" w:hAnsi="Times New Roman"/>
          <w:sz w:val="24"/>
        </w:rPr>
        <w:t>obligaţiile</w:t>
      </w:r>
      <w:proofErr w:type="spellEnd"/>
      <w:r w:rsidRPr="00C3470C">
        <w:rPr>
          <w:rStyle w:val="FontStyle31"/>
          <w:rFonts w:ascii="Times New Roman" w:hAnsi="Times New Roman"/>
          <w:sz w:val="24"/>
        </w:rPr>
        <w:t xml:space="preserve"> legale/contractuale;</w:t>
      </w:r>
    </w:p>
    <w:p w14:paraId="352352F0" w14:textId="77777777" w:rsidR="008C14C0" w:rsidRPr="00C3470C" w:rsidRDefault="008C14C0" w:rsidP="008C14C0">
      <w:pPr>
        <w:pStyle w:val="Style12"/>
        <w:widowControl/>
        <w:numPr>
          <w:ilvl w:val="0"/>
          <w:numId w:val="30"/>
        </w:numPr>
        <w:tabs>
          <w:tab w:val="left" w:pos="878"/>
        </w:tabs>
        <w:spacing w:before="7" w:after="240"/>
        <w:ind w:left="878" w:hanging="360"/>
        <w:rPr>
          <w:rStyle w:val="FontStyle31"/>
          <w:rFonts w:ascii="Times New Roman" w:hAnsi="Times New Roman"/>
          <w:sz w:val="24"/>
        </w:rPr>
      </w:pPr>
      <w:r w:rsidRPr="00C3470C">
        <w:rPr>
          <w:rStyle w:val="FontStyle31"/>
          <w:rFonts w:ascii="Times New Roman" w:hAnsi="Times New Roman"/>
          <w:sz w:val="24"/>
        </w:rPr>
        <w:lastRenderedPageBreak/>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 care, ulterior încheierii prezentului Contract, se constată că Beneficiarul/Partenerii/Proiectul nu au îndeplinit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de eligibilitate la data depunerii cererii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și după caz, la data semnării contractului de finanțare conform cerințelor de acordare a finanțării prevăzute în Ghidul Solicitantului;</w:t>
      </w:r>
    </w:p>
    <w:p w14:paraId="273183F3" w14:textId="77777777" w:rsidR="008C14C0" w:rsidRPr="00C3470C" w:rsidRDefault="008C14C0" w:rsidP="008C14C0">
      <w:pPr>
        <w:pStyle w:val="Style12"/>
        <w:widowControl/>
        <w:numPr>
          <w:ilvl w:val="0"/>
          <w:numId w:val="30"/>
        </w:numPr>
        <w:tabs>
          <w:tab w:val="left" w:pos="878"/>
        </w:tabs>
        <w:spacing w:before="7"/>
        <w:ind w:left="518" w:firstLine="0"/>
        <w:rPr>
          <w:rStyle w:val="FontStyle31"/>
          <w:rFonts w:ascii="Times New Roman" w:hAnsi="Times New Roman"/>
          <w:sz w:val="24"/>
        </w:rPr>
      </w:pPr>
      <w:r w:rsidRPr="00C3470C">
        <w:rPr>
          <w:rStyle w:val="FontStyle31"/>
          <w:rFonts w:ascii="Times New Roman" w:hAnsi="Times New Roman"/>
          <w:sz w:val="24"/>
        </w:rPr>
        <w:t>Dacă Beneficiarul încalcă prevederile art. 9 alin. (2);</w:t>
      </w:r>
    </w:p>
    <w:p w14:paraId="319FD50C" w14:textId="77777777" w:rsidR="008C14C0" w:rsidRPr="00C3470C" w:rsidRDefault="008C14C0" w:rsidP="008C14C0">
      <w:pPr>
        <w:pStyle w:val="Style12"/>
        <w:widowControl/>
        <w:tabs>
          <w:tab w:val="left" w:pos="878"/>
        </w:tabs>
        <w:spacing w:before="7"/>
        <w:ind w:left="518" w:firstLine="0"/>
        <w:rPr>
          <w:rStyle w:val="FontStyle31"/>
          <w:rFonts w:ascii="Times New Roman" w:hAnsi="Times New Roman"/>
          <w:sz w:val="24"/>
        </w:rPr>
      </w:pPr>
    </w:p>
    <w:p w14:paraId="5BBD0A0B" w14:textId="77777777" w:rsidR="008C14C0" w:rsidRPr="00C3470C" w:rsidRDefault="008C14C0" w:rsidP="008C14C0">
      <w:pPr>
        <w:pStyle w:val="Style12"/>
        <w:widowControl/>
        <w:numPr>
          <w:ilvl w:val="0"/>
          <w:numId w:val="30"/>
        </w:numPr>
        <w:tabs>
          <w:tab w:val="left" w:pos="878"/>
        </w:tabs>
        <w:ind w:left="878" w:hanging="360"/>
        <w:rPr>
          <w:rStyle w:val="FontStyle31"/>
          <w:rFonts w:ascii="Times New Roman" w:hAnsi="Times New Roman"/>
          <w:sz w:val="24"/>
        </w:rPr>
      </w:pPr>
      <w:r w:rsidRPr="00C3470C">
        <w:rPr>
          <w:rStyle w:val="FontStyle31"/>
          <w:rFonts w:ascii="Times New Roman" w:hAnsi="Times New Roman"/>
          <w:sz w:val="24"/>
        </w:rPr>
        <w:t xml:space="preserve">Dacă se constată faptul că Proiectul face obiectul unei alte </w:t>
      </w:r>
      <w:proofErr w:type="spellStart"/>
      <w:r w:rsidRPr="00C3470C">
        <w:rPr>
          <w:rStyle w:val="FontStyle31"/>
          <w:rFonts w:ascii="Times New Roman" w:hAnsi="Times New Roman"/>
          <w:sz w:val="24"/>
        </w:rPr>
        <w:t>finanţări</w:t>
      </w:r>
      <w:proofErr w:type="spellEnd"/>
      <w:r w:rsidRPr="00C3470C">
        <w:rPr>
          <w:rStyle w:val="FontStyle31"/>
          <w:rFonts w:ascii="Times New Roman" w:hAnsi="Times New Roman"/>
          <w:sz w:val="24"/>
        </w:rPr>
        <w:t xml:space="preserve"> din fonduri publice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sau europene sau faptul că a mai beneficiat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din alte programe </w:t>
      </w:r>
      <w:proofErr w:type="spellStart"/>
      <w:r w:rsidRPr="00C3470C">
        <w:rPr>
          <w:rStyle w:val="FontStyle31"/>
          <w:rFonts w:ascii="Times New Roman" w:hAnsi="Times New Roman"/>
          <w:sz w:val="24"/>
        </w:rPr>
        <w:t>naţionale</w:t>
      </w:r>
      <w:proofErr w:type="spellEnd"/>
      <w:r w:rsidRPr="00C3470C">
        <w:rPr>
          <w:rStyle w:val="FontStyle31"/>
          <w:rFonts w:ascii="Times New Roman" w:hAnsi="Times New Roman"/>
          <w:sz w:val="24"/>
        </w:rPr>
        <w:t xml:space="preserve"> sau europene, pentru </w:t>
      </w:r>
      <w:proofErr w:type="spellStart"/>
      <w:r w:rsidRPr="00C3470C">
        <w:rPr>
          <w:rStyle w:val="FontStyle31"/>
          <w:rFonts w:ascii="Times New Roman" w:hAnsi="Times New Roman"/>
          <w:sz w:val="24"/>
        </w:rPr>
        <w:t>aceleaşi</w:t>
      </w:r>
      <w:proofErr w:type="spellEnd"/>
      <w:r w:rsidRPr="00C3470C">
        <w:rPr>
          <w:rStyle w:val="FontStyle31"/>
          <w:rFonts w:ascii="Times New Roman" w:hAnsi="Times New Roman"/>
          <w:sz w:val="24"/>
        </w:rPr>
        <w:t xml:space="preserve"> costuri în ultimii 3/5 ani, după caz;</w:t>
      </w:r>
    </w:p>
    <w:p w14:paraId="7E373C48" w14:textId="77777777" w:rsidR="008C14C0" w:rsidRPr="00C3470C" w:rsidRDefault="008C14C0" w:rsidP="008C14C0">
      <w:pPr>
        <w:pStyle w:val="Style12"/>
        <w:widowControl/>
        <w:numPr>
          <w:ilvl w:val="0"/>
          <w:numId w:val="21"/>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Prezentul Contract poate înceta prin acordul </w:t>
      </w:r>
      <w:proofErr w:type="spellStart"/>
      <w:r w:rsidRPr="00C3470C">
        <w:rPr>
          <w:rStyle w:val="FontStyle31"/>
          <w:rFonts w:ascii="Times New Roman" w:hAnsi="Times New Roman"/>
          <w:sz w:val="24"/>
        </w:rPr>
        <w:t>părţilor</w:t>
      </w:r>
      <w:proofErr w:type="spellEnd"/>
      <w:r w:rsidRPr="00C3470C">
        <w:rPr>
          <w:rStyle w:val="FontStyle31"/>
          <w:rFonts w:ascii="Times New Roman" w:hAnsi="Times New Roman"/>
          <w:sz w:val="24"/>
        </w:rPr>
        <w:t xml:space="preserve"> cu recuperarea </w:t>
      </w:r>
      <w:proofErr w:type="spellStart"/>
      <w:r w:rsidRPr="00C3470C">
        <w:rPr>
          <w:rStyle w:val="FontStyle31"/>
          <w:rFonts w:ascii="Times New Roman" w:hAnsi="Times New Roman"/>
          <w:sz w:val="24"/>
        </w:rPr>
        <w:t>proporţională</w:t>
      </w:r>
      <w:proofErr w:type="spellEnd"/>
      <w:r w:rsidRPr="00C3470C">
        <w:rPr>
          <w:rStyle w:val="FontStyle31"/>
          <w:rFonts w:ascii="Times New Roman" w:hAnsi="Times New Roman"/>
          <w:sz w:val="24"/>
        </w:rPr>
        <w:t xml:space="preserve"> a </w:t>
      </w:r>
      <w:proofErr w:type="spellStart"/>
      <w:r w:rsidRPr="00C3470C">
        <w:rPr>
          <w:rStyle w:val="FontStyle31"/>
          <w:rFonts w:ascii="Times New Roman" w:hAnsi="Times New Roman"/>
          <w:sz w:val="24"/>
        </w:rPr>
        <w:t>finanţării</w:t>
      </w:r>
      <w:proofErr w:type="spellEnd"/>
      <w:r w:rsidRPr="00C3470C">
        <w:rPr>
          <w:rStyle w:val="FontStyle31"/>
          <w:rFonts w:ascii="Times New Roman" w:hAnsi="Times New Roman"/>
          <w:sz w:val="24"/>
        </w:rPr>
        <w:t xml:space="preserve"> acordate, dacă este cazul.</w:t>
      </w:r>
    </w:p>
    <w:p w14:paraId="281092C4" w14:textId="77777777" w:rsidR="008C14C0" w:rsidRPr="00C3470C" w:rsidRDefault="008C14C0" w:rsidP="008C14C0">
      <w:pPr>
        <w:pStyle w:val="Style12"/>
        <w:widowControl/>
        <w:numPr>
          <w:ilvl w:val="0"/>
          <w:numId w:val="21"/>
        </w:numPr>
        <w:tabs>
          <w:tab w:val="left" w:pos="353"/>
        </w:tabs>
        <w:spacing w:after="240"/>
        <w:ind w:left="720" w:hanging="360"/>
        <w:rPr>
          <w:rStyle w:val="FontStyle31"/>
          <w:rFonts w:ascii="Times New Roman" w:hAnsi="Times New Roman"/>
          <w:sz w:val="24"/>
        </w:rPr>
      </w:pPr>
      <w:r w:rsidRPr="00C3470C">
        <w:rPr>
          <w:rStyle w:val="FontStyle31"/>
          <w:rFonts w:ascii="Times New Roman" w:hAnsi="Times New Roman"/>
          <w:sz w:val="24"/>
        </w:rPr>
        <w:t xml:space="preserve">În </w:t>
      </w:r>
      <w:proofErr w:type="spellStart"/>
      <w:r w:rsidRPr="00C3470C">
        <w:rPr>
          <w:rStyle w:val="FontStyle31"/>
          <w:rFonts w:ascii="Times New Roman" w:hAnsi="Times New Roman"/>
          <w:sz w:val="24"/>
        </w:rPr>
        <w:t>situaţia</w:t>
      </w:r>
      <w:proofErr w:type="spellEnd"/>
      <w:r w:rsidRPr="00C3470C">
        <w:rPr>
          <w:rStyle w:val="FontStyle31"/>
          <w:rFonts w:ascii="Times New Roman" w:hAnsi="Times New Roman"/>
          <w:sz w:val="24"/>
        </w:rPr>
        <w:t xml:space="preserve"> încălcării prevederilor art. 7 alin. (28), </w:t>
      </w:r>
      <w:proofErr w:type="spellStart"/>
      <w:r w:rsidRPr="00C3470C">
        <w:rPr>
          <w:rStyle w:val="FontStyle31"/>
          <w:rFonts w:ascii="Times New Roman" w:hAnsi="Times New Roman"/>
          <w:sz w:val="24"/>
        </w:rPr>
        <w:t>contribuţia</w:t>
      </w:r>
      <w:proofErr w:type="spellEnd"/>
      <w:r w:rsidRPr="00C3470C">
        <w:rPr>
          <w:rStyle w:val="FontStyle31"/>
          <w:rFonts w:ascii="Times New Roman" w:hAnsi="Times New Roman"/>
          <w:sz w:val="24"/>
        </w:rPr>
        <w:t xml:space="preserve"> din partea fondurilor ESI se recuperează.</w:t>
      </w:r>
    </w:p>
    <w:p w14:paraId="1EDB1F61"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16 - </w:t>
      </w:r>
      <w:proofErr w:type="spellStart"/>
      <w:r w:rsidRPr="00C3470C">
        <w:rPr>
          <w:rStyle w:val="FontStyle30"/>
          <w:rFonts w:ascii="Times New Roman" w:hAnsi="Times New Roman"/>
          <w:sz w:val="24"/>
        </w:rPr>
        <w:t>Soluţionarea</w:t>
      </w:r>
      <w:proofErr w:type="spellEnd"/>
      <w:r w:rsidRPr="00C3470C">
        <w:rPr>
          <w:rStyle w:val="FontStyle30"/>
          <w:rFonts w:ascii="Times New Roman" w:hAnsi="Times New Roman"/>
          <w:sz w:val="24"/>
        </w:rPr>
        <w:t xml:space="preserve"> litigiilor</w:t>
      </w:r>
    </w:p>
    <w:p w14:paraId="574F8C3A" w14:textId="77777777" w:rsidR="008C14C0" w:rsidRPr="00C3470C" w:rsidRDefault="008C14C0" w:rsidP="008C14C0">
      <w:pPr>
        <w:pStyle w:val="Style6"/>
        <w:widowControl/>
        <w:spacing w:before="98" w:line="240" w:lineRule="auto"/>
        <w:jc w:val="both"/>
        <w:rPr>
          <w:rStyle w:val="FontStyle30"/>
          <w:rFonts w:ascii="Times New Roman" w:hAnsi="Times New Roman"/>
          <w:sz w:val="24"/>
        </w:rPr>
      </w:pPr>
    </w:p>
    <w:p w14:paraId="21C36B8F" w14:textId="77777777" w:rsidR="008C14C0" w:rsidRPr="00C3470C" w:rsidRDefault="008C14C0" w:rsidP="008C14C0">
      <w:pPr>
        <w:pStyle w:val="Style15"/>
        <w:widowControl/>
        <w:numPr>
          <w:ilvl w:val="0"/>
          <w:numId w:val="22"/>
        </w:numPr>
        <w:tabs>
          <w:tab w:val="left" w:pos="317"/>
        </w:tabs>
        <w:spacing w:before="50"/>
        <w:ind w:left="720" w:hanging="360"/>
        <w:rPr>
          <w:rStyle w:val="FontStyle31"/>
          <w:rFonts w:ascii="Times New Roman" w:hAnsi="Times New Roman"/>
          <w:sz w:val="24"/>
        </w:rPr>
      </w:pPr>
      <w:proofErr w:type="spellStart"/>
      <w:r w:rsidRPr="00C3470C">
        <w:rPr>
          <w:rStyle w:val="FontStyle31"/>
          <w:rFonts w:ascii="Times New Roman" w:hAnsi="Times New Roman"/>
          <w:sz w:val="24"/>
        </w:rPr>
        <w:t>Părţile</w:t>
      </w:r>
      <w:proofErr w:type="spellEnd"/>
      <w:r w:rsidRPr="00C3470C">
        <w:rPr>
          <w:rStyle w:val="FontStyle31"/>
          <w:rFonts w:ascii="Times New Roman" w:hAnsi="Times New Roman"/>
          <w:sz w:val="24"/>
        </w:rPr>
        <w:t xml:space="preserve"> contractante vor depune toate eforturile pentru a rezolva pe cale amiabilă orice </w:t>
      </w:r>
      <w:proofErr w:type="spellStart"/>
      <w:r w:rsidRPr="00C3470C">
        <w:rPr>
          <w:rStyle w:val="FontStyle31"/>
          <w:rFonts w:ascii="Times New Roman" w:hAnsi="Times New Roman"/>
          <w:sz w:val="24"/>
        </w:rPr>
        <w:t>neînţelegere</w:t>
      </w:r>
      <w:proofErr w:type="spellEnd"/>
      <w:r w:rsidRPr="00C3470C">
        <w:rPr>
          <w:rStyle w:val="FontStyle31"/>
          <w:rFonts w:ascii="Times New Roman" w:hAnsi="Times New Roman"/>
          <w:sz w:val="24"/>
        </w:rPr>
        <w:t xml:space="preserve"> sau dispută care poate apărea între ele în cadrul sau în legătură cu îndeplinirea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6102024C" w14:textId="77777777" w:rsidR="008C14C0" w:rsidRPr="00C3470C" w:rsidRDefault="008C14C0" w:rsidP="008C14C0">
      <w:pPr>
        <w:pStyle w:val="Style15"/>
        <w:widowControl/>
        <w:numPr>
          <w:ilvl w:val="0"/>
          <w:numId w:val="22"/>
        </w:numPr>
        <w:tabs>
          <w:tab w:val="left" w:pos="317"/>
        </w:tabs>
        <w:spacing w:before="50"/>
        <w:ind w:left="720" w:hanging="360"/>
        <w:rPr>
          <w:rStyle w:val="FontStyle31"/>
          <w:rFonts w:ascii="Times New Roman" w:hAnsi="Times New Roman"/>
          <w:sz w:val="24"/>
        </w:rPr>
      </w:pPr>
      <w:r w:rsidRPr="00C3470C">
        <w:rPr>
          <w:rStyle w:val="FontStyle31"/>
          <w:rFonts w:ascii="Times New Roman" w:hAnsi="Times New Roman"/>
          <w:sz w:val="24"/>
        </w:rPr>
        <w:t xml:space="preserve">În cazul în care nu se </w:t>
      </w:r>
      <w:proofErr w:type="spellStart"/>
      <w:r w:rsidRPr="00C3470C">
        <w:rPr>
          <w:rStyle w:val="FontStyle31"/>
          <w:rFonts w:ascii="Times New Roman" w:hAnsi="Times New Roman"/>
          <w:sz w:val="24"/>
        </w:rPr>
        <w:t>soluţionează</w:t>
      </w:r>
      <w:proofErr w:type="spellEnd"/>
      <w:r w:rsidRPr="00C3470C">
        <w:rPr>
          <w:rStyle w:val="FontStyle31"/>
          <w:rFonts w:ascii="Times New Roman" w:hAnsi="Times New Roman"/>
          <w:sz w:val="24"/>
        </w:rPr>
        <w:t xml:space="preserve"> amiabil </w:t>
      </w:r>
      <w:proofErr w:type="spellStart"/>
      <w:r w:rsidRPr="00C3470C">
        <w:rPr>
          <w:rStyle w:val="FontStyle31"/>
          <w:rFonts w:ascii="Times New Roman" w:hAnsi="Times New Roman"/>
          <w:sz w:val="24"/>
        </w:rPr>
        <w:t>divergenţele</w:t>
      </w:r>
      <w:proofErr w:type="spellEnd"/>
      <w:r w:rsidRPr="00C3470C">
        <w:rPr>
          <w:rStyle w:val="FontStyle31"/>
          <w:rFonts w:ascii="Times New Roman" w:hAnsi="Times New Roman"/>
          <w:sz w:val="24"/>
        </w:rPr>
        <w:t xml:space="preserve"> contractuale, litigiul va fi </w:t>
      </w:r>
      <w:proofErr w:type="spellStart"/>
      <w:r w:rsidRPr="00C3470C">
        <w:rPr>
          <w:rStyle w:val="FontStyle31"/>
          <w:rFonts w:ascii="Times New Roman" w:hAnsi="Times New Roman"/>
          <w:sz w:val="24"/>
        </w:rPr>
        <w:t>soluţionat</w:t>
      </w:r>
      <w:proofErr w:type="spellEnd"/>
      <w:r w:rsidRPr="00C3470C">
        <w:rPr>
          <w:rStyle w:val="FontStyle31"/>
          <w:rFonts w:ascii="Times New Roman" w:hAnsi="Times New Roman"/>
          <w:sz w:val="24"/>
        </w:rPr>
        <w:t xml:space="preserve"> de către </w:t>
      </w:r>
      <w:proofErr w:type="spellStart"/>
      <w:r w:rsidRPr="00C3470C">
        <w:rPr>
          <w:rStyle w:val="FontStyle31"/>
          <w:rFonts w:ascii="Times New Roman" w:hAnsi="Times New Roman"/>
          <w:sz w:val="24"/>
        </w:rPr>
        <w:t>instanţele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româneşti</w:t>
      </w:r>
      <w:proofErr w:type="spellEnd"/>
      <w:r w:rsidRPr="00C3470C">
        <w:rPr>
          <w:rStyle w:val="FontStyle31"/>
          <w:rFonts w:ascii="Times New Roman" w:hAnsi="Times New Roman"/>
          <w:sz w:val="24"/>
        </w:rPr>
        <w:t xml:space="preserve"> competente.</w:t>
      </w:r>
    </w:p>
    <w:p w14:paraId="251F040A"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p>
    <w:p w14:paraId="31EAB2B9"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r w:rsidRPr="00C3470C">
        <w:rPr>
          <w:rStyle w:val="FontStyle30"/>
          <w:rFonts w:ascii="Times New Roman" w:hAnsi="Times New Roman"/>
          <w:sz w:val="24"/>
        </w:rPr>
        <w:t>Articolul 17 Transparența</w:t>
      </w:r>
    </w:p>
    <w:p w14:paraId="13D73ACD" w14:textId="77777777" w:rsidR="008C14C0" w:rsidRPr="00C3470C" w:rsidRDefault="008C14C0" w:rsidP="008C14C0">
      <w:pPr>
        <w:pStyle w:val="Style15"/>
        <w:tabs>
          <w:tab w:val="left" w:pos="1094"/>
        </w:tabs>
        <w:spacing w:before="7"/>
        <w:ind w:firstLine="0"/>
        <w:rPr>
          <w:rStyle w:val="FontStyle30"/>
          <w:rFonts w:ascii="Times New Roman" w:hAnsi="Times New Roman"/>
          <w:sz w:val="24"/>
        </w:rPr>
      </w:pPr>
    </w:p>
    <w:p w14:paraId="42F78AE9" w14:textId="77777777" w:rsidR="008C14C0" w:rsidRPr="00C3470C" w:rsidRDefault="008C14C0" w:rsidP="008C14C0">
      <w:pPr>
        <w:pStyle w:val="Style15"/>
        <w:tabs>
          <w:tab w:val="left" w:pos="727"/>
        </w:tabs>
        <w:spacing w:before="7"/>
        <w:ind w:left="426" w:hanging="426"/>
        <w:rPr>
          <w:color w:val="000000" w:themeColor="text1"/>
        </w:rPr>
      </w:pPr>
      <w:r w:rsidRPr="00C3470C">
        <w:rPr>
          <w:color w:val="000000" w:themeColor="text1"/>
        </w:rPr>
        <w:t xml:space="preserve">(1)  </w:t>
      </w:r>
      <w:r w:rsidRPr="00C3470C">
        <w:t xml:space="preserve">Contractul de </w:t>
      </w:r>
      <w:proofErr w:type="spellStart"/>
      <w:r w:rsidRPr="00C3470C">
        <w:rPr>
          <w:color w:val="000000" w:themeColor="text1"/>
        </w:rPr>
        <w:t>finanţare</w:t>
      </w:r>
      <w:proofErr w:type="spellEnd"/>
      <w:r w:rsidRPr="00C3470C">
        <w:rPr>
          <w:color w:val="000000" w:themeColor="text1"/>
        </w:rPr>
        <w:t xml:space="preserve">, inclusiv anexele sale, precum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informaţiile</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xml:space="preserve"> documentele vizând executarea acestora </w:t>
      </w:r>
      <w:r w:rsidRPr="00C3470C">
        <w:t xml:space="preserve">constituie </w:t>
      </w:r>
      <w:proofErr w:type="spellStart"/>
      <w:r w:rsidRPr="00C3470C">
        <w:rPr>
          <w:color w:val="000000" w:themeColor="text1"/>
        </w:rPr>
        <w:t>informaţii</w:t>
      </w:r>
      <w:proofErr w:type="spellEnd"/>
      <w:r w:rsidRPr="00C3470C">
        <w:rPr>
          <w:color w:val="000000" w:themeColor="text1"/>
        </w:rPr>
        <w:t xml:space="preserve"> de interes public în </w:t>
      </w:r>
      <w:proofErr w:type="spellStart"/>
      <w:r w:rsidRPr="00C3470C">
        <w:rPr>
          <w:color w:val="000000" w:themeColor="text1"/>
        </w:rPr>
        <w:t>condiţiile</w:t>
      </w:r>
      <w:proofErr w:type="spellEnd"/>
      <w:r w:rsidRPr="00C3470C">
        <w:rPr>
          <w:color w:val="000000" w:themeColor="text1"/>
        </w:rPr>
        <w:t xml:space="preserve"> prevederilor Legii nr. 544 /2001 privind liberul acces la </w:t>
      </w:r>
      <w:proofErr w:type="spellStart"/>
      <w:r w:rsidRPr="00C3470C">
        <w:rPr>
          <w:color w:val="000000" w:themeColor="text1"/>
        </w:rPr>
        <w:t>informaţiile</w:t>
      </w:r>
      <w:proofErr w:type="spellEnd"/>
      <w:r w:rsidRPr="00C3470C">
        <w:rPr>
          <w:color w:val="000000" w:themeColor="text1"/>
        </w:rPr>
        <w:t xml:space="preserve"> de </w:t>
      </w:r>
      <w:r w:rsidRPr="00C3470C">
        <w:t xml:space="preserve">interes public, cu modificările </w:t>
      </w:r>
      <w:proofErr w:type="spellStart"/>
      <w:r w:rsidRPr="00C3470C">
        <w:rPr>
          <w:color w:val="000000" w:themeColor="text1"/>
        </w:rPr>
        <w:t>şi</w:t>
      </w:r>
      <w:proofErr w:type="spellEnd"/>
      <w:r w:rsidRPr="00C3470C">
        <w:rPr>
          <w:color w:val="000000" w:themeColor="text1"/>
        </w:rPr>
        <w:t xml:space="preserve"> c</w:t>
      </w:r>
      <w:r w:rsidRPr="00C3470C">
        <w:t xml:space="preserve">ompletările ulterioare, cu respectarea </w:t>
      </w:r>
      <w:proofErr w:type="spellStart"/>
      <w:r w:rsidRPr="00C3470C">
        <w:rPr>
          <w:color w:val="000000" w:themeColor="text1"/>
        </w:rPr>
        <w:t>excepţiilor</w:t>
      </w:r>
      <w:proofErr w:type="spellEnd"/>
      <w:r w:rsidRPr="00C3470C">
        <w:rPr>
          <w:color w:val="000000" w:themeColor="text1"/>
        </w:rPr>
        <w:t xml:space="preserve"> prevăzute de aceasta </w:t>
      </w:r>
      <w:proofErr w:type="spellStart"/>
      <w:r w:rsidRPr="00C3470C">
        <w:rPr>
          <w:color w:val="000000" w:themeColor="text1"/>
        </w:rPr>
        <w:t>şi</w:t>
      </w:r>
      <w:proofErr w:type="spellEnd"/>
      <w:r w:rsidRPr="00C3470C">
        <w:rPr>
          <w:color w:val="000000" w:themeColor="text1"/>
        </w:rPr>
        <w:t xml:space="preserve"> a celor stabilite prin prezentul contract.</w:t>
      </w:r>
      <w:r w:rsidRPr="00C3470C">
        <w:rPr>
          <w:color w:val="000000" w:themeColor="text1"/>
        </w:rPr>
        <w:tab/>
      </w:r>
      <w:r w:rsidRPr="00C3470C">
        <w:rPr>
          <w:color w:val="000000" w:themeColor="text1"/>
        </w:rPr>
        <w:tab/>
      </w:r>
    </w:p>
    <w:p w14:paraId="2D98EE94" w14:textId="77777777" w:rsidR="008C14C0" w:rsidRPr="00C3470C" w:rsidRDefault="008C14C0" w:rsidP="008C14C0">
      <w:pPr>
        <w:pStyle w:val="Style15"/>
        <w:tabs>
          <w:tab w:val="left" w:pos="727"/>
        </w:tabs>
        <w:spacing w:before="7"/>
        <w:ind w:left="426" w:hanging="426"/>
        <w:rPr>
          <w:color w:val="000000" w:themeColor="text1"/>
        </w:rPr>
      </w:pPr>
      <w:r w:rsidRPr="00C3470C">
        <w:rPr>
          <w:color w:val="000000" w:themeColor="text1"/>
        </w:rPr>
        <w:t xml:space="preserve">(2) Următoarele elemente, </w:t>
      </w:r>
      <w:proofErr w:type="spellStart"/>
      <w:r w:rsidRPr="00C3470C">
        <w:rPr>
          <w:color w:val="000000" w:themeColor="text1"/>
        </w:rPr>
        <w:t>asa</w:t>
      </w:r>
      <w:proofErr w:type="spellEnd"/>
      <w:r w:rsidRPr="00C3470C">
        <w:rPr>
          <w:color w:val="000000" w:themeColor="text1"/>
        </w:rPr>
        <w:t xml:space="preserve"> cum rezultă acestea din contractul de </w:t>
      </w:r>
      <w:proofErr w:type="spellStart"/>
      <w:r w:rsidRPr="00C3470C">
        <w:rPr>
          <w:color w:val="000000" w:themeColor="text1"/>
        </w:rPr>
        <w:t>finanţare</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xml:space="preserve"> anexele acestuia, inclusiv, dacă e cazul, din actele </w:t>
      </w:r>
      <w:proofErr w:type="spellStart"/>
      <w:r w:rsidRPr="00C3470C">
        <w:rPr>
          <w:color w:val="000000" w:themeColor="text1"/>
        </w:rPr>
        <w:t>adiţionale</w:t>
      </w:r>
      <w:proofErr w:type="spellEnd"/>
      <w:r w:rsidRPr="00C3470C">
        <w:rPr>
          <w:color w:val="000000" w:themeColor="text1"/>
        </w:rPr>
        <w:t xml:space="preserve"> prin care se aduc modificări contractului sau anexelor sale, nu pot avea caracter </w:t>
      </w:r>
      <w:proofErr w:type="spellStart"/>
      <w:r w:rsidRPr="00C3470C">
        <w:rPr>
          <w:color w:val="000000" w:themeColor="text1"/>
        </w:rPr>
        <w:t>confidenţial</w:t>
      </w:r>
      <w:proofErr w:type="spellEnd"/>
      <w:r w:rsidRPr="00C3470C">
        <w:rPr>
          <w:color w:val="000000" w:themeColor="text1"/>
        </w:rPr>
        <w:t>:</w:t>
      </w:r>
      <w:r w:rsidRPr="00C3470C">
        <w:rPr>
          <w:color w:val="000000" w:themeColor="text1"/>
        </w:rPr>
        <w:tab/>
      </w:r>
      <w:r w:rsidRPr="00C3470C">
        <w:rPr>
          <w:color w:val="000000" w:themeColor="text1"/>
        </w:rPr>
        <w:tab/>
      </w:r>
    </w:p>
    <w:p w14:paraId="5F0566C0" w14:textId="77777777" w:rsidR="008C14C0" w:rsidRPr="00C3470C" w:rsidRDefault="008C14C0" w:rsidP="008C14C0">
      <w:pPr>
        <w:pStyle w:val="Style15"/>
        <w:tabs>
          <w:tab w:val="left" w:pos="1094"/>
        </w:tabs>
        <w:spacing w:before="7"/>
        <w:ind w:left="1134" w:hanging="426"/>
        <w:rPr>
          <w:color w:val="000000" w:themeColor="text1"/>
        </w:rPr>
      </w:pPr>
      <w:r w:rsidRPr="00C3470C">
        <w:rPr>
          <w:color w:val="000000" w:themeColor="text1"/>
        </w:rPr>
        <w:t xml:space="preserve">      (a) denumirea proiectului, denumirea completă a beneficiarului </w:t>
      </w:r>
      <w:proofErr w:type="spellStart"/>
      <w:r w:rsidRPr="00C3470C">
        <w:rPr>
          <w:color w:val="000000" w:themeColor="text1"/>
        </w:rPr>
        <w:t>şi</w:t>
      </w:r>
      <w:proofErr w:type="spellEnd"/>
      <w:r w:rsidRPr="00C3470C">
        <w:rPr>
          <w:color w:val="000000" w:themeColor="text1"/>
        </w:rPr>
        <w:t xml:space="preserve">, dacă </w:t>
      </w:r>
      <w:proofErr w:type="spellStart"/>
      <w:r w:rsidRPr="00C3470C">
        <w:rPr>
          <w:color w:val="000000" w:themeColor="text1"/>
        </w:rPr>
        <w:t>aceştia</w:t>
      </w:r>
      <w:proofErr w:type="spellEnd"/>
      <w:r w:rsidRPr="00C3470C">
        <w:rPr>
          <w:color w:val="000000" w:themeColor="text1"/>
        </w:rPr>
        <w:t xml:space="preserve"> există, a partenerilor, data de începere </w:t>
      </w:r>
      <w:proofErr w:type="spellStart"/>
      <w:r w:rsidRPr="00C3470C">
        <w:rPr>
          <w:color w:val="000000" w:themeColor="text1"/>
        </w:rPr>
        <w:t>şi</w:t>
      </w:r>
      <w:proofErr w:type="spellEnd"/>
      <w:r w:rsidRPr="00C3470C">
        <w:rPr>
          <w:color w:val="000000" w:themeColor="text1"/>
        </w:rPr>
        <w:t xml:space="preserve"> cea de finalizare ale proiectului, date de contact - minimum o adresă de email </w:t>
      </w:r>
      <w:proofErr w:type="spellStart"/>
      <w:r w:rsidRPr="00C3470C">
        <w:rPr>
          <w:color w:val="000000" w:themeColor="text1"/>
        </w:rPr>
        <w:t>şi</w:t>
      </w:r>
      <w:proofErr w:type="spellEnd"/>
      <w:r w:rsidRPr="00C3470C">
        <w:rPr>
          <w:color w:val="000000" w:themeColor="text1"/>
        </w:rPr>
        <w:t xml:space="preserve"> număr de telefon - </w:t>
      </w:r>
      <w:proofErr w:type="spellStart"/>
      <w:r w:rsidRPr="00C3470C">
        <w:rPr>
          <w:color w:val="000000" w:themeColor="text1"/>
        </w:rPr>
        <w:t>funcţionate</w:t>
      </w:r>
      <w:proofErr w:type="spellEnd"/>
      <w:r w:rsidRPr="00C3470C">
        <w:rPr>
          <w:color w:val="000000" w:themeColor="text1"/>
        </w:rPr>
        <w:t xml:space="preserve"> pentru echipa proiectului; locul de implementare a proiectului - localitate, </w:t>
      </w:r>
      <w:proofErr w:type="spellStart"/>
      <w:r w:rsidRPr="00C3470C">
        <w:rPr>
          <w:color w:val="000000" w:themeColor="text1"/>
        </w:rPr>
        <w:t>judeţ</w:t>
      </w:r>
      <w:proofErr w:type="spellEnd"/>
      <w:r w:rsidRPr="00C3470C">
        <w:rPr>
          <w:color w:val="000000" w:themeColor="text1"/>
        </w:rPr>
        <w:t xml:space="preserve">, regiune </w:t>
      </w:r>
      <w:proofErr w:type="spellStart"/>
      <w:r w:rsidRPr="00C3470C">
        <w:rPr>
          <w:color w:val="000000" w:themeColor="text1"/>
        </w:rPr>
        <w:t>şi</w:t>
      </w:r>
      <w:proofErr w:type="spellEnd"/>
      <w:r w:rsidRPr="00C3470C">
        <w:rPr>
          <w:color w:val="000000" w:themeColor="text1"/>
        </w:rPr>
        <w:t xml:space="preserve">, dacă proiectul include </w:t>
      </w:r>
      <w:proofErr w:type="spellStart"/>
      <w:r w:rsidRPr="00C3470C">
        <w:rPr>
          <w:color w:val="000000" w:themeColor="text1"/>
        </w:rPr>
        <w:t>activităţi</w:t>
      </w:r>
      <w:proofErr w:type="spellEnd"/>
      <w:r w:rsidRPr="00C3470C">
        <w:rPr>
          <w:color w:val="000000" w:themeColor="text1"/>
        </w:rPr>
        <w:t xml:space="preserve"> care se adresează publicului, adresa exactă </w:t>
      </w:r>
      <w:proofErr w:type="spellStart"/>
      <w:r w:rsidRPr="00C3470C">
        <w:rPr>
          <w:color w:val="000000" w:themeColor="text1"/>
        </w:rPr>
        <w:t>şi</w:t>
      </w:r>
      <w:proofErr w:type="spellEnd"/>
      <w:r w:rsidRPr="00C3470C">
        <w:rPr>
          <w:color w:val="000000" w:themeColor="text1"/>
        </w:rPr>
        <w:t xml:space="preserve"> datele de contact pentru </w:t>
      </w:r>
      <w:proofErr w:type="spellStart"/>
      <w:r w:rsidRPr="00C3470C">
        <w:rPr>
          <w:color w:val="000000" w:themeColor="text1"/>
        </w:rPr>
        <w:t>spaţiile</w:t>
      </w:r>
      <w:proofErr w:type="spellEnd"/>
      <w:r w:rsidRPr="00C3470C">
        <w:rPr>
          <w:color w:val="000000" w:themeColor="text1"/>
        </w:rPr>
        <w:t xml:space="preserve"> dedicate acestor </w:t>
      </w:r>
      <w:proofErr w:type="spellStart"/>
      <w:r w:rsidRPr="00C3470C">
        <w:rPr>
          <w:color w:val="000000" w:themeColor="text1"/>
        </w:rPr>
        <w:t>activităţi</w:t>
      </w:r>
      <w:proofErr w:type="spellEnd"/>
      <w:r w:rsidRPr="00C3470C">
        <w:rPr>
          <w:color w:val="000000" w:themeColor="text1"/>
        </w:rPr>
        <w:t xml:space="preserve"> în cadrul proiectului;</w:t>
      </w:r>
    </w:p>
    <w:p w14:paraId="6D43BC6C"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(b) valoarea totală a </w:t>
      </w:r>
      <w:proofErr w:type="spellStart"/>
      <w:r w:rsidRPr="00C3470C">
        <w:rPr>
          <w:color w:val="000000" w:themeColor="text1"/>
        </w:rPr>
        <w:t>finanţării</w:t>
      </w:r>
      <w:proofErr w:type="spellEnd"/>
      <w:r w:rsidRPr="00C3470C">
        <w:rPr>
          <w:color w:val="000000" w:themeColor="text1"/>
        </w:rPr>
        <w:t xml:space="preserve"> nerambursabile acordate </w:t>
      </w:r>
      <w:proofErr w:type="spellStart"/>
      <w:r w:rsidRPr="00C3470C">
        <w:rPr>
          <w:color w:val="000000" w:themeColor="text1"/>
        </w:rPr>
        <w:t>şi</w:t>
      </w:r>
      <w:proofErr w:type="spellEnd"/>
      <w:r w:rsidRPr="00C3470C">
        <w:rPr>
          <w:color w:val="000000" w:themeColor="text1"/>
        </w:rPr>
        <w:t xml:space="preserve"> intensitatea sprijinului, exprimate atât ca suma concretă, cât </w:t>
      </w:r>
      <w:proofErr w:type="spellStart"/>
      <w:r w:rsidRPr="00C3470C">
        <w:rPr>
          <w:color w:val="000000" w:themeColor="text1"/>
        </w:rPr>
        <w:t>şi</w:t>
      </w:r>
      <w:proofErr w:type="spellEnd"/>
      <w:r w:rsidRPr="00C3470C">
        <w:rPr>
          <w:color w:val="000000" w:themeColor="text1"/>
        </w:rPr>
        <w:t xml:space="preserve"> ca procent din totalul cheltuielilor eligibile ale proiectului, precum </w:t>
      </w:r>
      <w:proofErr w:type="spellStart"/>
      <w:r w:rsidRPr="00C3470C">
        <w:rPr>
          <w:color w:val="000000" w:themeColor="text1"/>
        </w:rPr>
        <w:t>şi</w:t>
      </w:r>
      <w:proofErr w:type="spellEnd"/>
      <w:r w:rsidRPr="00C3470C">
        <w:rPr>
          <w:color w:val="000000" w:themeColor="text1"/>
        </w:rPr>
        <w:t xml:space="preserve"> valoarea </w:t>
      </w:r>
      <w:proofErr w:type="spellStart"/>
      <w:r w:rsidRPr="00C3470C">
        <w:rPr>
          <w:color w:val="000000" w:themeColor="text1"/>
        </w:rPr>
        <w:t>plăţilor</w:t>
      </w:r>
      <w:proofErr w:type="spellEnd"/>
      <w:r w:rsidRPr="00C3470C">
        <w:rPr>
          <w:color w:val="000000" w:themeColor="text1"/>
        </w:rPr>
        <w:t xml:space="preserve"> efectuate;</w:t>
      </w:r>
    </w:p>
    <w:p w14:paraId="5AA071EB"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(c)dimensiunea </w:t>
      </w:r>
      <w:proofErr w:type="spellStart"/>
      <w:r w:rsidRPr="00C3470C">
        <w:rPr>
          <w:color w:val="000000" w:themeColor="text1"/>
        </w:rPr>
        <w:t>şi</w:t>
      </w:r>
      <w:proofErr w:type="spellEnd"/>
      <w:r w:rsidRPr="00C3470C">
        <w:rPr>
          <w:color w:val="000000" w:themeColor="text1"/>
        </w:rPr>
        <w:t xml:space="preserve"> caracteristicile grupului </w:t>
      </w:r>
      <w:proofErr w:type="spellStart"/>
      <w:r w:rsidRPr="00C3470C">
        <w:rPr>
          <w:color w:val="000000" w:themeColor="text1"/>
        </w:rPr>
        <w:t>ţintă</w:t>
      </w:r>
      <w:proofErr w:type="spellEnd"/>
      <w:r w:rsidRPr="00C3470C">
        <w:rPr>
          <w:color w:val="000000" w:themeColor="text1"/>
        </w:rPr>
        <w:t xml:space="preserve"> </w:t>
      </w:r>
      <w:proofErr w:type="spellStart"/>
      <w:r w:rsidRPr="00C3470C">
        <w:rPr>
          <w:color w:val="000000" w:themeColor="text1"/>
        </w:rPr>
        <w:t>şi</w:t>
      </w:r>
      <w:proofErr w:type="spellEnd"/>
      <w:r w:rsidRPr="00C3470C">
        <w:rPr>
          <w:color w:val="000000" w:themeColor="text1"/>
        </w:rPr>
        <w:t>, după caz, ale beneficiarilor finali ai proiectului;</w:t>
      </w:r>
    </w:p>
    <w:p w14:paraId="583F39C8"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(d) </w:t>
      </w:r>
      <w:proofErr w:type="spellStart"/>
      <w:r w:rsidRPr="00C3470C">
        <w:rPr>
          <w:color w:val="000000" w:themeColor="text1"/>
        </w:rPr>
        <w:t>informaţii</w:t>
      </w:r>
      <w:proofErr w:type="spellEnd"/>
      <w:r w:rsidRPr="00C3470C">
        <w:rPr>
          <w:color w:val="000000" w:themeColor="text1"/>
        </w:rPr>
        <w:t xml:space="preserve"> privind resursele umane din cadrul proiectului: nume, denumirea postului, timpul de lucru;</w:t>
      </w:r>
    </w:p>
    <w:p w14:paraId="0C989FB3"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(e)rezultatele estimate </w:t>
      </w:r>
      <w:proofErr w:type="spellStart"/>
      <w:r w:rsidRPr="00C3470C">
        <w:rPr>
          <w:color w:val="000000" w:themeColor="text1"/>
        </w:rPr>
        <w:t>şi</w:t>
      </w:r>
      <w:proofErr w:type="spellEnd"/>
      <w:r w:rsidRPr="00C3470C">
        <w:rPr>
          <w:color w:val="000000" w:themeColor="text1"/>
        </w:rPr>
        <w:t xml:space="preserve"> cele realizate ale proiectului, atât cele </w:t>
      </w:r>
      <w:proofErr w:type="spellStart"/>
      <w:r w:rsidRPr="00C3470C">
        <w:rPr>
          <w:color w:val="000000" w:themeColor="text1"/>
        </w:rPr>
        <w:t>corespunzatoare</w:t>
      </w:r>
      <w:proofErr w:type="spellEnd"/>
      <w:r w:rsidRPr="00C3470C">
        <w:rPr>
          <w:color w:val="000000" w:themeColor="text1"/>
        </w:rPr>
        <w:t xml:space="preserve"> </w:t>
      </w:r>
      <w:r w:rsidRPr="00C3470C">
        <w:rPr>
          <w:color w:val="000000" w:themeColor="text1"/>
        </w:rPr>
        <w:lastRenderedPageBreak/>
        <w:t xml:space="preserve">obiectivelor, cât </w:t>
      </w:r>
      <w:proofErr w:type="spellStart"/>
      <w:r w:rsidRPr="00C3470C">
        <w:rPr>
          <w:color w:val="000000" w:themeColor="text1"/>
        </w:rPr>
        <w:t>şi</w:t>
      </w:r>
      <w:proofErr w:type="spellEnd"/>
      <w:r w:rsidRPr="00C3470C">
        <w:rPr>
          <w:color w:val="000000" w:themeColor="text1"/>
        </w:rPr>
        <w:t xml:space="preserve"> cele corespunzătoare </w:t>
      </w:r>
      <w:proofErr w:type="spellStart"/>
      <w:r w:rsidRPr="00C3470C">
        <w:rPr>
          <w:color w:val="000000" w:themeColor="text1"/>
        </w:rPr>
        <w:t>activităţilor</w:t>
      </w:r>
      <w:proofErr w:type="spellEnd"/>
      <w:r w:rsidRPr="00C3470C">
        <w:rPr>
          <w:color w:val="000000" w:themeColor="text1"/>
        </w:rPr>
        <w:t xml:space="preserve">, cu referire la indicatorii </w:t>
      </w:r>
      <w:proofErr w:type="spellStart"/>
      <w:r w:rsidRPr="00C3470C">
        <w:rPr>
          <w:color w:val="000000" w:themeColor="text1"/>
        </w:rPr>
        <w:t>stabiliţi</w:t>
      </w:r>
      <w:proofErr w:type="spellEnd"/>
      <w:r w:rsidRPr="00C3470C">
        <w:rPr>
          <w:color w:val="000000" w:themeColor="text1"/>
        </w:rPr>
        <w:t>;</w:t>
      </w:r>
    </w:p>
    <w:p w14:paraId="56335B09"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(f)denumirea furnizorilor de produse, prestatorilor de servicii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executanţilor</w:t>
      </w:r>
      <w:proofErr w:type="spellEnd"/>
      <w:r w:rsidRPr="00C3470C">
        <w:rPr>
          <w:color w:val="000000" w:themeColor="text1"/>
        </w:rPr>
        <w:t xml:space="preserve"> de lucrări </w:t>
      </w:r>
      <w:proofErr w:type="spellStart"/>
      <w:r w:rsidRPr="00C3470C">
        <w:rPr>
          <w:color w:val="000000" w:themeColor="text1"/>
        </w:rPr>
        <w:t>contractaţi</w:t>
      </w:r>
      <w:proofErr w:type="spellEnd"/>
      <w:r w:rsidRPr="00C3470C">
        <w:rPr>
          <w:color w:val="000000" w:themeColor="text1"/>
        </w:rPr>
        <w:t xml:space="preserve"> în cadrul proiectului, precum </w:t>
      </w:r>
      <w:proofErr w:type="spellStart"/>
      <w:r w:rsidRPr="00C3470C">
        <w:rPr>
          <w:color w:val="000000" w:themeColor="text1"/>
        </w:rPr>
        <w:t>şi</w:t>
      </w:r>
      <w:proofErr w:type="spellEnd"/>
      <w:r w:rsidRPr="00C3470C">
        <w:rPr>
          <w:color w:val="000000" w:themeColor="text1"/>
        </w:rPr>
        <w:t xml:space="preserve"> obiectul contractului, valoarea acestuia </w:t>
      </w:r>
      <w:proofErr w:type="spellStart"/>
      <w:r w:rsidRPr="00C3470C">
        <w:rPr>
          <w:color w:val="000000" w:themeColor="text1"/>
        </w:rPr>
        <w:t>şi</w:t>
      </w:r>
      <w:proofErr w:type="spellEnd"/>
      <w:r w:rsidRPr="00C3470C">
        <w:rPr>
          <w:color w:val="000000" w:themeColor="text1"/>
        </w:rPr>
        <w:t xml:space="preserve"> </w:t>
      </w:r>
      <w:proofErr w:type="spellStart"/>
      <w:r w:rsidRPr="00C3470C">
        <w:rPr>
          <w:color w:val="000000" w:themeColor="text1"/>
        </w:rPr>
        <w:t>plăţile</w:t>
      </w:r>
      <w:proofErr w:type="spellEnd"/>
      <w:r w:rsidRPr="00C3470C">
        <w:rPr>
          <w:color w:val="000000" w:themeColor="text1"/>
        </w:rPr>
        <w:t xml:space="preserve"> efectuate;</w:t>
      </w:r>
    </w:p>
    <w:p w14:paraId="0B384D47" w14:textId="77777777" w:rsidR="008C14C0" w:rsidRPr="00C3470C" w:rsidRDefault="008C14C0" w:rsidP="008C14C0">
      <w:pPr>
        <w:pStyle w:val="Style15"/>
        <w:tabs>
          <w:tab w:val="left" w:pos="1094"/>
        </w:tabs>
        <w:spacing w:before="7"/>
        <w:ind w:left="1094" w:hanging="367"/>
        <w:rPr>
          <w:color w:val="000000" w:themeColor="text1"/>
        </w:rPr>
      </w:pPr>
      <w:r w:rsidRPr="00C3470C">
        <w:rPr>
          <w:color w:val="000000" w:themeColor="text1"/>
        </w:rPr>
        <w:t xml:space="preserve">     (g) elemente de sustenabilitate a rezultatelor proiectului respectiv de durabilitate a </w:t>
      </w:r>
      <w:proofErr w:type="spellStart"/>
      <w:r w:rsidRPr="00C3470C">
        <w:rPr>
          <w:color w:val="000000" w:themeColor="text1"/>
        </w:rPr>
        <w:t>investiţiilor</w:t>
      </w:r>
      <w:proofErr w:type="spellEnd"/>
      <w:r w:rsidRPr="00C3470C">
        <w:rPr>
          <w:color w:val="000000" w:themeColor="text1"/>
        </w:rPr>
        <w:t xml:space="preserve"> în infrastructură sau </w:t>
      </w:r>
      <w:proofErr w:type="spellStart"/>
      <w:r w:rsidRPr="00C3470C">
        <w:rPr>
          <w:color w:val="000000" w:themeColor="text1"/>
        </w:rPr>
        <w:t>producţie</w:t>
      </w:r>
      <w:proofErr w:type="spellEnd"/>
      <w:r w:rsidRPr="00C3470C">
        <w:rPr>
          <w:color w:val="000000" w:themeColor="text1"/>
        </w:rPr>
        <w:t xml:space="preserve"> – </w:t>
      </w:r>
      <w:proofErr w:type="spellStart"/>
      <w:r w:rsidRPr="00C3470C">
        <w:rPr>
          <w:color w:val="000000" w:themeColor="text1"/>
        </w:rPr>
        <w:t>informaţii</w:t>
      </w:r>
      <w:proofErr w:type="spellEnd"/>
      <w:r w:rsidRPr="00C3470C">
        <w:rPr>
          <w:color w:val="000000" w:themeColor="text1"/>
        </w:rPr>
        <w:t xml:space="preserve"> conform contractului de </w:t>
      </w:r>
      <w:proofErr w:type="spellStart"/>
      <w:r w:rsidRPr="00C3470C">
        <w:rPr>
          <w:color w:val="000000" w:themeColor="text1"/>
        </w:rPr>
        <w:t>finanţare</w:t>
      </w:r>
      <w:proofErr w:type="spellEnd"/>
      <w:r w:rsidRPr="00C3470C">
        <w:rPr>
          <w:color w:val="000000" w:themeColor="text1"/>
        </w:rPr>
        <w:t xml:space="preserve">, respectiv conform </w:t>
      </w:r>
      <w:proofErr w:type="spellStart"/>
      <w:r w:rsidRPr="00C3470C">
        <w:rPr>
          <w:color w:val="000000" w:themeColor="text1"/>
        </w:rPr>
        <w:t>condiţiilor</w:t>
      </w:r>
      <w:proofErr w:type="spellEnd"/>
      <w:r w:rsidRPr="00C3470C">
        <w:rPr>
          <w:color w:val="000000" w:themeColor="text1"/>
        </w:rPr>
        <w:t xml:space="preserve"> prevăzute în art. 71 din Regulamentul CE 1303/2013.</w:t>
      </w:r>
    </w:p>
    <w:p w14:paraId="09F94A94" w14:textId="77777777" w:rsidR="008C14C0" w:rsidRPr="00C3470C" w:rsidRDefault="008C14C0" w:rsidP="008C14C0">
      <w:pPr>
        <w:pStyle w:val="Style15"/>
        <w:widowControl/>
        <w:tabs>
          <w:tab w:val="left" w:pos="1094"/>
        </w:tabs>
        <w:spacing w:before="7"/>
        <w:ind w:left="1094" w:hanging="367"/>
        <w:rPr>
          <w:rStyle w:val="FontStyle31"/>
          <w:rFonts w:ascii="Times New Roman" w:hAnsi="Times New Roman"/>
          <w:sz w:val="24"/>
        </w:rPr>
      </w:pPr>
    </w:p>
    <w:p w14:paraId="3BAEC291" w14:textId="77777777" w:rsidR="008C14C0" w:rsidRPr="00C3470C" w:rsidRDefault="008C14C0" w:rsidP="008C14C0">
      <w:pPr>
        <w:tabs>
          <w:tab w:val="right" w:pos="9000"/>
        </w:tabs>
        <w:rPr>
          <w:rStyle w:val="FontStyle30"/>
          <w:rFonts w:ascii="Times New Roman" w:hAnsi="Times New Roman"/>
          <w:sz w:val="24"/>
          <w:szCs w:val="24"/>
        </w:rPr>
      </w:pPr>
      <w:r w:rsidRPr="00C3470C">
        <w:rPr>
          <w:rStyle w:val="FontStyle30"/>
          <w:rFonts w:ascii="Times New Roman" w:hAnsi="Times New Roman"/>
          <w:sz w:val="24"/>
          <w:szCs w:val="24"/>
        </w:rPr>
        <w:t xml:space="preserve">Articolul 18 Confidențialitate </w:t>
      </w:r>
    </w:p>
    <w:p w14:paraId="3A6B145C" w14:textId="77777777" w:rsidR="008C14C0" w:rsidRPr="00C3470C" w:rsidRDefault="008C14C0" w:rsidP="008C14C0">
      <w:pPr>
        <w:jc w:val="both"/>
        <w:rPr>
          <w:sz w:val="24"/>
          <w:szCs w:val="24"/>
        </w:rPr>
      </w:pPr>
      <w:r w:rsidRPr="00C3470C">
        <w:rPr>
          <w:sz w:val="24"/>
          <w:szCs w:val="24"/>
        </w:rPr>
        <w:t xml:space="preserve">(1) Părțile convin prin prezentul contract asupra existenței și duratei caracterului confidențial al documentelor, </w:t>
      </w:r>
      <w:proofErr w:type="spellStart"/>
      <w:r w:rsidRPr="00C3470C">
        <w:rPr>
          <w:sz w:val="24"/>
          <w:szCs w:val="24"/>
        </w:rPr>
        <w:t>secţiunilor</w:t>
      </w:r>
      <w:proofErr w:type="spellEnd"/>
      <w:r w:rsidRPr="00C3470C">
        <w:rPr>
          <w:sz w:val="24"/>
          <w:szCs w:val="24"/>
        </w:rPr>
        <w:t xml:space="preserve">, respectiv </w:t>
      </w:r>
      <w:proofErr w:type="spellStart"/>
      <w:r w:rsidRPr="00C3470C">
        <w:rPr>
          <w:sz w:val="24"/>
          <w:szCs w:val="24"/>
        </w:rPr>
        <w:t>informaţiilor</w:t>
      </w:r>
      <w:proofErr w:type="spellEnd"/>
      <w:r w:rsidRPr="00C3470C">
        <w:rPr>
          <w:sz w:val="24"/>
          <w:szCs w:val="24"/>
        </w:rPr>
        <w:t xml:space="preserve"> din proiect </w:t>
      </w:r>
      <w:proofErr w:type="spellStart"/>
      <w:r w:rsidRPr="00C3470C">
        <w:rPr>
          <w:sz w:val="24"/>
          <w:szCs w:val="24"/>
        </w:rPr>
        <w:t>menţionate</w:t>
      </w:r>
      <w:proofErr w:type="spellEnd"/>
      <w:r w:rsidRPr="00C3470C">
        <w:rPr>
          <w:sz w:val="24"/>
          <w:szCs w:val="24"/>
        </w:rPr>
        <w:t xml:space="preserve"> explicit în Anexa 1,   având   în   vedere   că   publicarea   acestora   aduce   atingere,  principiului </w:t>
      </w:r>
      <w:proofErr w:type="spellStart"/>
      <w:r w:rsidRPr="00C3470C">
        <w:rPr>
          <w:sz w:val="24"/>
          <w:szCs w:val="24"/>
        </w:rPr>
        <w:t>concurenţei</w:t>
      </w:r>
      <w:proofErr w:type="spellEnd"/>
      <w:r w:rsidRPr="00C3470C">
        <w:rPr>
          <w:sz w:val="24"/>
          <w:szCs w:val="24"/>
        </w:rPr>
        <w:t xml:space="preserve"> loiale, respectiv proprietății intelectuale ori altor </w:t>
      </w:r>
      <w:proofErr w:type="spellStart"/>
      <w:r w:rsidRPr="00C3470C">
        <w:rPr>
          <w:sz w:val="24"/>
          <w:szCs w:val="24"/>
        </w:rPr>
        <w:t>dispoziţii</w:t>
      </w:r>
      <w:proofErr w:type="spellEnd"/>
      <w:r w:rsidRPr="00C3470C">
        <w:rPr>
          <w:sz w:val="24"/>
          <w:szCs w:val="24"/>
        </w:rPr>
        <w:t xml:space="preserve"> legale aplicabile, conform justificării inclusă în anexa menționată.</w:t>
      </w:r>
    </w:p>
    <w:p w14:paraId="38F8E58A" w14:textId="77777777" w:rsidR="008C14C0" w:rsidRPr="00C3470C" w:rsidRDefault="008C14C0" w:rsidP="008C14C0">
      <w:pPr>
        <w:jc w:val="both"/>
        <w:rPr>
          <w:sz w:val="24"/>
          <w:szCs w:val="24"/>
        </w:rPr>
      </w:pPr>
    </w:p>
    <w:p w14:paraId="3F8AA9FD" w14:textId="77777777" w:rsidR="008C14C0" w:rsidRPr="00C3470C" w:rsidRDefault="008C14C0" w:rsidP="008C14C0">
      <w:pPr>
        <w:tabs>
          <w:tab w:val="right" w:pos="9000"/>
        </w:tabs>
        <w:rPr>
          <w:sz w:val="24"/>
          <w:szCs w:val="24"/>
        </w:rPr>
      </w:pPr>
      <w:r w:rsidRPr="00C3470C">
        <w:rPr>
          <w:sz w:val="24"/>
          <w:szCs w:val="24"/>
        </w:rPr>
        <w:t xml:space="preserve"> (2) Părțile vor fi exonerate de răspunderea pentru dezvăluirea informațiilor </w:t>
      </w:r>
      <w:r w:rsidRPr="00C3470C">
        <w:rPr>
          <w:color w:val="000000" w:themeColor="text1"/>
          <w:sz w:val="24"/>
          <w:szCs w:val="24"/>
        </w:rPr>
        <w:t>prevăzute</w:t>
      </w:r>
      <w:r w:rsidRPr="00C3470C">
        <w:rPr>
          <w:sz w:val="24"/>
          <w:szCs w:val="24"/>
        </w:rPr>
        <w:t xml:space="preserve"> la alineatul precedent dacă:</w:t>
      </w:r>
    </w:p>
    <w:p w14:paraId="45A813FE" w14:textId="77777777" w:rsidR="008C14C0" w:rsidRPr="00C3470C" w:rsidRDefault="008C14C0" w:rsidP="008C14C0">
      <w:pPr>
        <w:numPr>
          <w:ilvl w:val="0"/>
          <w:numId w:val="8"/>
        </w:numPr>
        <w:ind w:right="140"/>
        <w:jc w:val="both"/>
        <w:rPr>
          <w:sz w:val="24"/>
          <w:szCs w:val="24"/>
        </w:rPr>
      </w:pPr>
      <w:proofErr w:type="spellStart"/>
      <w:r w:rsidRPr="00C3470C">
        <w:rPr>
          <w:sz w:val="24"/>
          <w:szCs w:val="24"/>
        </w:rPr>
        <w:t>informaţia</w:t>
      </w:r>
      <w:proofErr w:type="spellEnd"/>
      <w:r w:rsidRPr="00C3470C">
        <w:rPr>
          <w:sz w:val="24"/>
          <w:szCs w:val="24"/>
        </w:rPr>
        <w:t xml:space="preserve"> a fost dezvăluită după ce a fost </w:t>
      </w:r>
      <w:proofErr w:type="spellStart"/>
      <w:r w:rsidRPr="00C3470C">
        <w:rPr>
          <w:sz w:val="24"/>
          <w:szCs w:val="24"/>
        </w:rPr>
        <w:t>obţinut</w:t>
      </w:r>
      <w:proofErr w:type="spellEnd"/>
      <w:r w:rsidRPr="00C3470C">
        <w:rPr>
          <w:sz w:val="24"/>
          <w:szCs w:val="24"/>
        </w:rPr>
        <w:t xml:space="preserve"> acordul scris al celeilalte </w:t>
      </w:r>
      <w:proofErr w:type="spellStart"/>
      <w:r w:rsidRPr="00C3470C">
        <w:rPr>
          <w:sz w:val="24"/>
          <w:szCs w:val="24"/>
        </w:rPr>
        <w:t>părţi</w:t>
      </w:r>
      <w:proofErr w:type="spellEnd"/>
      <w:r w:rsidRPr="00C3470C">
        <w:rPr>
          <w:sz w:val="24"/>
          <w:szCs w:val="24"/>
        </w:rPr>
        <w:t xml:space="preserve"> contractante in acest sens,</w:t>
      </w:r>
    </w:p>
    <w:p w14:paraId="5C13E33E" w14:textId="77777777" w:rsidR="008C14C0" w:rsidRPr="00C3470C" w:rsidRDefault="008C14C0" w:rsidP="008C14C0">
      <w:pPr>
        <w:pStyle w:val="Style15"/>
        <w:widowControl/>
        <w:tabs>
          <w:tab w:val="left" w:pos="1087"/>
        </w:tabs>
        <w:ind w:firstLine="0"/>
        <w:rPr>
          <w:rStyle w:val="FontStyle31"/>
          <w:rFonts w:ascii="Times New Roman" w:hAnsi="Times New Roman"/>
          <w:sz w:val="24"/>
        </w:rPr>
      </w:pPr>
      <w:r w:rsidRPr="00C3470C">
        <w:t xml:space="preserve">      b) partea contractantă a fost obligată în mod legal să dezvăluie informația</w:t>
      </w:r>
    </w:p>
    <w:p w14:paraId="0201B7EA" w14:textId="77777777" w:rsidR="008C14C0" w:rsidRPr="00C3470C" w:rsidRDefault="008C14C0" w:rsidP="008C14C0">
      <w:pPr>
        <w:tabs>
          <w:tab w:val="right" w:pos="9000"/>
        </w:tabs>
        <w:ind w:left="360"/>
        <w:rPr>
          <w:rStyle w:val="FontStyle30"/>
          <w:rFonts w:ascii="Times New Roman" w:hAnsi="Times New Roman"/>
          <w:sz w:val="24"/>
          <w:szCs w:val="24"/>
        </w:rPr>
      </w:pPr>
    </w:p>
    <w:p w14:paraId="16F93F30" w14:textId="77777777" w:rsidR="008C14C0" w:rsidRPr="00C3470C" w:rsidRDefault="008C14C0" w:rsidP="008C14C0">
      <w:pPr>
        <w:tabs>
          <w:tab w:val="right" w:pos="9000"/>
        </w:tabs>
        <w:rPr>
          <w:rStyle w:val="FontStyle30"/>
          <w:rFonts w:ascii="Times New Roman" w:hAnsi="Times New Roman"/>
          <w:sz w:val="24"/>
          <w:szCs w:val="24"/>
        </w:rPr>
      </w:pPr>
      <w:r w:rsidRPr="00C3470C">
        <w:rPr>
          <w:rStyle w:val="FontStyle30"/>
          <w:rFonts w:ascii="Times New Roman" w:hAnsi="Times New Roman"/>
          <w:sz w:val="24"/>
          <w:szCs w:val="24"/>
        </w:rPr>
        <w:t>Articolul 19 Prelucrarea și protecția datelor cu caracter personal</w:t>
      </w:r>
    </w:p>
    <w:p w14:paraId="72F9CA3C" w14:textId="77777777" w:rsidR="008C14C0" w:rsidRPr="00C3470C" w:rsidRDefault="008C14C0" w:rsidP="008C14C0">
      <w:pPr>
        <w:rPr>
          <w:sz w:val="24"/>
          <w:szCs w:val="24"/>
        </w:rPr>
      </w:pPr>
      <w:r w:rsidRPr="00C3470C">
        <w:rPr>
          <w:sz w:val="24"/>
          <w:szCs w:val="24"/>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73D060AC" w14:textId="77777777" w:rsidR="008C14C0" w:rsidRPr="00C3470C" w:rsidRDefault="008C14C0" w:rsidP="008C14C0">
      <w:pPr>
        <w:pStyle w:val="Style6"/>
        <w:widowControl/>
        <w:spacing w:line="240" w:lineRule="exact"/>
        <w:jc w:val="both"/>
        <w:rPr>
          <w:rStyle w:val="FontStyle30"/>
          <w:rFonts w:ascii="Times New Roman" w:hAnsi="Times New Roman"/>
          <w:sz w:val="24"/>
        </w:rPr>
      </w:pPr>
      <w:r w:rsidRPr="00C3470C">
        <w:rPr>
          <w:rStyle w:val="FontStyle30"/>
          <w:rFonts w:ascii="Times New Roman" w:hAnsi="Times New Roman"/>
          <w:sz w:val="24"/>
        </w:rPr>
        <w:t>Articolul 20 Publicarea datelor</w:t>
      </w:r>
    </w:p>
    <w:p w14:paraId="1C199083" w14:textId="77777777" w:rsidR="008C14C0" w:rsidRPr="00C3470C" w:rsidRDefault="008C14C0" w:rsidP="008C14C0">
      <w:pPr>
        <w:pStyle w:val="Style6"/>
        <w:widowControl/>
        <w:spacing w:line="240" w:lineRule="exact"/>
        <w:jc w:val="both"/>
      </w:pPr>
    </w:p>
    <w:p w14:paraId="1BC9A5F8" w14:textId="77777777" w:rsidR="008C14C0" w:rsidRPr="00C3470C" w:rsidRDefault="008C14C0" w:rsidP="008C14C0">
      <w:pPr>
        <w:numPr>
          <w:ilvl w:val="1"/>
          <w:numId w:val="23"/>
        </w:numPr>
        <w:tabs>
          <w:tab w:val="right" w:pos="9000"/>
        </w:tabs>
        <w:jc w:val="both"/>
        <w:rPr>
          <w:color w:val="000000" w:themeColor="text1"/>
          <w:sz w:val="24"/>
          <w:szCs w:val="24"/>
        </w:rPr>
      </w:pPr>
      <w:r w:rsidRPr="00C3470C">
        <w:rPr>
          <w:sz w:val="24"/>
          <w:szCs w:val="24"/>
        </w:rPr>
        <w:t xml:space="preserve"> Beneficiarul este de acord ca următoarele date să fie publicate de către </w:t>
      </w:r>
      <w:r w:rsidRPr="00C3470C">
        <w:rPr>
          <w:color w:val="000000" w:themeColor="text1"/>
          <w:sz w:val="24"/>
          <w:szCs w:val="24"/>
        </w:rPr>
        <w:t xml:space="preserve">AMPOC: </w:t>
      </w:r>
      <w:r w:rsidRPr="00C3470C">
        <w:rPr>
          <w:sz w:val="24"/>
          <w:szCs w:val="24"/>
        </w:rPr>
        <w:t xml:space="preserve">denumirea beneficiarului, denumirea Proiectului, valoarea totală a </w:t>
      </w:r>
      <w:proofErr w:type="spellStart"/>
      <w:r w:rsidRPr="00C3470C">
        <w:rPr>
          <w:sz w:val="24"/>
          <w:szCs w:val="24"/>
        </w:rPr>
        <w:t>finanţării</w:t>
      </w:r>
      <w:proofErr w:type="spellEnd"/>
      <w:r w:rsidRPr="00C3470C">
        <w:rPr>
          <w:sz w:val="24"/>
          <w:szCs w:val="24"/>
        </w:rPr>
        <w:t xml:space="preserve"> nerambursabile acordate, datele de începere </w:t>
      </w:r>
      <w:proofErr w:type="spellStart"/>
      <w:r w:rsidRPr="00C3470C">
        <w:rPr>
          <w:sz w:val="24"/>
          <w:szCs w:val="24"/>
        </w:rPr>
        <w:t>şi</w:t>
      </w:r>
      <w:proofErr w:type="spellEnd"/>
      <w:r w:rsidRPr="00C3470C">
        <w:rPr>
          <w:sz w:val="24"/>
          <w:szCs w:val="24"/>
        </w:rPr>
        <w:t xml:space="preserve"> de finalizare ale Proiectului, locul de implementare a acestuia, principalii indicatori ai proiectului, categoriile de beneficiari finali/grupul </w:t>
      </w:r>
      <w:proofErr w:type="spellStart"/>
      <w:r w:rsidRPr="00C3470C">
        <w:rPr>
          <w:sz w:val="24"/>
          <w:szCs w:val="24"/>
        </w:rPr>
        <w:t>tință</w:t>
      </w:r>
      <w:proofErr w:type="spellEnd"/>
      <w:r w:rsidRPr="00C3470C">
        <w:rPr>
          <w:sz w:val="24"/>
          <w:szCs w:val="24"/>
        </w:rPr>
        <w:t xml:space="preserve">, precum </w:t>
      </w:r>
      <w:proofErr w:type="spellStart"/>
      <w:r w:rsidRPr="00C3470C">
        <w:rPr>
          <w:sz w:val="24"/>
          <w:szCs w:val="24"/>
        </w:rPr>
        <w:t>şi</w:t>
      </w:r>
      <w:proofErr w:type="spellEnd"/>
      <w:r w:rsidRPr="00C3470C">
        <w:rPr>
          <w:sz w:val="24"/>
          <w:szCs w:val="24"/>
        </w:rPr>
        <w:t xml:space="preserve"> plățile efectuate în cadrul prezentului contract de finanțare</w:t>
      </w:r>
      <w:r w:rsidRPr="00C3470C">
        <w:rPr>
          <w:color w:val="000000" w:themeColor="text1"/>
          <w:sz w:val="24"/>
          <w:szCs w:val="24"/>
        </w:rPr>
        <w:t xml:space="preserve">. </w:t>
      </w:r>
      <w:proofErr w:type="spellStart"/>
      <w:r w:rsidRPr="00C3470C">
        <w:rPr>
          <w:color w:val="000000" w:themeColor="text1"/>
          <w:sz w:val="24"/>
          <w:szCs w:val="24"/>
          <w:lang w:val="en-US"/>
        </w:rPr>
        <w:t>În</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completarea</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celor</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menționate</w:t>
      </w:r>
      <w:proofErr w:type="spellEnd"/>
      <w:r w:rsidRPr="00C3470C">
        <w:rPr>
          <w:color w:val="000000" w:themeColor="text1"/>
          <w:sz w:val="24"/>
          <w:szCs w:val="24"/>
          <w:lang w:val="en-US"/>
        </w:rPr>
        <w:t xml:space="preserve"> se </w:t>
      </w:r>
      <w:proofErr w:type="spellStart"/>
      <w:r w:rsidRPr="00C3470C">
        <w:rPr>
          <w:color w:val="000000" w:themeColor="text1"/>
          <w:sz w:val="24"/>
          <w:szCs w:val="24"/>
          <w:lang w:val="en-US"/>
        </w:rPr>
        <w:t>adaugă</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și</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informațiile</w:t>
      </w:r>
      <w:proofErr w:type="spellEnd"/>
      <w:r w:rsidRPr="00C3470C">
        <w:rPr>
          <w:color w:val="000000" w:themeColor="text1"/>
          <w:sz w:val="24"/>
          <w:szCs w:val="24"/>
          <w:lang w:val="en-US"/>
        </w:rPr>
        <w:t xml:space="preserve"> stipulate la art. 17, </w:t>
      </w:r>
      <w:proofErr w:type="spellStart"/>
      <w:r w:rsidRPr="00C3470C">
        <w:rPr>
          <w:color w:val="000000" w:themeColor="text1"/>
          <w:sz w:val="24"/>
          <w:szCs w:val="24"/>
          <w:lang w:val="en-US"/>
        </w:rPr>
        <w:t>alin</w:t>
      </w:r>
      <w:proofErr w:type="spellEnd"/>
      <w:r w:rsidRPr="00C3470C">
        <w:rPr>
          <w:color w:val="000000" w:themeColor="text1"/>
          <w:sz w:val="24"/>
          <w:szCs w:val="24"/>
          <w:lang w:val="en-US"/>
        </w:rPr>
        <w:t xml:space="preserve"> 2. </w:t>
      </w:r>
      <w:proofErr w:type="spellStart"/>
      <w:r w:rsidRPr="00C3470C">
        <w:rPr>
          <w:color w:val="000000" w:themeColor="text1"/>
          <w:sz w:val="24"/>
          <w:szCs w:val="24"/>
          <w:lang w:val="en-US"/>
        </w:rPr>
        <w:t>Publicarea</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datelor</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trebuie</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să</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respecte</w:t>
      </w:r>
      <w:proofErr w:type="spellEnd"/>
      <w:r w:rsidRPr="00C3470C">
        <w:rPr>
          <w:color w:val="000000" w:themeColor="text1"/>
          <w:sz w:val="24"/>
          <w:szCs w:val="24"/>
          <w:lang w:val="en-US"/>
        </w:rPr>
        <w:t xml:space="preserve"> </w:t>
      </w:r>
      <w:proofErr w:type="spellStart"/>
      <w:r w:rsidRPr="00C3470C">
        <w:rPr>
          <w:color w:val="000000" w:themeColor="text1"/>
          <w:sz w:val="24"/>
          <w:szCs w:val="24"/>
          <w:lang w:val="en-US"/>
        </w:rPr>
        <w:t>prevederile</w:t>
      </w:r>
      <w:proofErr w:type="spellEnd"/>
      <w:r w:rsidRPr="00C3470C">
        <w:rPr>
          <w:color w:val="000000" w:themeColor="text1"/>
          <w:sz w:val="24"/>
          <w:szCs w:val="24"/>
          <w:lang w:val="en-US"/>
        </w:rPr>
        <w:t xml:space="preserve"> art 19.</w:t>
      </w:r>
    </w:p>
    <w:p w14:paraId="21F0CD4C" w14:textId="77777777" w:rsidR="008C14C0" w:rsidRPr="00C3470C" w:rsidRDefault="008C14C0" w:rsidP="008C14C0">
      <w:pPr>
        <w:numPr>
          <w:ilvl w:val="1"/>
          <w:numId w:val="23"/>
        </w:numPr>
        <w:tabs>
          <w:tab w:val="right" w:pos="9000"/>
        </w:tabs>
        <w:jc w:val="both"/>
        <w:rPr>
          <w:sz w:val="24"/>
          <w:szCs w:val="24"/>
        </w:rPr>
      </w:pPr>
      <w:r w:rsidRPr="00C3470C">
        <w:rPr>
          <w:sz w:val="24"/>
          <w:szCs w:val="24"/>
        </w:rPr>
        <w:lastRenderedPageBreak/>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E00AAE9" w14:textId="77777777" w:rsidR="008C14C0" w:rsidRPr="00C3470C" w:rsidRDefault="008C14C0" w:rsidP="008C14C0">
      <w:pPr>
        <w:numPr>
          <w:ilvl w:val="1"/>
          <w:numId w:val="23"/>
        </w:numPr>
        <w:tabs>
          <w:tab w:val="right" w:pos="9000"/>
        </w:tabs>
        <w:jc w:val="both"/>
        <w:rPr>
          <w:sz w:val="24"/>
          <w:szCs w:val="24"/>
        </w:rPr>
      </w:pPr>
      <w:r w:rsidRPr="00C3470C">
        <w:rPr>
          <w:sz w:val="24"/>
          <w:szCs w:val="24"/>
        </w:rPr>
        <w:t>Beneficiarul se obligă, ca în termen de 30 de zile de la finalizarea implementării proiectului, să publice pe site-ul propriu rezultatele obținute prin prezentul proiect și să notifice în acest sens autoritatea de management responsabilă.</w:t>
      </w:r>
    </w:p>
    <w:p w14:paraId="6AA97F5D" w14:textId="77777777" w:rsidR="008C14C0" w:rsidRPr="00C3470C" w:rsidRDefault="008C14C0" w:rsidP="008C14C0">
      <w:pPr>
        <w:numPr>
          <w:ilvl w:val="1"/>
          <w:numId w:val="23"/>
        </w:numPr>
        <w:tabs>
          <w:tab w:val="right" w:pos="9000"/>
        </w:tabs>
        <w:jc w:val="both"/>
        <w:rPr>
          <w:sz w:val="24"/>
          <w:szCs w:val="24"/>
        </w:rPr>
      </w:pPr>
      <w:r w:rsidRPr="00C3470C">
        <w:rPr>
          <w:sz w:val="24"/>
          <w:szCs w:val="24"/>
        </w:rPr>
        <w:t>Beneficiarul se obligă ca, pe întreaga perioadă de sustenabilitate/durabilitate a proiectului să asigure vizibilitatea rezultatelor conform alin. (3) al prezentului articol.</w:t>
      </w:r>
    </w:p>
    <w:p w14:paraId="03880102" w14:textId="77777777" w:rsidR="008C14C0" w:rsidRPr="00C3470C" w:rsidRDefault="008C14C0" w:rsidP="008C14C0">
      <w:pPr>
        <w:pStyle w:val="Style6"/>
        <w:widowControl/>
        <w:spacing w:line="240" w:lineRule="exact"/>
        <w:jc w:val="both"/>
      </w:pPr>
    </w:p>
    <w:p w14:paraId="139B64A0" w14:textId="77777777" w:rsidR="008C14C0" w:rsidRPr="00C3470C" w:rsidRDefault="008C14C0" w:rsidP="008C14C0">
      <w:pPr>
        <w:pStyle w:val="Style6"/>
        <w:widowControl/>
        <w:spacing w:before="118"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21 - </w:t>
      </w:r>
      <w:proofErr w:type="spellStart"/>
      <w:r w:rsidRPr="00C3470C">
        <w:rPr>
          <w:rStyle w:val="FontStyle30"/>
          <w:rFonts w:ascii="Times New Roman" w:hAnsi="Times New Roman"/>
          <w:sz w:val="24"/>
        </w:rPr>
        <w:t>Corespondenţa</w:t>
      </w:r>
      <w:proofErr w:type="spellEnd"/>
    </w:p>
    <w:p w14:paraId="4B6FF8C2" w14:textId="77777777" w:rsidR="008C14C0" w:rsidRPr="00C3470C" w:rsidRDefault="008C14C0" w:rsidP="008C14C0">
      <w:pPr>
        <w:pStyle w:val="Style12"/>
        <w:widowControl/>
        <w:spacing w:line="240" w:lineRule="exact"/>
        <w:ind w:left="410" w:hanging="410"/>
      </w:pPr>
    </w:p>
    <w:p w14:paraId="21A711E1" w14:textId="77777777" w:rsidR="008C14C0" w:rsidRPr="00C3470C" w:rsidRDefault="008C14C0" w:rsidP="008C14C0">
      <w:pPr>
        <w:pStyle w:val="Style12"/>
        <w:widowControl/>
        <w:tabs>
          <w:tab w:val="left" w:pos="410"/>
        </w:tabs>
        <w:spacing w:before="34" w:line="252" w:lineRule="exact"/>
        <w:ind w:left="410" w:hanging="410"/>
        <w:rPr>
          <w:rStyle w:val="FontStyle31"/>
          <w:rFonts w:ascii="Times New Roman" w:hAnsi="Times New Roman"/>
          <w:sz w:val="24"/>
        </w:rPr>
      </w:pPr>
      <w:r w:rsidRPr="00C3470C">
        <w:rPr>
          <w:rStyle w:val="FontStyle31"/>
          <w:rFonts w:ascii="Times New Roman" w:hAnsi="Times New Roman"/>
          <w:sz w:val="24"/>
        </w:rPr>
        <w:t>(1)</w:t>
      </w:r>
      <w:r w:rsidRPr="00C3470C">
        <w:rPr>
          <w:rStyle w:val="FontStyle31"/>
          <w:rFonts w:ascii="Times New Roman" w:hAnsi="Times New Roman"/>
          <w:sz w:val="24"/>
        </w:rPr>
        <w:tab/>
        <w:t xml:space="preserve">Întreaga </w:t>
      </w:r>
      <w:proofErr w:type="spellStart"/>
      <w:r w:rsidRPr="00C3470C">
        <w:rPr>
          <w:rStyle w:val="FontStyle31"/>
          <w:rFonts w:ascii="Times New Roman" w:hAnsi="Times New Roman"/>
          <w:sz w:val="24"/>
        </w:rPr>
        <w:t>corespondenţă</w:t>
      </w:r>
      <w:proofErr w:type="spellEnd"/>
      <w:r w:rsidRPr="00C3470C">
        <w:rPr>
          <w:rStyle w:val="FontStyle31"/>
          <w:rFonts w:ascii="Times New Roman" w:hAnsi="Times New Roman"/>
          <w:sz w:val="24"/>
        </w:rPr>
        <w:t xml:space="preserve"> legată de prezentul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se va face exclusiv prin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 cu </w:t>
      </w:r>
      <w:proofErr w:type="spellStart"/>
      <w:r w:rsidRPr="00C3470C">
        <w:rPr>
          <w:rStyle w:val="FontStyle31"/>
          <w:rFonts w:ascii="Times New Roman" w:hAnsi="Times New Roman"/>
          <w:sz w:val="24"/>
        </w:rPr>
        <w:t>excepţia</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situaţiei</w:t>
      </w:r>
      <w:proofErr w:type="spellEnd"/>
      <w:r w:rsidRPr="00C3470C">
        <w:rPr>
          <w:rStyle w:val="FontStyle31"/>
          <w:rFonts w:ascii="Times New Roman" w:hAnsi="Times New Roman"/>
          <w:sz w:val="24"/>
        </w:rPr>
        <w:t xml:space="preserve"> prevăzute de art.7, alin. (27) din prezentul contract, caz în care </w:t>
      </w:r>
      <w:proofErr w:type="spellStart"/>
      <w:r w:rsidRPr="00C3470C">
        <w:rPr>
          <w:rStyle w:val="FontStyle31"/>
          <w:rFonts w:ascii="Times New Roman" w:hAnsi="Times New Roman"/>
          <w:sz w:val="24"/>
        </w:rPr>
        <w:t>corespondenţa</w:t>
      </w:r>
      <w:proofErr w:type="spellEnd"/>
      <w:r w:rsidRPr="00C3470C">
        <w:rPr>
          <w:rStyle w:val="FontStyle31"/>
          <w:rFonts w:ascii="Times New Roman" w:hAnsi="Times New Roman"/>
          <w:sz w:val="24"/>
        </w:rPr>
        <w:t xml:space="preserve"> se trimite la următoarele adrese:</w:t>
      </w:r>
    </w:p>
    <w:p w14:paraId="2165B1B1" w14:textId="77777777" w:rsidR="008C14C0" w:rsidRPr="00C3470C" w:rsidRDefault="008C14C0" w:rsidP="008C14C0">
      <w:pPr>
        <w:pStyle w:val="Style7"/>
        <w:widowControl/>
        <w:spacing w:line="240" w:lineRule="exact"/>
        <w:ind w:left="749"/>
      </w:pPr>
    </w:p>
    <w:p w14:paraId="555E9BAE" w14:textId="77777777" w:rsidR="008C14C0" w:rsidRPr="00C3470C" w:rsidRDefault="008C14C0" w:rsidP="008C14C0">
      <w:pPr>
        <w:pStyle w:val="Style7"/>
        <w:widowControl/>
        <w:tabs>
          <w:tab w:val="left" w:leader="dot" w:pos="3845"/>
        </w:tabs>
        <w:spacing w:before="19" w:line="252" w:lineRule="exact"/>
        <w:ind w:left="749"/>
        <w:rPr>
          <w:rStyle w:val="FontStyle31"/>
          <w:rFonts w:ascii="Times New Roman" w:hAnsi="Times New Roman"/>
          <w:sz w:val="24"/>
        </w:rPr>
      </w:pPr>
      <w:r w:rsidRPr="00C3470C">
        <w:rPr>
          <w:rStyle w:val="FontStyle31"/>
          <w:rFonts w:ascii="Times New Roman" w:hAnsi="Times New Roman"/>
          <w:sz w:val="24"/>
        </w:rPr>
        <w:t>Pentru Beneficiar:</w:t>
      </w:r>
      <w:r w:rsidRPr="00C3470C">
        <w:rPr>
          <w:rStyle w:val="FontStyle31"/>
          <w:rFonts w:ascii="Times New Roman" w:hAnsi="Times New Roman"/>
          <w:sz w:val="24"/>
        </w:rPr>
        <w:tab/>
      </w:r>
    </w:p>
    <w:p w14:paraId="29874DE2" w14:textId="77777777" w:rsidR="008C14C0" w:rsidRPr="00C3470C" w:rsidRDefault="008C14C0" w:rsidP="008C14C0">
      <w:pPr>
        <w:pStyle w:val="Style7"/>
        <w:widowControl/>
        <w:tabs>
          <w:tab w:val="left" w:leader="dot" w:pos="3845"/>
        </w:tabs>
        <w:spacing w:before="19" w:line="252" w:lineRule="exact"/>
        <w:ind w:left="749"/>
        <w:rPr>
          <w:rStyle w:val="FontStyle31"/>
          <w:rFonts w:ascii="Times New Roman" w:hAnsi="Times New Roman"/>
          <w:sz w:val="24"/>
        </w:rPr>
      </w:pPr>
      <w:r w:rsidRPr="00C3470C">
        <w:rPr>
          <w:rStyle w:val="FontStyle31"/>
          <w:rFonts w:ascii="Times New Roman" w:hAnsi="Times New Roman"/>
          <w:sz w:val="24"/>
        </w:rPr>
        <w:t>Pentru AM POC</w:t>
      </w:r>
    </w:p>
    <w:p w14:paraId="46C3B19D" w14:textId="77777777" w:rsidR="008C14C0" w:rsidRPr="00C3470C" w:rsidRDefault="008C14C0" w:rsidP="008C14C0">
      <w:pPr>
        <w:pStyle w:val="Style7"/>
        <w:widowControl/>
        <w:tabs>
          <w:tab w:val="left" w:leader="dot" w:pos="3823"/>
        </w:tabs>
        <w:spacing w:line="252" w:lineRule="exact"/>
        <w:ind w:left="749"/>
        <w:rPr>
          <w:rStyle w:val="FontStyle31"/>
          <w:rFonts w:ascii="Times New Roman" w:hAnsi="Times New Roman"/>
          <w:sz w:val="24"/>
        </w:rPr>
      </w:pPr>
    </w:p>
    <w:p w14:paraId="5C81BE0F" w14:textId="77777777" w:rsidR="008C14C0" w:rsidRPr="00C3470C" w:rsidRDefault="008C14C0" w:rsidP="008C14C0">
      <w:pPr>
        <w:pStyle w:val="Style12"/>
        <w:widowControl/>
        <w:spacing w:line="240" w:lineRule="exact"/>
        <w:ind w:left="410" w:hanging="410"/>
      </w:pPr>
    </w:p>
    <w:p w14:paraId="7865201C"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r w:rsidRPr="00C3470C">
        <w:rPr>
          <w:rStyle w:val="FontStyle31"/>
          <w:rFonts w:ascii="Times New Roman" w:hAnsi="Times New Roman"/>
          <w:color w:val="000000" w:themeColor="text1"/>
          <w:sz w:val="24"/>
        </w:rPr>
        <w:t xml:space="preserve">(2) AMPOC </w:t>
      </w:r>
      <w:r w:rsidRPr="00C3470C">
        <w:rPr>
          <w:rStyle w:val="FontStyle31"/>
          <w:rFonts w:ascii="Times New Roman" w:hAnsi="Times New Roman"/>
          <w:sz w:val="24"/>
        </w:rPr>
        <w:t xml:space="preserve">poate comunica precizări referitoare la modele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formate de formulare pentru aplicarea prevederilor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w:t>
      </w:r>
    </w:p>
    <w:p w14:paraId="5A8DCA21"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0C904CDA"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16E0FA26" w14:textId="77777777" w:rsidR="008C14C0" w:rsidRPr="00C3470C" w:rsidRDefault="008C14C0" w:rsidP="008C14C0">
      <w:pPr>
        <w:pStyle w:val="Style12"/>
        <w:widowControl/>
        <w:tabs>
          <w:tab w:val="left" w:pos="410"/>
        </w:tabs>
        <w:spacing w:before="26" w:line="252" w:lineRule="exact"/>
        <w:ind w:firstLine="0"/>
        <w:rPr>
          <w:rStyle w:val="FontStyle31"/>
          <w:rFonts w:ascii="Times New Roman" w:hAnsi="Times New Roman"/>
          <w:sz w:val="24"/>
        </w:rPr>
      </w:pPr>
    </w:p>
    <w:p w14:paraId="4FE94B10" w14:textId="77777777" w:rsidR="008C14C0" w:rsidRPr="00C3470C" w:rsidRDefault="008C14C0" w:rsidP="008C14C0">
      <w:pPr>
        <w:pStyle w:val="Style6"/>
        <w:widowControl/>
        <w:spacing w:line="240" w:lineRule="exact"/>
        <w:jc w:val="both"/>
      </w:pPr>
    </w:p>
    <w:p w14:paraId="43F174B0" w14:textId="77777777" w:rsidR="008C14C0" w:rsidRPr="00C3470C" w:rsidRDefault="008C14C0" w:rsidP="008C14C0">
      <w:pPr>
        <w:pStyle w:val="Style6"/>
        <w:widowControl/>
        <w:spacing w:before="34"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22 - Legea aplicabilă </w:t>
      </w:r>
      <w:proofErr w:type="spellStart"/>
      <w:r w:rsidRPr="00C3470C">
        <w:rPr>
          <w:rStyle w:val="FontStyle30"/>
          <w:rFonts w:ascii="Times New Roman" w:hAnsi="Times New Roman"/>
          <w:sz w:val="24"/>
        </w:rPr>
        <w:t>şi</w:t>
      </w:r>
      <w:proofErr w:type="spellEnd"/>
      <w:r w:rsidRPr="00C3470C">
        <w:rPr>
          <w:rStyle w:val="FontStyle30"/>
          <w:rFonts w:ascii="Times New Roman" w:hAnsi="Times New Roman"/>
          <w:sz w:val="24"/>
        </w:rPr>
        <w:t xml:space="preserve"> limba utilizată</w:t>
      </w:r>
    </w:p>
    <w:p w14:paraId="21164F8B" w14:textId="77777777" w:rsidR="008C14C0" w:rsidRPr="00C3470C" w:rsidRDefault="008C14C0" w:rsidP="008C14C0">
      <w:pPr>
        <w:pStyle w:val="Style12"/>
        <w:widowControl/>
        <w:numPr>
          <w:ilvl w:val="0"/>
          <w:numId w:val="24"/>
        </w:numPr>
        <w:tabs>
          <w:tab w:val="left" w:pos="425"/>
        </w:tabs>
        <w:spacing w:before="223"/>
        <w:ind w:left="1440" w:hanging="360"/>
        <w:rPr>
          <w:rStyle w:val="FontStyle31"/>
          <w:rFonts w:ascii="Times New Roman" w:hAnsi="Times New Roman"/>
          <w:sz w:val="24"/>
        </w:rPr>
      </w:pPr>
      <w:r w:rsidRPr="00C3470C">
        <w:rPr>
          <w:rStyle w:val="FontStyle31"/>
          <w:rFonts w:ascii="Times New Roman" w:hAnsi="Times New Roman"/>
          <w:sz w:val="24"/>
        </w:rPr>
        <w:t xml:space="preserve">Legea care guvernează acest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în conformitate cu care este interpretat este legea română.</w:t>
      </w:r>
    </w:p>
    <w:p w14:paraId="6FF64589" w14:textId="77777777" w:rsidR="008C14C0" w:rsidRPr="00C3470C" w:rsidRDefault="008C14C0" w:rsidP="008C14C0">
      <w:pPr>
        <w:pStyle w:val="Style12"/>
        <w:widowControl/>
        <w:numPr>
          <w:ilvl w:val="0"/>
          <w:numId w:val="24"/>
        </w:numPr>
        <w:tabs>
          <w:tab w:val="left" w:pos="425"/>
        </w:tabs>
        <w:ind w:left="1440" w:hanging="360"/>
        <w:rPr>
          <w:rStyle w:val="FontStyle31"/>
          <w:rFonts w:ascii="Times New Roman" w:hAnsi="Times New Roman"/>
          <w:sz w:val="24"/>
        </w:rPr>
      </w:pPr>
      <w:r w:rsidRPr="00C3470C">
        <w:rPr>
          <w:rStyle w:val="FontStyle31"/>
          <w:rFonts w:ascii="Times New Roman" w:hAnsi="Times New Roman"/>
          <w:sz w:val="24"/>
        </w:rPr>
        <w:t xml:space="preserve">Limba acestui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limba română.</w:t>
      </w:r>
    </w:p>
    <w:p w14:paraId="55D681E5" w14:textId="77777777" w:rsidR="008C14C0" w:rsidRPr="00C3470C" w:rsidRDefault="008C14C0" w:rsidP="008C14C0">
      <w:pPr>
        <w:pStyle w:val="Style6"/>
        <w:widowControl/>
        <w:spacing w:before="106" w:line="240" w:lineRule="auto"/>
        <w:jc w:val="both"/>
        <w:rPr>
          <w:rStyle w:val="FontStyle30"/>
          <w:rFonts w:ascii="Times New Roman" w:hAnsi="Times New Roman"/>
          <w:sz w:val="24"/>
        </w:rPr>
      </w:pPr>
      <w:r w:rsidRPr="00C3470C">
        <w:rPr>
          <w:rStyle w:val="FontStyle30"/>
          <w:rFonts w:ascii="Times New Roman" w:hAnsi="Times New Roman"/>
          <w:sz w:val="24"/>
        </w:rPr>
        <w:t>Articolul 23 - Anexele Contractului</w:t>
      </w:r>
    </w:p>
    <w:p w14:paraId="2142020A" w14:textId="77777777" w:rsidR="008C14C0" w:rsidRPr="00C3470C" w:rsidRDefault="008C14C0" w:rsidP="008C14C0">
      <w:pPr>
        <w:pStyle w:val="Style13"/>
        <w:widowControl/>
        <w:spacing w:line="240" w:lineRule="exact"/>
        <w:ind w:left="425" w:hanging="425"/>
        <w:jc w:val="both"/>
      </w:pPr>
    </w:p>
    <w:p w14:paraId="7C54F6EC" w14:textId="77777777" w:rsidR="008C14C0" w:rsidRPr="00C3470C" w:rsidRDefault="008C14C0" w:rsidP="008C14C0">
      <w:pPr>
        <w:pStyle w:val="Style13"/>
        <w:widowControl/>
        <w:spacing w:before="48" w:line="295" w:lineRule="exact"/>
        <w:ind w:left="425" w:hanging="425"/>
        <w:jc w:val="both"/>
        <w:rPr>
          <w:rStyle w:val="FontStyle31"/>
          <w:rFonts w:ascii="Times New Roman" w:hAnsi="Times New Roman"/>
          <w:sz w:val="24"/>
        </w:rPr>
      </w:pPr>
      <w:r w:rsidRPr="00C3470C">
        <w:rPr>
          <w:rStyle w:val="FontStyle31"/>
          <w:rFonts w:ascii="Times New Roman" w:hAnsi="Times New Roman"/>
          <w:sz w:val="24"/>
        </w:rPr>
        <w:t xml:space="preserve">(1) Următoarele documente sunt anexe la prezentul Contract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constituie parte integrantă a prezentului Contract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având </w:t>
      </w:r>
      <w:proofErr w:type="spellStart"/>
      <w:r w:rsidRPr="00C3470C">
        <w:rPr>
          <w:rStyle w:val="FontStyle31"/>
          <w:rFonts w:ascii="Times New Roman" w:hAnsi="Times New Roman"/>
          <w:sz w:val="24"/>
        </w:rPr>
        <w:t>aceeaşi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forţă</w:t>
      </w:r>
      <w:proofErr w:type="spellEnd"/>
      <w:r w:rsidRPr="00C3470C">
        <w:rPr>
          <w:rStyle w:val="FontStyle31"/>
          <w:rFonts w:ascii="Times New Roman" w:hAnsi="Times New Roman"/>
          <w:sz w:val="24"/>
        </w:rPr>
        <w:t xml:space="preserve"> juridică:</w:t>
      </w:r>
    </w:p>
    <w:p w14:paraId="6291ABE6" w14:textId="77777777" w:rsidR="008C14C0" w:rsidRPr="00C3470C" w:rsidRDefault="008C14C0" w:rsidP="008C14C0">
      <w:pPr>
        <w:pStyle w:val="Style7"/>
        <w:widowControl/>
        <w:spacing w:line="240" w:lineRule="exact"/>
        <w:ind w:left="425"/>
      </w:pPr>
    </w:p>
    <w:p w14:paraId="097C939D" w14:textId="77777777" w:rsidR="008C14C0" w:rsidRPr="00C3470C" w:rsidRDefault="008C14C0" w:rsidP="008C14C0">
      <w:pPr>
        <w:pStyle w:val="Style7"/>
        <w:widowControl/>
        <w:spacing w:before="41"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1 - </w:t>
      </w: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Specifice, din care fac parte:</w:t>
      </w:r>
    </w:p>
    <w:p w14:paraId="0B37A795" w14:textId="77777777" w:rsidR="008C14C0" w:rsidRPr="00C3470C" w:rsidRDefault="008C14C0" w:rsidP="008C14C0">
      <w:pPr>
        <w:pStyle w:val="Style12"/>
        <w:widowControl/>
        <w:numPr>
          <w:ilvl w:val="0"/>
          <w:numId w:val="5"/>
        </w:numPr>
        <w:tabs>
          <w:tab w:val="left" w:pos="1850"/>
        </w:tabs>
        <w:ind w:left="1080" w:hanging="360"/>
        <w:rPr>
          <w:rStyle w:val="FontStyle31"/>
          <w:rFonts w:ascii="Times New Roman" w:hAnsi="Times New Roman"/>
          <w:sz w:val="24"/>
        </w:rPr>
      </w:pPr>
      <w:r w:rsidRPr="00C3470C">
        <w:rPr>
          <w:rStyle w:val="FontStyle31"/>
          <w:rFonts w:ascii="Times New Roman" w:hAnsi="Times New Roman"/>
          <w:sz w:val="24"/>
        </w:rPr>
        <w:t xml:space="preserve">Graficul de depunere a cererilor de </w:t>
      </w:r>
      <w:proofErr w:type="spellStart"/>
      <w:r w:rsidRPr="00C3470C">
        <w:rPr>
          <w:rStyle w:val="FontStyle31"/>
          <w:rFonts w:ascii="Times New Roman" w:hAnsi="Times New Roman"/>
          <w:sz w:val="24"/>
        </w:rPr>
        <w:t>prefinanţare</w:t>
      </w:r>
      <w:proofErr w:type="spellEnd"/>
      <w:r w:rsidRPr="00C3470C">
        <w:rPr>
          <w:rStyle w:val="FontStyle31"/>
          <w:rFonts w:ascii="Times New Roman" w:hAnsi="Times New Roman"/>
          <w:sz w:val="24"/>
        </w:rPr>
        <w:t>/plată/rambursare a cheltuielilor</w:t>
      </w:r>
    </w:p>
    <w:p w14:paraId="7124C5C9" w14:textId="77777777" w:rsidR="008C14C0" w:rsidRPr="00C3470C" w:rsidRDefault="008C14C0" w:rsidP="008C14C0">
      <w:pPr>
        <w:pStyle w:val="Style12"/>
        <w:widowControl/>
        <w:numPr>
          <w:ilvl w:val="0"/>
          <w:numId w:val="6"/>
        </w:numPr>
        <w:tabs>
          <w:tab w:val="left" w:pos="1850"/>
        </w:tabs>
        <w:spacing w:before="7"/>
        <w:ind w:left="1080" w:hanging="360"/>
        <w:rPr>
          <w:rStyle w:val="FontStyle31"/>
          <w:rFonts w:ascii="Times New Roman" w:hAnsi="Times New Roman"/>
          <w:sz w:val="24"/>
        </w:rPr>
      </w:pPr>
      <w:r w:rsidRPr="00C3470C">
        <w:rPr>
          <w:rStyle w:val="FontStyle31"/>
          <w:rFonts w:ascii="Times New Roman" w:hAnsi="Times New Roman"/>
          <w:sz w:val="24"/>
        </w:rPr>
        <w:t xml:space="preserve">Acordarea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recuperarea </w:t>
      </w:r>
      <w:proofErr w:type="spellStart"/>
      <w:r w:rsidRPr="00C3470C">
        <w:rPr>
          <w:rStyle w:val="FontStyle31"/>
          <w:rFonts w:ascii="Times New Roman" w:hAnsi="Times New Roman"/>
          <w:sz w:val="24"/>
        </w:rPr>
        <w:t>prefinanţării</w:t>
      </w:r>
      <w:proofErr w:type="spellEnd"/>
    </w:p>
    <w:p w14:paraId="2AC494E0" w14:textId="77777777" w:rsidR="008C14C0" w:rsidRPr="00C3470C" w:rsidRDefault="008C14C0" w:rsidP="008C14C0">
      <w:pPr>
        <w:pStyle w:val="Style12"/>
        <w:widowControl/>
        <w:numPr>
          <w:ilvl w:val="0"/>
          <w:numId w:val="6"/>
        </w:numPr>
        <w:tabs>
          <w:tab w:val="left" w:pos="1850"/>
        </w:tabs>
        <w:ind w:left="1080" w:hanging="360"/>
        <w:rPr>
          <w:rStyle w:val="FontStyle31"/>
          <w:rFonts w:ascii="Times New Roman" w:hAnsi="Times New Roman"/>
          <w:sz w:val="24"/>
        </w:rPr>
      </w:pP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de rambursare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plată a cheltuielilor</w:t>
      </w:r>
    </w:p>
    <w:p w14:paraId="52901BBB" w14:textId="77777777" w:rsidR="008C14C0" w:rsidRPr="00C3470C" w:rsidRDefault="008C14C0" w:rsidP="008C14C0">
      <w:pPr>
        <w:pStyle w:val="Style14"/>
        <w:widowControl/>
        <w:numPr>
          <w:ilvl w:val="0"/>
          <w:numId w:val="6"/>
        </w:numPr>
        <w:spacing w:before="50" w:line="288" w:lineRule="exact"/>
        <w:ind w:left="1080" w:right="306" w:hanging="360"/>
        <w:jc w:val="both"/>
        <w:rPr>
          <w:rStyle w:val="FontStyle31"/>
          <w:rFonts w:ascii="Times New Roman" w:hAnsi="Times New Roman"/>
          <w:sz w:val="24"/>
        </w:rPr>
      </w:pPr>
      <w:proofErr w:type="spellStart"/>
      <w:r w:rsidRPr="00C3470C">
        <w:rPr>
          <w:rStyle w:val="FontStyle31"/>
          <w:rFonts w:ascii="Times New Roman" w:hAnsi="Times New Roman"/>
          <w:sz w:val="24"/>
        </w:rPr>
        <w:t>Condiţii</w:t>
      </w:r>
      <w:proofErr w:type="spellEnd"/>
      <w:r w:rsidRPr="00C3470C">
        <w:rPr>
          <w:rStyle w:val="FontStyle31"/>
          <w:rFonts w:ascii="Times New Roman" w:hAnsi="Times New Roman"/>
          <w:sz w:val="24"/>
        </w:rPr>
        <w:t xml:space="preserve"> aferente Programului </w:t>
      </w:r>
      <w:proofErr w:type="spellStart"/>
      <w:r w:rsidRPr="00C3470C">
        <w:rPr>
          <w:rStyle w:val="FontStyle31"/>
          <w:rFonts w:ascii="Times New Roman" w:hAnsi="Times New Roman"/>
          <w:sz w:val="24"/>
        </w:rPr>
        <w:t>Operaţional</w:t>
      </w:r>
      <w:proofErr w:type="spellEnd"/>
      <w:r w:rsidRPr="00C3470C">
        <w:rPr>
          <w:rStyle w:val="FontStyle31"/>
          <w:rFonts w:ascii="Times New Roman" w:hAnsi="Times New Roman"/>
          <w:sz w:val="24"/>
        </w:rPr>
        <w:t xml:space="preserve"> Competitivitate</w:t>
      </w:r>
    </w:p>
    <w:p w14:paraId="7D84C446" w14:textId="77777777" w:rsidR="008C14C0" w:rsidRPr="00C3470C" w:rsidRDefault="008C14C0" w:rsidP="008C14C0">
      <w:pPr>
        <w:pStyle w:val="Style14"/>
        <w:widowControl/>
        <w:spacing w:before="50" w:line="288" w:lineRule="exact"/>
        <w:ind w:left="418" w:right="2765" w:firstLine="0"/>
        <w:jc w:val="both"/>
        <w:rPr>
          <w:rStyle w:val="FontStyle31"/>
          <w:rFonts w:ascii="Times New Roman" w:hAnsi="Times New Roman"/>
          <w:sz w:val="24"/>
        </w:rPr>
      </w:pPr>
      <w:r w:rsidRPr="00C3470C">
        <w:rPr>
          <w:rStyle w:val="FontStyle31"/>
          <w:rFonts w:ascii="Times New Roman" w:hAnsi="Times New Roman"/>
          <w:sz w:val="24"/>
        </w:rPr>
        <w:t xml:space="preserve">Anexa 2 - Cererea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din care fac parte:</w:t>
      </w:r>
    </w:p>
    <w:p w14:paraId="696AAE7C" w14:textId="77777777" w:rsidR="008C14C0" w:rsidRPr="00C3470C" w:rsidRDefault="008C14C0" w:rsidP="008C14C0">
      <w:pPr>
        <w:pStyle w:val="Style21"/>
        <w:widowControl/>
        <w:numPr>
          <w:ilvl w:val="0"/>
          <w:numId w:val="7"/>
        </w:numPr>
        <w:tabs>
          <w:tab w:val="left" w:pos="1858"/>
        </w:tabs>
        <w:spacing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Bugetul Proiectului</w:t>
      </w:r>
    </w:p>
    <w:p w14:paraId="3CB4AB08"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 xml:space="preserve">Calendarul estimativ al </w:t>
      </w:r>
      <w:proofErr w:type="spellStart"/>
      <w:r w:rsidRPr="00C3470C">
        <w:rPr>
          <w:rStyle w:val="FontStyle31"/>
          <w:rFonts w:ascii="Times New Roman" w:hAnsi="Times New Roman"/>
          <w:sz w:val="24"/>
        </w:rPr>
        <w:t>achiziţiilor</w:t>
      </w:r>
      <w:proofErr w:type="spellEnd"/>
    </w:p>
    <w:p w14:paraId="7A121F87" w14:textId="77777777" w:rsidR="008C14C0" w:rsidRPr="00C3470C" w:rsidRDefault="008C14C0" w:rsidP="008C14C0">
      <w:pPr>
        <w:pStyle w:val="Style21"/>
        <w:widowControl/>
        <w:numPr>
          <w:ilvl w:val="0"/>
          <w:numId w:val="7"/>
        </w:numPr>
        <w:tabs>
          <w:tab w:val="left" w:pos="1858"/>
        </w:tabs>
        <w:spacing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Indicatori</w:t>
      </w:r>
    </w:p>
    <w:p w14:paraId="24508524"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t xml:space="preserve">Graficul de </w:t>
      </w:r>
      <w:proofErr w:type="spellStart"/>
      <w:r w:rsidRPr="00C3470C">
        <w:rPr>
          <w:rStyle w:val="FontStyle31"/>
          <w:rFonts w:ascii="Times New Roman" w:hAnsi="Times New Roman"/>
          <w:sz w:val="24"/>
        </w:rPr>
        <w:t>activităţi</w:t>
      </w:r>
      <w:proofErr w:type="spellEnd"/>
    </w:p>
    <w:p w14:paraId="40107CBC" w14:textId="77777777" w:rsidR="008C14C0" w:rsidRPr="00C3470C" w:rsidRDefault="008C14C0" w:rsidP="008C14C0">
      <w:pPr>
        <w:pStyle w:val="Style21"/>
        <w:widowControl/>
        <w:numPr>
          <w:ilvl w:val="0"/>
          <w:numId w:val="7"/>
        </w:numPr>
        <w:tabs>
          <w:tab w:val="left" w:pos="1858"/>
        </w:tabs>
        <w:spacing w:before="7" w:line="288" w:lineRule="exact"/>
        <w:ind w:left="1426" w:firstLine="0"/>
        <w:jc w:val="both"/>
        <w:rPr>
          <w:rStyle w:val="FontStyle31"/>
          <w:rFonts w:ascii="Times New Roman" w:hAnsi="Times New Roman"/>
          <w:sz w:val="24"/>
        </w:rPr>
      </w:pPr>
      <w:r w:rsidRPr="00C3470C">
        <w:rPr>
          <w:rStyle w:val="FontStyle31"/>
          <w:rFonts w:ascii="Times New Roman" w:hAnsi="Times New Roman"/>
          <w:sz w:val="24"/>
        </w:rPr>
        <w:lastRenderedPageBreak/>
        <w:t xml:space="preserve">Echipa de management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w:t>
      </w:r>
      <w:proofErr w:type="spellStart"/>
      <w:r w:rsidRPr="00C3470C">
        <w:rPr>
          <w:rStyle w:val="FontStyle31"/>
          <w:rFonts w:ascii="Times New Roman" w:hAnsi="Times New Roman"/>
          <w:sz w:val="24"/>
        </w:rPr>
        <w:t>experţi</w:t>
      </w:r>
      <w:proofErr w:type="spellEnd"/>
      <w:r w:rsidRPr="00C3470C">
        <w:rPr>
          <w:rStyle w:val="FontStyle31"/>
          <w:rFonts w:ascii="Times New Roman" w:hAnsi="Times New Roman"/>
          <w:sz w:val="24"/>
        </w:rPr>
        <w:t xml:space="preserve"> pe termen lung </w:t>
      </w:r>
    </w:p>
    <w:p w14:paraId="538E1D26" w14:textId="77777777" w:rsidR="008C14C0" w:rsidRPr="00C3470C" w:rsidRDefault="008C14C0" w:rsidP="008C14C0">
      <w:pPr>
        <w:pStyle w:val="Style21"/>
        <w:widowControl/>
        <w:tabs>
          <w:tab w:val="left" w:pos="1858"/>
        </w:tabs>
        <w:spacing w:line="288" w:lineRule="exact"/>
        <w:ind w:left="425" w:right="2304" w:firstLine="0"/>
        <w:jc w:val="both"/>
        <w:rPr>
          <w:rStyle w:val="FontStyle31"/>
          <w:rFonts w:ascii="Times New Roman" w:hAnsi="Times New Roman"/>
          <w:sz w:val="24"/>
        </w:rPr>
      </w:pPr>
    </w:p>
    <w:p w14:paraId="0E012761" w14:textId="77777777" w:rsidR="008C14C0" w:rsidRPr="00C3470C" w:rsidRDefault="008C14C0" w:rsidP="008C14C0">
      <w:pPr>
        <w:pStyle w:val="Style21"/>
        <w:widowControl/>
        <w:tabs>
          <w:tab w:val="left" w:pos="1858"/>
        </w:tabs>
        <w:spacing w:line="288" w:lineRule="exact"/>
        <w:ind w:left="425" w:right="2304" w:firstLine="0"/>
        <w:jc w:val="both"/>
        <w:rPr>
          <w:rStyle w:val="FontStyle31"/>
          <w:rFonts w:ascii="Times New Roman" w:hAnsi="Times New Roman"/>
          <w:sz w:val="24"/>
        </w:rPr>
      </w:pPr>
      <w:r w:rsidRPr="00C3470C">
        <w:rPr>
          <w:rStyle w:val="FontStyle31"/>
          <w:rFonts w:ascii="Times New Roman" w:hAnsi="Times New Roman"/>
          <w:sz w:val="24"/>
        </w:rPr>
        <w:t xml:space="preserve">Anexa 3 - Măsuri de informare, </w:t>
      </w:r>
      <w:r w:rsidRPr="00C3470C">
        <w:rPr>
          <w:rStyle w:val="FontStyle31"/>
          <w:rFonts w:ascii="Times New Roman" w:hAnsi="Times New Roman"/>
          <w:color w:val="000000" w:themeColor="text1"/>
          <w:sz w:val="24"/>
        </w:rPr>
        <w:t>comunicare</w:t>
      </w:r>
      <w:r w:rsidRPr="00C3470C">
        <w:rPr>
          <w:rStyle w:val="FontStyle31"/>
          <w:rFonts w:ascii="Times New Roman" w:hAnsi="Times New Roman"/>
          <w:sz w:val="24"/>
        </w:rPr>
        <w:t xml:space="preserve"> și publicitate</w:t>
      </w:r>
    </w:p>
    <w:p w14:paraId="5D506F48" w14:textId="77777777" w:rsidR="008C14C0" w:rsidRPr="00C3470C" w:rsidRDefault="008C14C0" w:rsidP="008C14C0">
      <w:pPr>
        <w:pStyle w:val="Style7"/>
        <w:widowControl/>
        <w:spacing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4 - Monitorizarea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raportarea</w:t>
      </w:r>
    </w:p>
    <w:p w14:paraId="71C9FC16" w14:textId="77777777" w:rsidR="008C14C0" w:rsidRPr="00C3470C" w:rsidRDefault="008C14C0" w:rsidP="008C14C0">
      <w:pPr>
        <w:pStyle w:val="Style7"/>
        <w:widowControl/>
        <w:spacing w:line="288" w:lineRule="exact"/>
        <w:ind w:left="425"/>
        <w:rPr>
          <w:rStyle w:val="FontStyle31"/>
          <w:rFonts w:ascii="Times New Roman" w:hAnsi="Times New Roman"/>
          <w:sz w:val="24"/>
        </w:rPr>
      </w:pPr>
      <w:r w:rsidRPr="00C3470C">
        <w:rPr>
          <w:rStyle w:val="FontStyle31"/>
          <w:rFonts w:ascii="Times New Roman" w:hAnsi="Times New Roman"/>
          <w:sz w:val="24"/>
        </w:rPr>
        <w:t xml:space="preserve">Anexa 5 - Acordul încheiat între Beneficiar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Parteneri</w:t>
      </w:r>
    </w:p>
    <w:p w14:paraId="6CD8DD83" w14:textId="77777777" w:rsidR="008C14C0" w:rsidRPr="00C3470C" w:rsidRDefault="008C14C0" w:rsidP="008C14C0">
      <w:pPr>
        <w:pStyle w:val="Style13"/>
        <w:widowControl/>
        <w:spacing w:line="240" w:lineRule="exact"/>
        <w:ind w:left="432" w:hanging="432"/>
        <w:jc w:val="both"/>
      </w:pPr>
    </w:p>
    <w:p w14:paraId="56B6DECD" w14:textId="77777777" w:rsidR="008C14C0" w:rsidRPr="00C3470C" w:rsidRDefault="008C14C0" w:rsidP="008C14C0">
      <w:pPr>
        <w:pStyle w:val="Style13"/>
        <w:widowControl/>
        <w:spacing w:before="34" w:line="302" w:lineRule="exact"/>
        <w:ind w:left="432" w:hanging="432"/>
        <w:jc w:val="both"/>
        <w:rPr>
          <w:rStyle w:val="FontStyle31"/>
          <w:rFonts w:ascii="Times New Roman" w:hAnsi="Times New Roman"/>
          <w:sz w:val="24"/>
        </w:rPr>
      </w:pPr>
      <w:r w:rsidRPr="00C3470C">
        <w:rPr>
          <w:rStyle w:val="FontStyle31"/>
          <w:rFonts w:ascii="Times New Roman" w:hAnsi="Times New Roman"/>
          <w:sz w:val="24"/>
        </w:rPr>
        <w:t xml:space="preserve">(2) În cadrul prezentului Contract, prevalează </w:t>
      </w:r>
      <w:proofErr w:type="spellStart"/>
      <w:r w:rsidRPr="00C3470C">
        <w:rPr>
          <w:rStyle w:val="FontStyle31"/>
          <w:rFonts w:ascii="Times New Roman" w:hAnsi="Times New Roman"/>
          <w:sz w:val="24"/>
        </w:rPr>
        <w:t>Condiţiile</w:t>
      </w:r>
      <w:proofErr w:type="spellEnd"/>
      <w:r w:rsidRPr="00C3470C">
        <w:rPr>
          <w:rStyle w:val="FontStyle31"/>
          <w:rFonts w:ascii="Times New Roman" w:hAnsi="Times New Roman"/>
          <w:sz w:val="24"/>
        </w:rPr>
        <w:t xml:space="preserve"> Specifice </w:t>
      </w:r>
      <w:proofErr w:type="spellStart"/>
      <w:r w:rsidRPr="00C3470C">
        <w:rPr>
          <w:rStyle w:val="FontStyle31"/>
          <w:rFonts w:ascii="Times New Roman" w:hAnsi="Times New Roman"/>
          <w:sz w:val="24"/>
        </w:rPr>
        <w:t>faţă</w:t>
      </w:r>
      <w:proofErr w:type="spellEnd"/>
      <w:r w:rsidRPr="00C3470C">
        <w:rPr>
          <w:rStyle w:val="FontStyle31"/>
          <w:rFonts w:ascii="Times New Roman" w:hAnsi="Times New Roman"/>
          <w:sz w:val="24"/>
        </w:rPr>
        <w:t xml:space="preserve"> de cele Generale, precum </w:t>
      </w:r>
      <w:proofErr w:type="spellStart"/>
      <w:r w:rsidRPr="00C3470C">
        <w:rPr>
          <w:rStyle w:val="FontStyle31"/>
          <w:rFonts w:ascii="Times New Roman" w:hAnsi="Times New Roman"/>
          <w:sz w:val="24"/>
        </w:rPr>
        <w:t>şi</w:t>
      </w:r>
      <w:proofErr w:type="spellEnd"/>
      <w:r w:rsidRPr="00C3470C">
        <w:rPr>
          <w:rStyle w:val="FontStyle31"/>
          <w:rFonts w:ascii="Times New Roman" w:hAnsi="Times New Roman"/>
          <w:sz w:val="24"/>
        </w:rPr>
        <w:t xml:space="preserve"> asupra celorlalte anexe.</w:t>
      </w:r>
    </w:p>
    <w:p w14:paraId="408E542F" w14:textId="77777777" w:rsidR="008C14C0" w:rsidRPr="00C3470C" w:rsidRDefault="008C14C0" w:rsidP="008C14C0">
      <w:pPr>
        <w:pStyle w:val="Style6"/>
        <w:widowControl/>
        <w:spacing w:line="240" w:lineRule="exact"/>
        <w:jc w:val="both"/>
      </w:pPr>
    </w:p>
    <w:p w14:paraId="2F4076A0" w14:textId="77777777" w:rsidR="008C14C0" w:rsidRPr="00C3470C" w:rsidRDefault="008C14C0" w:rsidP="008C14C0">
      <w:pPr>
        <w:pStyle w:val="Style6"/>
        <w:widowControl/>
        <w:spacing w:before="55" w:line="240" w:lineRule="auto"/>
        <w:jc w:val="both"/>
        <w:rPr>
          <w:rStyle w:val="FontStyle30"/>
          <w:rFonts w:ascii="Times New Roman" w:hAnsi="Times New Roman"/>
          <w:sz w:val="24"/>
        </w:rPr>
      </w:pPr>
      <w:r w:rsidRPr="00C3470C">
        <w:rPr>
          <w:rStyle w:val="FontStyle30"/>
          <w:rFonts w:ascii="Times New Roman" w:hAnsi="Times New Roman"/>
          <w:sz w:val="24"/>
        </w:rPr>
        <w:t xml:space="preserve">Articolul 24 - </w:t>
      </w:r>
      <w:proofErr w:type="spellStart"/>
      <w:r w:rsidRPr="00C3470C">
        <w:rPr>
          <w:rStyle w:val="FontStyle30"/>
          <w:rFonts w:ascii="Times New Roman" w:hAnsi="Times New Roman"/>
          <w:sz w:val="24"/>
        </w:rPr>
        <w:t>Dispoziţii</w:t>
      </w:r>
      <w:proofErr w:type="spellEnd"/>
      <w:r w:rsidRPr="00C3470C">
        <w:rPr>
          <w:rStyle w:val="FontStyle30"/>
          <w:rFonts w:ascii="Times New Roman" w:hAnsi="Times New Roman"/>
          <w:sz w:val="24"/>
        </w:rPr>
        <w:t xml:space="preserve"> finale</w:t>
      </w:r>
    </w:p>
    <w:p w14:paraId="5713B303" w14:textId="77777777" w:rsidR="008C14C0" w:rsidRPr="00C3470C" w:rsidRDefault="008C14C0" w:rsidP="008C14C0">
      <w:pPr>
        <w:pStyle w:val="Style6"/>
        <w:widowControl/>
        <w:spacing w:before="55" w:line="240" w:lineRule="auto"/>
        <w:jc w:val="both"/>
        <w:rPr>
          <w:rStyle w:val="FontStyle30"/>
          <w:rFonts w:ascii="Times New Roman" w:hAnsi="Times New Roman"/>
          <w:sz w:val="24"/>
        </w:rPr>
      </w:pPr>
    </w:p>
    <w:p w14:paraId="29C76098" w14:textId="77777777" w:rsidR="008C14C0" w:rsidRPr="00C3470C" w:rsidRDefault="008C14C0" w:rsidP="008C14C0">
      <w:pPr>
        <w:pStyle w:val="Style13"/>
        <w:widowControl/>
        <w:spacing w:before="120" w:line="240" w:lineRule="auto"/>
        <w:ind w:left="431" w:hanging="431"/>
        <w:jc w:val="both"/>
        <w:rPr>
          <w:rStyle w:val="FontStyle31"/>
          <w:rFonts w:ascii="Times New Roman" w:hAnsi="Times New Roman"/>
          <w:sz w:val="24"/>
        </w:rPr>
      </w:pPr>
      <w:r w:rsidRPr="00C3470C">
        <w:rPr>
          <w:rStyle w:val="FontStyle31"/>
          <w:rFonts w:ascii="Times New Roman" w:hAnsi="Times New Roman"/>
          <w:sz w:val="24"/>
        </w:rPr>
        <w:t xml:space="preserve">Prezentul Contract de finanțare este elaborat într-un singur exemplar, semnat electronic de toate </w:t>
      </w:r>
    </w:p>
    <w:p w14:paraId="60D16D46" w14:textId="77777777" w:rsidR="008C14C0" w:rsidRPr="00C3470C" w:rsidRDefault="008C14C0" w:rsidP="008C14C0">
      <w:pPr>
        <w:pStyle w:val="Style13"/>
        <w:widowControl/>
        <w:spacing w:before="120" w:line="240" w:lineRule="auto"/>
        <w:ind w:left="431" w:hanging="431"/>
        <w:jc w:val="both"/>
        <w:rPr>
          <w:rStyle w:val="FontStyle31"/>
          <w:rFonts w:ascii="Times New Roman" w:hAnsi="Times New Roman"/>
          <w:sz w:val="24"/>
        </w:rPr>
      </w:pPr>
      <w:r w:rsidRPr="00C3470C">
        <w:rPr>
          <w:rStyle w:val="FontStyle31"/>
          <w:rFonts w:ascii="Times New Roman" w:hAnsi="Times New Roman"/>
          <w:sz w:val="24"/>
        </w:rPr>
        <w:t xml:space="preserve">părțile și transmis prin sistemul electronic </w:t>
      </w:r>
      <w:proofErr w:type="spellStart"/>
      <w:r w:rsidRPr="00C3470C">
        <w:rPr>
          <w:rStyle w:val="FontStyle31"/>
          <w:rFonts w:ascii="Times New Roman" w:hAnsi="Times New Roman"/>
          <w:sz w:val="24"/>
        </w:rPr>
        <w:t>MySMIS</w:t>
      </w:r>
      <w:proofErr w:type="spellEnd"/>
      <w:r w:rsidRPr="00C3470C">
        <w:rPr>
          <w:rStyle w:val="FontStyle31"/>
          <w:rFonts w:ascii="Times New Roman" w:hAnsi="Times New Roman"/>
          <w:sz w:val="24"/>
        </w:rPr>
        <w:t xml:space="preserve"> 2014.</w:t>
      </w:r>
    </w:p>
    <w:p w14:paraId="5D5A1043"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sz w:val="24"/>
        </w:rPr>
      </w:pPr>
    </w:p>
    <w:p w14:paraId="632EC184"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sz w:val="24"/>
        </w:rPr>
      </w:pPr>
      <w:r w:rsidRPr="00C3470C">
        <w:rPr>
          <w:rStyle w:val="FontStyle30"/>
          <w:rFonts w:ascii="Times New Roman" w:hAnsi="Times New Roman"/>
          <w:sz w:val="24"/>
        </w:rPr>
        <w:t>Pentru Autoritatea de Management</w:t>
      </w:r>
      <w:r w:rsidRPr="00C3470C">
        <w:rPr>
          <w:rStyle w:val="FontStyle30"/>
          <w:rFonts w:ascii="Times New Roman" w:hAnsi="Times New Roman"/>
          <w:sz w:val="24"/>
        </w:rPr>
        <w:tab/>
        <w:t xml:space="preserve">           Pentru Beneficiar</w:t>
      </w:r>
    </w:p>
    <w:p w14:paraId="13C2C35E" w14:textId="77777777" w:rsidR="008C14C0" w:rsidRPr="00C3470C" w:rsidRDefault="008C14C0" w:rsidP="008C14C0">
      <w:pPr>
        <w:pStyle w:val="Style10"/>
        <w:widowControl/>
        <w:tabs>
          <w:tab w:val="left" w:leader="dot" w:pos="2218"/>
          <w:tab w:val="left" w:pos="5443"/>
          <w:tab w:val="left" w:leader="dot" w:pos="7279"/>
        </w:tabs>
        <w:ind w:firstLine="0"/>
        <w:jc w:val="both"/>
        <w:rPr>
          <w:rStyle w:val="FontStyle30"/>
          <w:rFonts w:ascii="Times New Roman" w:hAnsi="Times New Roman"/>
          <w:sz w:val="24"/>
        </w:rPr>
      </w:pPr>
      <w:r w:rsidRPr="00C3470C">
        <w:rPr>
          <w:rStyle w:val="FontStyle30"/>
          <w:rFonts w:ascii="Times New Roman" w:hAnsi="Times New Roman"/>
          <w:sz w:val="24"/>
        </w:rPr>
        <w:t>Nume:</w:t>
      </w:r>
      <w:r w:rsidRPr="00C3470C">
        <w:rPr>
          <w:rStyle w:val="FontStyle30"/>
          <w:rFonts w:ascii="Times New Roman" w:hAnsi="Times New Roman"/>
          <w:sz w:val="24"/>
        </w:rPr>
        <w:tab/>
      </w:r>
      <w:r w:rsidRPr="00C3470C">
        <w:rPr>
          <w:rStyle w:val="FontStyle30"/>
          <w:rFonts w:ascii="Times New Roman" w:hAnsi="Times New Roman"/>
          <w:sz w:val="24"/>
        </w:rPr>
        <w:tab/>
        <w:t xml:space="preserve">           Nume:………………….</w:t>
      </w:r>
    </w:p>
    <w:p w14:paraId="31CD9B88" w14:textId="77777777" w:rsidR="008C14C0" w:rsidRPr="00C3470C" w:rsidRDefault="008C14C0" w:rsidP="008C14C0">
      <w:pPr>
        <w:pStyle w:val="Style10"/>
        <w:widowControl/>
        <w:tabs>
          <w:tab w:val="left" w:leader="dot" w:pos="2693"/>
          <w:tab w:val="left" w:pos="5443"/>
          <w:tab w:val="left" w:leader="dot" w:pos="7272"/>
        </w:tabs>
        <w:spacing w:before="7"/>
        <w:ind w:firstLine="0"/>
        <w:jc w:val="both"/>
        <w:rPr>
          <w:rStyle w:val="FontStyle30"/>
          <w:rFonts w:ascii="Times New Roman" w:hAnsi="Times New Roman"/>
          <w:sz w:val="24"/>
        </w:rPr>
      </w:pPr>
      <w:proofErr w:type="spellStart"/>
      <w:r w:rsidRPr="00C3470C">
        <w:rPr>
          <w:rStyle w:val="FontStyle30"/>
          <w:rFonts w:ascii="Times New Roman" w:hAnsi="Times New Roman"/>
          <w:sz w:val="24"/>
        </w:rPr>
        <w:t>Funcţie</w:t>
      </w:r>
      <w:proofErr w:type="spellEnd"/>
      <w:r w:rsidRPr="00C3470C">
        <w:rPr>
          <w:rStyle w:val="FontStyle30"/>
          <w:rFonts w:ascii="Times New Roman" w:hAnsi="Times New Roman"/>
          <w:sz w:val="24"/>
        </w:rPr>
        <w:t>:</w:t>
      </w:r>
      <w:r w:rsidRPr="00C3470C">
        <w:rPr>
          <w:rStyle w:val="FontStyle30"/>
          <w:rFonts w:ascii="Times New Roman" w:hAnsi="Times New Roman"/>
          <w:sz w:val="24"/>
        </w:rPr>
        <w:tab/>
      </w:r>
      <w:r w:rsidRPr="00C3470C">
        <w:rPr>
          <w:rStyle w:val="FontStyle30"/>
          <w:rFonts w:ascii="Times New Roman" w:hAnsi="Times New Roman"/>
          <w:sz w:val="24"/>
        </w:rPr>
        <w:tab/>
        <w:t xml:space="preserve">           </w:t>
      </w:r>
      <w:proofErr w:type="spellStart"/>
      <w:r w:rsidRPr="00C3470C">
        <w:rPr>
          <w:rStyle w:val="FontStyle30"/>
          <w:rFonts w:ascii="Times New Roman" w:hAnsi="Times New Roman"/>
          <w:sz w:val="24"/>
        </w:rPr>
        <w:t>Funcţie</w:t>
      </w:r>
      <w:proofErr w:type="spellEnd"/>
      <w:r w:rsidRPr="00C3470C">
        <w:rPr>
          <w:rStyle w:val="FontStyle30"/>
          <w:rFonts w:ascii="Times New Roman" w:hAnsi="Times New Roman"/>
          <w:sz w:val="24"/>
        </w:rPr>
        <w:t>:……………….</w:t>
      </w:r>
    </w:p>
    <w:p w14:paraId="37D47498" w14:textId="77777777" w:rsidR="008C14C0" w:rsidRPr="00C3470C" w:rsidRDefault="008C14C0" w:rsidP="008C14C0">
      <w:pPr>
        <w:pStyle w:val="Style10"/>
        <w:widowControl/>
        <w:tabs>
          <w:tab w:val="left" w:pos="5443"/>
        </w:tabs>
        <w:ind w:firstLine="0"/>
        <w:jc w:val="both"/>
        <w:rPr>
          <w:rStyle w:val="FontStyle30"/>
          <w:rFonts w:ascii="Times New Roman" w:hAnsi="Times New Roman"/>
          <w:sz w:val="24"/>
        </w:rPr>
      </w:pPr>
      <w:r w:rsidRPr="00C3470C">
        <w:rPr>
          <w:rStyle w:val="FontStyle30"/>
          <w:rFonts w:ascii="Times New Roman" w:hAnsi="Times New Roman"/>
          <w:sz w:val="24"/>
        </w:rPr>
        <w:t>Semnătura:……………………..</w:t>
      </w:r>
      <w:r w:rsidRPr="00C3470C">
        <w:rPr>
          <w:rStyle w:val="FontStyle30"/>
          <w:rFonts w:ascii="Times New Roman" w:hAnsi="Times New Roman"/>
          <w:sz w:val="24"/>
        </w:rPr>
        <w:tab/>
        <w:t xml:space="preserve">           Semnătura:………….</w:t>
      </w:r>
    </w:p>
    <w:p w14:paraId="6C89A9EE" w14:textId="77777777" w:rsidR="008C14C0" w:rsidRPr="00C3470C" w:rsidRDefault="008C14C0" w:rsidP="008C14C0">
      <w:pPr>
        <w:pStyle w:val="Style10"/>
        <w:widowControl/>
        <w:spacing w:line="240" w:lineRule="exact"/>
        <w:ind w:left="648" w:firstLine="0"/>
        <w:jc w:val="both"/>
      </w:pPr>
    </w:p>
    <w:p w14:paraId="784910EF" w14:textId="77777777" w:rsidR="008C14C0" w:rsidRPr="00C3470C" w:rsidRDefault="008C14C0" w:rsidP="008C14C0">
      <w:pPr>
        <w:pStyle w:val="Style10"/>
        <w:widowControl/>
        <w:tabs>
          <w:tab w:val="left" w:pos="5443"/>
        </w:tabs>
        <w:spacing w:before="41" w:line="240" w:lineRule="auto"/>
        <w:ind w:firstLine="0"/>
        <w:jc w:val="both"/>
        <w:rPr>
          <w:rStyle w:val="FontStyle30"/>
          <w:rFonts w:ascii="Times New Roman" w:hAnsi="Times New Roman"/>
          <w:sz w:val="24"/>
        </w:rPr>
      </w:pPr>
      <w:r w:rsidRPr="00C3470C">
        <w:rPr>
          <w:rStyle w:val="FontStyle30"/>
          <w:rFonts w:ascii="Times New Roman" w:hAnsi="Times New Roman"/>
          <w:sz w:val="24"/>
        </w:rPr>
        <w:t>Data:</w:t>
      </w:r>
      <w:r w:rsidRPr="00C3470C">
        <w:rPr>
          <w:rStyle w:val="FontStyle30"/>
          <w:rFonts w:ascii="Times New Roman" w:hAnsi="Times New Roman"/>
          <w:sz w:val="24"/>
        </w:rPr>
        <w:tab/>
        <w:t>Data</w:t>
      </w:r>
    </w:p>
    <w:p w14:paraId="261B9C3C" w14:textId="757CE506" w:rsidR="00674A14" w:rsidRDefault="00674A14">
      <w:pPr>
        <w:rPr>
          <w:sz w:val="24"/>
          <w:szCs w:val="24"/>
        </w:rPr>
      </w:pPr>
    </w:p>
    <w:p w14:paraId="536B0FE3" w14:textId="4D4D6948" w:rsidR="00C3470C" w:rsidRDefault="00C3470C">
      <w:pPr>
        <w:rPr>
          <w:sz w:val="24"/>
          <w:szCs w:val="24"/>
        </w:rPr>
      </w:pPr>
    </w:p>
    <w:p w14:paraId="2DCCC5A0" w14:textId="23C65621" w:rsidR="00C3470C" w:rsidRDefault="00C3470C">
      <w:pPr>
        <w:rPr>
          <w:sz w:val="24"/>
          <w:szCs w:val="24"/>
        </w:rPr>
      </w:pPr>
    </w:p>
    <w:p w14:paraId="0AE30303" w14:textId="41F74775" w:rsidR="00C3470C" w:rsidRDefault="00C3470C">
      <w:pPr>
        <w:rPr>
          <w:sz w:val="24"/>
          <w:szCs w:val="24"/>
        </w:rPr>
      </w:pPr>
    </w:p>
    <w:p w14:paraId="467D2447" w14:textId="49E58A4A" w:rsidR="00C3470C" w:rsidRDefault="00C3470C">
      <w:pPr>
        <w:rPr>
          <w:sz w:val="24"/>
          <w:szCs w:val="24"/>
        </w:rPr>
      </w:pPr>
    </w:p>
    <w:p w14:paraId="05F71234" w14:textId="7281F5C8" w:rsidR="00C3470C" w:rsidRDefault="00C3470C">
      <w:pPr>
        <w:rPr>
          <w:sz w:val="24"/>
          <w:szCs w:val="24"/>
        </w:rPr>
      </w:pPr>
    </w:p>
    <w:p w14:paraId="7EBEEFE4" w14:textId="7E05EFF1" w:rsidR="00C3470C" w:rsidRDefault="00C3470C">
      <w:pPr>
        <w:rPr>
          <w:sz w:val="24"/>
          <w:szCs w:val="24"/>
        </w:rPr>
      </w:pPr>
    </w:p>
    <w:p w14:paraId="44D2E2F7" w14:textId="695A05A7" w:rsidR="00C3470C" w:rsidRDefault="00C3470C">
      <w:pPr>
        <w:rPr>
          <w:sz w:val="24"/>
          <w:szCs w:val="24"/>
        </w:rPr>
      </w:pPr>
    </w:p>
    <w:p w14:paraId="3D97D566" w14:textId="04E27BF5" w:rsidR="00C3470C" w:rsidRDefault="00C3470C">
      <w:pPr>
        <w:rPr>
          <w:sz w:val="24"/>
          <w:szCs w:val="24"/>
        </w:rPr>
      </w:pPr>
    </w:p>
    <w:p w14:paraId="7FBA0791" w14:textId="1EC15444" w:rsidR="00C3470C" w:rsidRDefault="00C3470C">
      <w:pPr>
        <w:rPr>
          <w:sz w:val="24"/>
          <w:szCs w:val="24"/>
        </w:rPr>
      </w:pPr>
    </w:p>
    <w:p w14:paraId="79CA81A7" w14:textId="68DCD269" w:rsidR="00C3470C" w:rsidRDefault="00C3470C">
      <w:pPr>
        <w:rPr>
          <w:sz w:val="24"/>
          <w:szCs w:val="24"/>
        </w:rPr>
      </w:pPr>
    </w:p>
    <w:p w14:paraId="7A80F1F7" w14:textId="3FCF792E" w:rsidR="00C3470C" w:rsidRDefault="00C3470C">
      <w:pPr>
        <w:rPr>
          <w:sz w:val="24"/>
          <w:szCs w:val="24"/>
        </w:rPr>
      </w:pPr>
    </w:p>
    <w:p w14:paraId="1568BBA5" w14:textId="6DF36BED" w:rsidR="00C3470C" w:rsidRDefault="00C3470C">
      <w:pPr>
        <w:rPr>
          <w:sz w:val="24"/>
          <w:szCs w:val="24"/>
        </w:rPr>
      </w:pPr>
    </w:p>
    <w:p w14:paraId="2E804BC6" w14:textId="77777777" w:rsidR="00C3470C" w:rsidRPr="00C3470C" w:rsidRDefault="00C3470C">
      <w:pPr>
        <w:rPr>
          <w:sz w:val="24"/>
          <w:szCs w:val="24"/>
        </w:rPr>
      </w:pPr>
    </w:p>
    <w:p w14:paraId="0C456392" w14:textId="77777777" w:rsidR="008C14C0" w:rsidRPr="00C3470C" w:rsidRDefault="008C14C0">
      <w:pPr>
        <w:rPr>
          <w:sz w:val="24"/>
          <w:szCs w:val="24"/>
        </w:rPr>
      </w:pPr>
    </w:p>
    <w:p w14:paraId="5D098D3D" w14:textId="77777777" w:rsidR="008C14C0" w:rsidRPr="00C3470C" w:rsidRDefault="008C14C0" w:rsidP="008C14C0">
      <w:pPr>
        <w:jc w:val="right"/>
        <w:rPr>
          <w:sz w:val="24"/>
          <w:szCs w:val="24"/>
        </w:rPr>
      </w:pPr>
      <w:bookmarkStart w:id="1" w:name="_Toc74560961"/>
      <w:bookmarkStart w:id="2" w:name="_Toc20991934"/>
      <w:r w:rsidRPr="00C3470C">
        <w:rPr>
          <w:sz w:val="24"/>
          <w:szCs w:val="24"/>
        </w:rPr>
        <w:lastRenderedPageBreak/>
        <w:t>ANEXA 1</w:t>
      </w:r>
      <w:bookmarkEnd w:id="1"/>
      <w:bookmarkEnd w:id="2"/>
    </w:p>
    <w:p w14:paraId="527C35A6" w14:textId="77777777" w:rsidR="008C14C0" w:rsidRPr="00C3470C" w:rsidRDefault="008C14C0" w:rsidP="008C14C0">
      <w:pPr>
        <w:keepNext/>
        <w:keepLines/>
        <w:spacing w:before="240" w:line="240" w:lineRule="atLeast"/>
        <w:jc w:val="right"/>
        <w:outlineLvl w:val="0"/>
        <w:rPr>
          <w:sz w:val="24"/>
          <w:szCs w:val="24"/>
        </w:rPr>
      </w:pPr>
    </w:p>
    <w:p w14:paraId="02230F01" w14:textId="77777777" w:rsidR="008C14C0" w:rsidRPr="00C3470C" w:rsidRDefault="008C14C0" w:rsidP="008C14C0">
      <w:pPr>
        <w:jc w:val="center"/>
        <w:rPr>
          <w:sz w:val="24"/>
          <w:szCs w:val="24"/>
        </w:rPr>
      </w:pPr>
      <w:bookmarkStart w:id="3" w:name="_Toc74560962"/>
      <w:bookmarkStart w:id="4" w:name="_Toc20991935"/>
      <w:bookmarkStart w:id="5" w:name="_Toc75446549"/>
      <w:r w:rsidRPr="00C3470C">
        <w:rPr>
          <w:sz w:val="24"/>
          <w:szCs w:val="24"/>
        </w:rPr>
        <w:t>CONTRACT DE FINANȚARE</w:t>
      </w:r>
      <w:bookmarkEnd w:id="3"/>
      <w:bookmarkEnd w:id="4"/>
      <w:bookmarkEnd w:id="5"/>
    </w:p>
    <w:p w14:paraId="160349D8" w14:textId="77777777" w:rsidR="008C14C0" w:rsidRPr="00C3470C" w:rsidRDefault="008C14C0" w:rsidP="008C14C0">
      <w:pPr>
        <w:jc w:val="center"/>
        <w:rPr>
          <w:sz w:val="24"/>
          <w:szCs w:val="24"/>
        </w:rPr>
      </w:pPr>
      <w:bookmarkStart w:id="6" w:name="_Toc74560963"/>
      <w:bookmarkStart w:id="7" w:name="_Toc20991936"/>
      <w:bookmarkStart w:id="8" w:name="_Toc75446550"/>
      <w:bookmarkStart w:id="9" w:name="_Toc75446662"/>
      <w:r w:rsidRPr="00C3470C">
        <w:rPr>
          <w:sz w:val="24"/>
          <w:szCs w:val="24"/>
        </w:rPr>
        <w:t>-Condiții Specifice-</w:t>
      </w:r>
      <w:bookmarkEnd w:id="6"/>
      <w:bookmarkEnd w:id="7"/>
      <w:bookmarkEnd w:id="8"/>
      <w:bookmarkEnd w:id="9"/>
    </w:p>
    <w:p w14:paraId="1734AAF5" w14:textId="77777777" w:rsidR="008C14C0" w:rsidRPr="00C3470C" w:rsidRDefault="008C14C0" w:rsidP="008C14C0">
      <w:pPr>
        <w:spacing w:line="240" w:lineRule="atLeast"/>
        <w:jc w:val="center"/>
        <w:rPr>
          <w:b/>
          <w:sz w:val="24"/>
          <w:szCs w:val="24"/>
        </w:rPr>
      </w:pPr>
    </w:p>
    <w:p w14:paraId="5A8F280F" w14:textId="77777777" w:rsidR="008C14C0" w:rsidRPr="00C3470C" w:rsidRDefault="008C14C0" w:rsidP="008C14C0">
      <w:pPr>
        <w:pStyle w:val="Style19"/>
        <w:widowControl/>
        <w:tabs>
          <w:tab w:val="left" w:leader="dot" w:pos="8784"/>
        </w:tabs>
        <w:spacing w:before="163" w:line="240" w:lineRule="auto"/>
        <w:ind w:firstLine="0"/>
        <w:rPr>
          <w:rStyle w:val="FontStyle31"/>
          <w:rFonts w:ascii="Times New Roman" w:hAnsi="Times New Roman"/>
          <w:sz w:val="24"/>
        </w:rPr>
      </w:pPr>
      <w:r w:rsidRPr="00C3470C">
        <w:rPr>
          <w:rStyle w:val="FontStyle31"/>
          <w:rFonts w:ascii="Times New Roman" w:hAnsi="Times New Roman"/>
          <w:sz w:val="24"/>
        </w:rPr>
        <w:t xml:space="preserve">(a) Valoarea totală a Contractului de </w:t>
      </w:r>
      <w:proofErr w:type="spellStart"/>
      <w:r w:rsidRPr="00C3470C">
        <w:rPr>
          <w:rStyle w:val="FontStyle31"/>
          <w:rFonts w:ascii="Times New Roman" w:hAnsi="Times New Roman"/>
          <w:sz w:val="24"/>
        </w:rPr>
        <w:t>Finanţare</w:t>
      </w:r>
      <w:proofErr w:type="spellEnd"/>
      <w:r w:rsidRPr="00C3470C">
        <w:rPr>
          <w:rStyle w:val="FontStyle31"/>
          <w:rFonts w:ascii="Times New Roman" w:hAnsi="Times New Roman"/>
          <w:sz w:val="24"/>
        </w:rPr>
        <w:t xml:space="preserve"> este de </w:t>
      </w:r>
      <w:r w:rsidRPr="00C3470C">
        <w:rPr>
          <w:rStyle w:val="FontStyle31"/>
          <w:rFonts w:ascii="Times New Roman" w:hAnsi="Times New Roman"/>
          <w:sz w:val="24"/>
        </w:rPr>
        <w:tab/>
        <w:t>lei</w:t>
      </w:r>
    </w:p>
    <w:p w14:paraId="4100A3FC" w14:textId="77777777" w:rsidR="008C14C0" w:rsidRPr="00C3470C" w:rsidRDefault="008C14C0" w:rsidP="008C14C0">
      <w:pPr>
        <w:pStyle w:val="Style22"/>
        <w:widowControl/>
        <w:ind w:right="3686"/>
        <w:jc w:val="both"/>
        <w:rPr>
          <w:rStyle w:val="FontStyle31"/>
          <w:rFonts w:ascii="Times New Roman" w:hAnsi="Times New Roman"/>
          <w:sz w:val="24"/>
        </w:rPr>
      </w:pPr>
      <w:r w:rsidRPr="00C3470C">
        <w:rPr>
          <w:rStyle w:val="FontStyle34"/>
          <w:rFonts w:ascii="Times New Roman" w:hAnsi="Times New Roman"/>
          <w:sz w:val="24"/>
        </w:rPr>
        <w:t xml:space="preserve">(valoarea în litere), </w:t>
      </w:r>
      <w:r w:rsidRPr="00C3470C">
        <w:rPr>
          <w:rStyle w:val="FontStyle31"/>
          <w:rFonts w:ascii="Times New Roman" w:hAnsi="Times New Roman"/>
          <w:sz w:val="24"/>
        </w:rPr>
        <w:t>după cum urmează:</w:t>
      </w:r>
    </w:p>
    <w:p w14:paraId="509FE0E6" w14:textId="77777777" w:rsidR="008C14C0" w:rsidRPr="00C3470C" w:rsidRDefault="008C14C0" w:rsidP="008C14C0">
      <w:pPr>
        <w:pStyle w:val="Style22"/>
        <w:widowControl/>
        <w:ind w:right="3686"/>
        <w:jc w:val="both"/>
        <w:rPr>
          <w:rStyle w:val="FontStyle31"/>
          <w:rFonts w:ascii="Times New Roman" w:hAnsi="Times New Roman"/>
          <w:sz w:val="24"/>
        </w:rPr>
      </w:pPr>
    </w:p>
    <w:p w14:paraId="2083B60B" w14:textId="77777777" w:rsidR="008C14C0" w:rsidRPr="00C3470C" w:rsidRDefault="008C14C0" w:rsidP="008C14C0">
      <w:pPr>
        <w:pStyle w:val="Style22"/>
        <w:widowControl/>
        <w:ind w:right="3686"/>
        <w:jc w:val="both"/>
        <w:rPr>
          <w:rStyle w:val="FontStyle31"/>
          <w:rFonts w:ascii="Times New Roman" w:hAnsi="Times New Roman"/>
          <w:sz w:val="24"/>
          <w:u w:val="single"/>
        </w:rPr>
      </w:pPr>
      <w:r w:rsidRPr="00C3470C">
        <w:rPr>
          <w:rStyle w:val="FontStyle31"/>
          <w:rFonts w:ascii="Times New Roman" w:hAnsi="Times New Roman"/>
          <w:sz w:val="24"/>
          <w:u w:val="single"/>
        </w:rPr>
        <w:t>După caz</w:t>
      </w:r>
    </w:p>
    <w:p w14:paraId="77EB7958" w14:textId="77777777" w:rsidR="008C14C0" w:rsidRPr="00C3470C" w:rsidRDefault="008C14C0" w:rsidP="008C14C0">
      <w:pPr>
        <w:pStyle w:val="Style22"/>
        <w:widowControl/>
        <w:ind w:right="3686" w:firstLine="0"/>
        <w:jc w:val="both"/>
        <w:rPr>
          <w:rStyle w:val="FontStyle31"/>
          <w:rFonts w:ascii="Times New Roman" w:hAnsi="Times New Roman"/>
          <w:sz w:val="24"/>
          <w:u w:val="single"/>
        </w:rPr>
      </w:pPr>
      <w:r w:rsidRPr="00C3470C">
        <w:rPr>
          <w:rStyle w:val="FontStyle31"/>
          <w:rFonts w:ascii="Times New Roman" w:hAnsi="Times New Roman"/>
          <w:sz w:val="24"/>
          <w:u w:val="single"/>
        </w:rPr>
        <w:t xml:space="preserve"> (pentru proiecte care intră sub incidența ajutorului de stat/</w:t>
      </w:r>
      <w:proofErr w:type="spellStart"/>
      <w:r w:rsidRPr="00C3470C">
        <w:rPr>
          <w:rStyle w:val="FontStyle31"/>
          <w:rFonts w:ascii="Times New Roman" w:hAnsi="Times New Roman"/>
          <w:sz w:val="24"/>
          <w:u w:val="single"/>
        </w:rPr>
        <w:t>minimis</w:t>
      </w:r>
      <w:proofErr w:type="spellEnd"/>
      <w:r w:rsidRPr="00C3470C">
        <w:rPr>
          <w:rStyle w:val="FontStyle31"/>
          <w:rFonts w:ascii="Times New Roman" w:hAnsi="Times New Roman"/>
          <w:sz w:val="24"/>
          <w:u w:val="single"/>
        </w:rPr>
        <w:t xml:space="preserve"> – beneficiari privați)</w:t>
      </w:r>
    </w:p>
    <w:p w14:paraId="1F9B0B66" w14:textId="77777777" w:rsidR="008C14C0" w:rsidRPr="00C3470C" w:rsidRDefault="008C14C0" w:rsidP="008C14C0">
      <w:pPr>
        <w:pStyle w:val="Style22"/>
        <w:widowControl/>
        <w:ind w:right="3686"/>
        <w:jc w:val="both"/>
        <w:rPr>
          <w:rStyle w:val="FontStyle31"/>
          <w:rFonts w:ascii="Times New Roman" w:hAnsi="Times New Roman"/>
          <w:sz w:val="24"/>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8C14C0" w:rsidRPr="00C3470C" w14:paraId="3C689E4B" w14:textId="77777777" w:rsidTr="008C14C0">
        <w:tc>
          <w:tcPr>
            <w:tcW w:w="1274" w:type="dxa"/>
            <w:tcBorders>
              <w:top w:val="single" w:sz="6" w:space="0" w:color="auto"/>
              <w:left w:val="single" w:sz="6" w:space="0" w:color="auto"/>
              <w:bottom w:val="single" w:sz="6" w:space="0" w:color="auto"/>
              <w:right w:val="single" w:sz="6" w:space="0" w:color="auto"/>
            </w:tcBorders>
          </w:tcPr>
          <w:p w14:paraId="1A110739"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totală</w:t>
            </w:r>
          </w:p>
        </w:tc>
        <w:tc>
          <w:tcPr>
            <w:tcW w:w="2695" w:type="dxa"/>
            <w:tcBorders>
              <w:top w:val="single" w:sz="6" w:space="0" w:color="auto"/>
              <w:left w:val="single" w:sz="6" w:space="0" w:color="auto"/>
              <w:bottom w:val="single" w:sz="6" w:space="0" w:color="auto"/>
              <w:right w:val="single" w:sz="6" w:space="0" w:color="auto"/>
            </w:tcBorders>
          </w:tcPr>
          <w:p w14:paraId="1A4ECDE8" w14:textId="77777777" w:rsidR="008C14C0" w:rsidRPr="00C3470C" w:rsidRDefault="008C14C0" w:rsidP="008C14C0">
            <w:pPr>
              <w:pStyle w:val="Style23"/>
              <w:widowControl/>
              <w:jc w:val="both"/>
              <w:rPr>
                <w:rStyle w:val="FontStyle31"/>
                <w:rFonts w:ascii="Times New Roman" w:hAnsi="Times New Roman"/>
                <w:sz w:val="24"/>
              </w:rPr>
            </w:pPr>
            <w:r w:rsidRPr="00C3470C">
              <w:rPr>
                <w:rStyle w:val="FontStyle31"/>
                <w:rFonts w:ascii="Times New Roman" w:hAnsi="Times New Roman"/>
                <w:sz w:val="24"/>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5C3DF999" w14:textId="77777777" w:rsidR="008C14C0" w:rsidRPr="00C3470C" w:rsidRDefault="008C14C0" w:rsidP="008C14C0">
            <w:pPr>
              <w:pStyle w:val="Style24"/>
              <w:widowControl/>
              <w:jc w:val="both"/>
              <w:rPr>
                <w:rStyle w:val="FontStyle31"/>
                <w:rFonts w:ascii="Times New Roman" w:hAnsi="Times New Roman"/>
                <w:sz w:val="24"/>
              </w:rPr>
            </w:pPr>
            <w:r w:rsidRPr="00C3470C">
              <w:rPr>
                <w:rStyle w:val="FontStyle31"/>
                <w:rFonts w:ascii="Times New Roman" w:hAnsi="Times New Roman"/>
                <w:sz w:val="24"/>
              </w:rPr>
              <w:t xml:space="preserve">Valoare ajutor de stat </w:t>
            </w:r>
            <w:r w:rsidRPr="00C3470C">
              <w:rPr>
                <w:rStyle w:val="FontStyle34"/>
                <w:rFonts w:ascii="Times New Roman" w:hAnsi="Times New Roman"/>
                <w:sz w:val="24"/>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509D44E3" w14:textId="77777777" w:rsidR="008C14C0" w:rsidRPr="00C3470C" w:rsidRDefault="008C14C0" w:rsidP="008C14C0">
            <w:pPr>
              <w:pStyle w:val="Style23"/>
              <w:jc w:val="both"/>
              <w:rPr>
                <w:rStyle w:val="FontStyle31"/>
                <w:rFonts w:ascii="Times New Roman" w:hAnsi="Times New Roman"/>
                <w:sz w:val="24"/>
              </w:rPr>
            </w:pPr>
            <w:r w:rsidRPr="00C3470C">
              <w:rPr>
                <w:rStyle w:val="FontStyle31"/>
                <w:rFonts w:ascii="Times New Roman" w:hAnsi="Times New Roman"/>
                <w:sz w:val="24"/>
              </w:rPr>
              <w:t xml:space="preserve">Valoarea ajutor de </w:t>
            </w:r>
            <w:proofErr w:type="spellStart"/>
            <w:r w:rsidRPr="00C3470C">
              <w:rPr>
                <w:rStyle w:val="FontStyle31"/>
                <w:rFonts w:ascii="Times New Roman" w:hAnsi="Times New Roman"/>
                <w:sz w:val="24"/>
              </w:rPr>
              <w:t>minimis</w:t>
            </w:r>
            <w:proofErr w:type="spellEnd"/>
            <w:r w:rsidRPr="00C3470C">
              <w:rPr>
                <w:rStyle w:val="FontStyle31"/>
                <w:rFonts w:ascii="Times New Roman" w:hAnsi="Times New Roman"/>
                <w:sz w:val="24"/>
              </w:rPr>
              <w:t xml:space="preserve"> </w:t>
            </w:r>
            <w:r w:rsidRPr="00C3470C">
              <w:rPr>
                <w:rStyle w:val="FontStyle34"/>
                <w:rFonts w:ascii="Times New Roman" w:hAnsi="Times New Roman"/>
                <w:sz w:val="24"/>
              </w:rPr>
              <w:t xml:space="preserve">(acordat conform schemei de </w:t>
            </w:r>
            <w:proofErr w:type="spellStart"/>
            <w:r w:rsidRPr="00C3470C">
              <w:rPr>
                <w:rStyle w:val="FontStyle34"/>
                <w:rFonts w:ascii="Times New Roman" w:hAnsi="Times New Roman"/>
                <w:sz w:val="24"/>
              </w:rPr>
              <w:t>minimis</w:t>
            </w:r>
            <w:proofErr w:type="spellEnd"/>
            <w:r w:rsidRPr="00C3470C">
              <w:rPr>
                <w:rStyle w:val="FontStyle34"/>
                <w:rFonts w:ascii="Times New Roman" w:hAnsi="Times New Roman"/>
                <w:sz w:val="24"/>
              </w:rPr>
              <w:t xml:space="preserve"> aprobată prin (act administrativ/nr/data........)</w:t>
            </w:r>
          </w:p>
        </w:tc>
      </w:tr>
      <w:tr w:rsidR="008C14C0" w:rsidRPr="00C3470C" w14:paraId="148A8040" w14:textId="77777777" w:rsidTr="008C14C0">
        <w:tc>
          <w:tcPr>
            <w:tcW w:w="1274" w:type="dxa"/>
            <w:tcBorders>
              <w:top w:val="single" w:sz="6" w:space="0" w:color="auto"/>
              <w:left w:val="single" w:sz="6" w:space="0" w:color="auto"/>
              <w:bottom w:val="single" w:sz="6" w:space="0" w:color="auto"/>
              <w:right w:val="single" w:sz="6" w:space="0" w:color="auto"/>
            </w:tcBorders>
          </w:tcPr>
          <w:p w14:paraId="148D7752"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2695" w:type="dxa"/>
            <w:tcBorders>
              <w:top w:val="single" w:sz="6" w:space="0" w:color="auto"/>
              <w:left w:val="single" w:sz="6" w:space="0" w:color="auto"/>
              <w:bottom w:val="single" w:sz="6" w:space="0" w:color="auto"/>
              <w:right w:val="single" w:sz="6" w:space="0" w:color="auto"/>
            </w:tcBorders>
          </w:tcPr>
          <w:p w14:paraId="122730A0" w14:textId="77777777" w:rsidR="008C14C0" w:rsidRPr="00C3470C" w:rsidRDefault="008C14C0" w:rsidP="008C14C0">
            <w:pPr>
              <w:pStyle w:val="Style23"/>
              <w:widowControl/>
              <w:spacing w:line="240" w:lineRule="auto"/>
              <w:jc w:val="both"/>
              <w:rPr>
                <w:rStyle w:val="FontStyle31"/>
                <w:rFonts w:ascii="Times New Roman" w:hAnsi="Times New Roman"/>
                <w:sz w:val="24"/>
              </w:rPr>
            </w:pPr>
            <w:r w:rsidRPr="00C3470C">
              <w:rPr>
                <w:rStyle w:val="FontStyle31"/>
                <w:rFonts w:ascii="Times New Roman" w:hAnsi="Times New Roman"/>
                <w:sz w:val="24"/>
              </w:rPr>
              <w:t>(lei)</w:t>
            </w:r>
          </w:p>
        </w:tc>
        <w:tc>
          <w:tcPr>
            <w:tcW w:w="2694" w:type="dxa"/>
            <w:tcBorders>
              <w:top w:val="single" w:sz="6" w:space="0" w:color="auto"/>
              <w:left w:val="single" w:sz="6" w:space="0" w:color="auto"/>
              <w:bottom w:val="single" w:sz="6" w:space="0" w:color="auto"/>
              <w:right w:val="single" w:sz="6" w:space="0" w:color="auto"/>
            </w:tcBorders>
          </w:tcPr>
          <w:p w14:paraId="04812792" w14:textId="77777777" w:rsidR="008C14C0" w:rsidRPr="00C3470C" w:rsidRDefault="008C14C0" w:rsidP="008C14C0">
            <w:pPr>
              <w:pStyle w:val="Style20"/>
              <w:widowControl/>
              <w:ind w:left="238"/>
              <w:jc w:val="both"/>
              <w:rPr>
                <w:rStyle w:val="FontStyle32"/>
                <w:rFonts w:ascii="Times New Roman" w:hAnsi="Times New Roman"/>
                <w:sz w:val="24"/>
              </w:rPr>
            </w:pPr>
            <w:r w:rsidRPr="00C3470C">
              <w:rPr>
                <w:rStyle w:val="FontStyle31"/>
                <w:rFonts w:ascii="Times New Roman" w:hAnsi="Times New Roman"/>
                <w:sz w:val="24"/>
              </w:rPr>
              <w:t>(lei)</w:t>
            </w:r>
          </w:p>
        </w:tc>
        <w:tc>
          <w:tcPr>
            <w:tcW w:w="2551" w:type="dxa"/>
            <w:tcBorders>
              <w:top w:val="single" w:sz="6" w:space="0" w:color="auto"/>
              <w:left w:val="single" w:sz="6" w:space="0" w:color="auto"/>
              <w:bottom w:val="single" w:sz="6" w:space="0" w:color="auto"/>
              <w:right w:val="single" w:sz="6" w:space="0" w:color="auto"/>
            </w:tcBorders>
          </w:tcPr>
          <w:p w14:paraId="69D7BD6A" w14:textId="77777777" w:rsidR="008C14C0" w:rsidRPr="00C3470C" w:rsidRDefault="008C14C0" w:rsidP="008C14C0">
            <w:pPr>
              <w:pStyle w:val="Style20"/>
              <w:widowControl/>
              <w:jc w:val="both"/>
              <w:rPr>
                <w:rStyle w:val="FontStyle32"/>
                <w:rFonts w:ascii="Times New Roman" w:hAnsi="Times New Roman"/>
                <w:sz w:val="24"/>
              </w:rPr>
            </w:pPr>
            <w:r w:rsidRPr="00C3470C">
              <w:rPr>
                <w:rStyle w:val="FontStyle31"/>
                <w:rFonts w:ascii="Times New Roman" w:hAnsi="Times New Roman"/>
                <w:sz w:val="24"/>
              </w:rPr>
              <w:t>(lei)</w:t>
            </w:r>
          </w:p>
        </w:tc>
      </w:tr>
      <w:tr w:rsidR="008C14C0" w:rsidRPr="00C3470C" w14:paraId="06CEF7D1" w14:textId="77777777" w:rsidTr="008C14C0">
        <w:tc>
          <w:tcPr>
            <w:tcW w:w="1274" w:type="dxa"/>
            <w:tcBorders>
              <w:top w:val="single" w:sz="6" w:space="0" w:color="auto"/>
              <w:left w:val="single" w:sz="6" w:space="0" w:color="auto"/>
              <w:bottom w:val="single" w:sz="6" w:space="0" w:color="auto"/>
              <w:right w:val="single" w:sz="6" w:space="0" w:color="auto"/>
            </w:tcBorders>
          </w:tcPr>
          <w:p w14:paraId="2066CA94" w14:textId="77777777" w:rsidR="008C14C0" w:rsidRPr="00C3470C" w:rsidRDefault="008C14C0" w:rsidP="008C14C0">
            <w:pPr>
              <w:pStyle w:val="Style26"/>
              <w:widowControl/>
              <w:jc w:val="both"/>
            </w:pPr>
          </w:p>
        </w:tc>
        <w:tc>
          <w:tcPr>
            <w:tcW w:w="2695" w:type="dxa"/>
            <w:tcBorders>
              <w:top w:val="single" w:sz="6" w:space="0" w:color="auto"/>
              <w:left w:val="single" w:sz="6" w:space="0" w:color="auto"/>
              <w:bottom w:val="single" w:sz="6" w:space="0" w:color="auto"/>
              <w:right w:val="single" w:sz="6" w:space="0" w:color="auto"/>
            </w:tcBorders>
          </w:tcPr>
          <w:p w14:paraId="22765381" w14:textId="77777777" w:rsidR="008C14C0" w:rsidRPr="00C3470C" w:rsidRDefault="008C14C0" w:rsidP="008C14C0">
            <w:pPr>
              <w:pStyle w:val="Style26"/>
              <w:widowControl/>
              <w:jc w:val="both"/>
            </w:pPr>
          </w:p>
        </w:tc>
        <w:tc>
          <w:tcPr>
            <w:tcW w:w="2694" w:type="dxa"/>
            <w:tcBorders>
              <w:top w:val="single" w:sz="6" w:space="0" w:color="auto"/>
              <w:left w:val="single" w:sz="6" w:space="0" w:color="auto"/>
              <w:bottom w:val="single" w:sz="6" w:space="0" w:color="auto"/>
              <w:right w:val="single" w:sz="6" w:space="0" w:color="auto"/>
            </w:tcBorders>
          </w:tcPr>
          <w:p w14:paraId="306E3722" w14:textId="77777777" w:rsidR="008C14C0" w:rsidRPr="00C3470C" w:rsidRDefault="008C14C0" w:rsidP="008C14C0">
            <w:pPr>
              <w:pStyle w:val="Style26"/>
              <w:widowControl/>
              <w:jc w:val="both"/>
            </w:pPr>
          </w:p>
        </w:tc>
        <w:tc>
          <w:tcPr>
            <w:tcW w:w="2551" w:type="dxa"/>
            <w:tcBorders>
              <w:top w:val="single" w:sz="6" w:space="0" w:color="auto"/>
              <w:left w:val="single" w:sz="6" w:space="0" w:color="auto"/>
              <w:bottom w:val="single" w:sz="6" w:space="0" w:color="auto"/>
              <w:right w:val="single" w:sz="6" w:space="0" w:color="auto"/>
            </w:tcBorders>
          </w:tcPr>
          <w:p w14:paraId="0F45E0D5" w14:textId="77777777" w:rsidR="008C14C0" w:rsidRPr="00C3470C" w:rsidRDefault="008C14C0" w:rsidP="008C14C0">
            <w:pPr>
              <w:pStyle w:val="Style26"/>
              <w:widowControl/>
              <w:jc w:val="both"/>
            </w:pPr>
          </w:p>
        </w:tc>
      </w:tr>
    </w:tbl>
    <w:p w14:paraId="4D05B563" w14:textId="77777777" w:rsidR="008C14C0" w:rsidRPr="00C3470C" w:rsidRDefault="008C14C0" w:rsidP="008C14C0">
      <w:pPr>
        <w:spacing w:line="240" w:lineRule="atLeast"/>
        <w:jc w:val="center"/>
        <w:rPr>
          <w:b/>
          <w:sz w:val="24"/>
          <w:szCs w:val="24"/>
        </w:rPr>
      </w:pPr>
    </w:p>
    <w:p w14:paraId="6F0C7419" w14:textId="77777777" w:rsidR="008C14C0" w:rsidRPr="00C3470C" w:rsidRDefault="008C14C0" w:rsidP="008C14C0">
      <w:pPr>
        <w:spacing w:line="240" w:lineRule="atLeast"/>
        <w:jc w:val="center"/>
        <w:rPr>
          <w:b/>
          <w:sz w:val="24"/>
          <w:szCs w:val="24"/>
        </w:rPr>
      </w:pPr>
    </w:p>
    <w:p w14:paraId="4BCEDAD1" w14:textId="77777777" w:rsidR="008C14C0" w:rsidRPr="00C3470C" w:rsidRDefault="008C14C0" w:rsidP="008C14C0">
      <w:pPr>
        <w:rPr>
          <w:b/>
          <w:sz w:val="24"/>
          <w:szCs w:val="24"/>
        </w:rPr>
      </w:pPr>
      <w:bookmarkStart w:id="10" w:name="_Toc74560964"/>
      <w:bookmarkStart w:id="11" w:name="_Toc20991937"/>
      <w:bookmarkStart w:id="12" w:name="_Toc75446551"/>
      <w:bookmarkStart w:id="13" w:name="_Toc75446663"/>
      <w:r w:rsidRPr="00C3470C">
        <w:rPr>
          <w:b/>
          <w:sz w:val="24"/>
          <w:szCs w:val="24"/>
        </w:rPr>
        <w:t xml:space="preserve">(b) Graficul de depunere a cererilor de </w:t>
      </w:r>
      <w:proofErr w:type="spellStart"/>
      <w:r w:rsidRPr="00C3470C">
        <w:rPr>
          <w:b/>
          <w:sz w:val="24"/>
          <w:szCs w:val="24"/>
        </w:rPr>
        <w:t>prefinanțare</w:t>
      </w:r>
      <w:proofErr w:type="spellEnd"/>
      <w:r w:rsidRPr="00C3470C">
        <w:rPr>
          <w:b/>
          <w:sz w:val="24"/>
          <w:szCs w:val="24"/>
        </w:rPr>
        <w:t>/plată/rambursare a cheltuielilor*</w:t>
      </w:r>
      <w:bookmarkEnd w:id="10"/>
      <w:bookmarkEnd w:id="11"/>
      <w:bookmarkEnd w:id="12"/>
      <w:bookmarkEnd w:id="13"/>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0"/>
        <w:gridCol w:w="3347"/>
        <w:gridCol w:w="2636"/>
        <w:gridCol w:w="1305"/>
        <w:gridCol w:w="1707"/>
      </w:tblGrid>
      <w:tr w:rsidR="008C14C0" w:rsidRPr="00C3470C" w14:paraId="1789A8A1" w14:textId="77777777" w:rsidTr="008C14C0">
        <w:trPr>
          <w:trHeight w:hRule="exact" w:val="1082"/>
          <w:jc w:val="center"/>
        </w:trPr>
        <w:tc>
          <w:tcPr>
            <w:tcW w:w="765" w:type="dxa"/>
            <w:vMerge w:val="restart"/>
            <w:shd w:val="clear" w:color="C0C0C0" w:fill="CCCCCC"/>
            <w:vAlign w:val="center"/>
          </w:tcPr>
          <w:p w14:paraId="59AD67F4" w14:textId="77777777" w:rsidR="008C14C0" w:rsidRPr="00C3470C" w:rsidRDefault="008C14C0" w:rsidP="008C14C0">
            <w:pPr>
              <w:jc w:val="center"/>
              <w:rPr>
                <w:b/>
                <w:sz w:val="24"/>
                <w:szCs w:val="24"/>
              </w:rPr>
            </w:pPr>
            <w:r w:rsidRPr="00C3470C">
              <w:rPr>
                <w:b/>
                <w:sz w:val="24"/>
                <w:szCs w:val="24"/>
              </w:rPr>
              <w:t xml:space="preserve">Nr. cererii </w:t>
            </w:r>
          </w:p>
        </w:tc>
        <w:tc>
          <w:tcPr>
            <w:tcW w:w="4050" w:type="dxa"/>
            <w:vMerge w:val="restart"/>
            <w:shd w:val="clear" w:color="C0C0C0" w:fill="CCCCCC"/>
            <w:vAlign w:val="center"/>
          </w:tcPr>
          <w:p w14:paraId="6C79E849" w14:textId="77777777" w:rsidR="008C14C0" w:rsidRPr="00C3470C" w:rsidRDefault="008C14C0" w:rsidP="008C14C0">
            <w:pPr>
              <w:jc w:val="center"/>
              <w:rPr>
                <w:b/>
                <w:sz w:val="24"/>
                <w:szCs w:val="24"/>
              </w:rPr>
            </w:pPr>
            <w:r w:rsidRPr="00C3470C">
              <w:rPr>
                <w:b/>
                <w:sz w:val="24"/>
                <w:szCs w:val="24"/>
              </w:rPr>
              <w:t>Tipul Cererii***</w:t>
            </w:r>
          </w:p>
        </w:tc>
        <w:tc>
          <w:tcPr>
            <w:tcW w:w="3100" w:type="dxa"/>
            <w:vMerge w:val="restart"/>
            <w:shd w:val="clear" w:color="C0C0C0" w:fill="CCCCCC"/>
            <w:vAlign w:val="center"/>
          </w:tcPr>
          <w:p w14:paraId="1BD120E6" w14:textId="77777777" w:rsidR="008C14C0" w:rsidRPr="00C3470C" w:rsidRDefault="008C14C0" w:rsidP="00D4018C">
            <w:pPr>
              <w:jc w:val="center"/>
              <w:rPr>
                <w:b/>
                <w:sz w:val="24"/>
                <w:szCs w:val="24"/>
              </w:rPr>
            </w:pPr>
            <w:r w:rsidRPr="00C3470C">
              <w:rPr>
                <w:b/>
                <w:sz w:val="24"/>
                <w:szCs w:val="24"/>
              </w:rPr>
              <w:t xml:space="preserve">Data estimată de transmitere a Cererii către </w:t>
            </w:r>
            <w:r w:rsidR="00D4018C" w:rsidRPr="00C3470C">
              <w:rPr>
                <w:b/>
                <w:color w:val="000000" w:themeColor="text1"/>
                <w:sz w:val="24"/>
                <w:szCs w:val="24"/>
              </w:rPr>
              <w:t>AMPOC</w:t>
            </w:r>
            <w:r w:rsidRPr="00C3470C">
              <w:rPr>
                <w:b/>
                <w:color w:val="000000" w:themeColor="text1"/>
                <w:sz w:val="24"/>
                <w:szCs w:val="24"/>
              </w:rPr>
              <w:t xml:space="preserve"> </w:t>
            </w:r>
            <w:r w:rsidRPr="00C3470C">
              <w:rPr>
                <w:b/>
                <w:sz w:val="24"/>
                <w:szCs w:val="24"/>
              </w:rPr>
              <w:t>(</w:t>
            </w:r>
            <w:proofErr w:type="spellStart"/>
            <w:r w:rsidRPr="00C3470C">
              <w:rPr>
                <w:b/>
                <w:sz w:val="24"/>
                <w:szCs w:val="24"/>
              </w:rPr>
              <w:t>zz</w:t>
            </w:r>
            <w:proofErr w:type="spellEnd"/>
            <w:r w:rsidRPr="00C3470C">
              <w:rPr>
                <w:b/>
                <w:sz w:val="24"/>
                <w:szCs w:val="24"/>
              </w:rPr>
              <w:t>/</w:t>
            </w:r>
            <w:proofErr w:type="spellStart"/>
            <w:r w:rsidRPr="00C3470C">
              <w:rPr>
                <w:b/>
                <w:sz w:val="24"/>
                <w:szCs w:val="24"/>
              </w:rPr>
              <w:t>ll</w:t>
            </w:r>
            <w:proofErr w:type="spellEnd"/>
            <w:r w:rsidRPr="00C3470C">
              <w:rPr>
                <w:b/>
                <w:sz w:val="24"/>
                <w:szCs w:val="24"/>
              </w:rPr>
              <w:t>/an)**</w:t>
            </w:r>
          </w:p>
        </w:tc>
        <w:tc>
          <w:tcPr>
            <w:tcW w:w="1840" w:type="dxa"/>
            <w:gridSpan w:val="2"/>
            <w:shd w:val="clear" w:color="C0C0C0" w:fill="CCCCCC"/>
            <w:vAlign w:val="center"/>
          </w:tcPr>
          <w:p w14:paraId="40E7CC14" w14:textId="77777777" w:rsidR="008C14C0" w:rsidRPr="00C3470C" w:rsidRDefault="008C14C0" w:rsidP="008C14C0">
            <w:pPr>
              <w:jc w:val="center"/>
              <w:rPr>
                <w:b/>
                <w:sz w:val="24"/>
                <w:szCs w:val="24"/>
              </w:rPr>
            </w:pPr>
            <w:r w:rsidRPr="00C3470C">
              <w:rPr>
                <w:b/>
                <w:sz w:val="24"/>
                <w:szCs w:val="24"/>
              </w:rPr>
              <w:t xml:space="preserve">Valoare estimată aferentă cererii, din care </w:t>
            </w:r>
          </w:p>
          <w:p w14:paraId="178D01C5" w14:textId="77777777" w:rsidR="008C14C0" w:rsidRPr="00C3470C" w:rsidRDefault="008C14C0" w:rsidP="008C14C0">
            <w:pPr>
              <w:jc w:val="center"/>
              <w:rPr>
                <w:b/>
                <w:sz w:val="24"/>
                <w:szCs w:val="24"/>
              </w:rPr>
            </w:pPr>
            <w:r w:rsidRPr="00C3470C">
              <w:rPr>
                <w:b/>
                <w:sz w:val="24"/>
                <w:szCs w:val="24"/>
              </w:rPr>
              <w:t>(lei)</w:t>
            </w:r>
          </w:p>
        </w:tc>
      </w:tr>
      <w:tr w:rsidR="008C14C0" w:rsidRPr="00C3470C" w14:paraId="35FCC5C7" w14:textId="77777777" w:rsidTr="008C14C0">
        <w:trPr>
          <w:trHeight w:hRule="exact" w:val="1263"/>
          <w:jc w:val="center"/>
        </w:trPr>
        <w:tc>
          <w:tcPr>
            <w:tcW w:w="765" w:type="dxa"/>
            <w:vMerge/>
            <w:shd w:val="clear" w:color="C0C0C0" w:fill="CCCCCC"/>
          </w:tcPr>
          <w:p w14:paraId="1716D599" w14:textId="77777777" w:rsidR="008C14C0" w:rsidRPr="00C3470C" w:rsidRDefault="008C14C0" w:rsidP="008C14C0">
            <w:pPr>
              <w:jc w:val="center"/>
              <w:rPr>
                <w:b/>
                <w:sz w:val="24"/>
                <w:szCs w:val="24"/>
              </w:rPr>
            </w:pPr>
          </w:p>
        </w:tc>
        <w:tc>
          <w:tcPr>
            <w:tcW w:w="4050" w:type="dxa"/>
            <w:vMerge/>
            <w:shd w:val="clear" w:color="C0C0C0" w:fill="CCCCCC"/>
          </w:tcPr>
          <w:p w14:paraId="620D0F65" w14:textId="77777777" w:rsidR="008C14C0" w:rsidRPr="00C3470C" w:rsidRDefault="008C14C0" w:rsidP="008C14C0">
            <w:pPr>
              <w:jc w:val="center"/>
              <w:rPr>
                <w:b/>
                <w:sz w:val="24"/>
                <w:szCs w:val="24"/>
              </w:rPr>
            </w:pPr>
          </w:p>
        </w:tc>
        <w:tc>
          <w:tcPr>
            <w:tcW w:w="3100" w:type="dxa"/>
            <w:vMerge/>
            <w:shd w:val="clear" w:color="C0C0C0" w:fill="CCCCCC"/>
          </w:tcPr>
          <w:p w14:paraId="2A14741A" w14:textId="77777777" w:rsidR="008C14C0" w:rsidRPr="00C3470C" w:rsidRDefault="008C14C0" w:rsidP="008C14C0">
            <w:pPr>
              <w:jc w:val="center"/>
              <w:rPr>
                <w:b/>
                <w:sz w:val="24"/>
                <w:szCs w:val="24"/>
              </w:rPr>
            </w:pPr>
          </w:p>
        </w:tc>
        <w:tc>
          <w:tcPr>
            <w:tcW w:w="1405" w:type="dxa"/>
            <w:shd w:val="clear" w:color="C0C0C0" w:fill="CCCCCC"/>
          </w:tcPr>
          <w:p w14:paraId="6DB6DE30" w14:textId="77777777" w:rsidR="008C14C0" w:rsidRPr="00C3470C" w:rsidRDefault="008C14C0" w:rsidP="008C14C0">
            <w:pPr>
              <w:jc w:val="center"/>
              <w:rPr>
                <w:b/>
                <w:sz w:val="24"/>
                <w:szCs w:val="24"/>
              </w:rPr>
            </w:pPr>
            <w:r w:rsidRPr="00C3470C">
              <w:rPr>
                <w:b/>
                <w:sz w:val="24"/>
                <w:szCs w:val="24"/>
              </w:rPr>
              <w:t xml:space="preserve">Valoarea eligibilă </w:t>
            </w:r>
          </w:p>
        </w:tc>
        <w:tc>
          <w:tcPr>
            <w:tcW w:w="435" w:type="dxa"/>
            <w:shd w:val="clear" w:color="C0C0C0" w:fill="CCCCCC"/>
          </w:tcPr>
          <w:p w14:paraId="1B76C1FD" w14:textId="77777777" w:rsidR="008C14C0" w:rsidRPr="00C3470C" w:rsidRDefault="008C14C0" w:rsidP="008C14C0">
            <w:pPr>
              <w:jc w:val="center"/>
              <w:rPr>
                <w:b/>
                <w:sz w:val="24"/>
                <w:szCs w:val="24"/>
              </w:rPr>
            </w:pPr>
            <w:r w:rsidRPr="00C3470C">
              <w:rPr>
                <w:b/>
                <w:sz w:val="24"/>
                <w:szCs w:val="24"/>
              </w:rPr>
              <w:t>Valoarea finanțării nerambursabile solicitate</w:t>
            </w:r>
          </w:p>
        </w:tc>
      </w:tr>
      <w:tr w:rsidR="008C14C0" w:rsidRPr="00C3470C" w14:paraId="16B2C365" w14:textId="77777777" w:rsidTr="008C14C0">
        <w:trPr>
          <w:trHeight w:hRule="exact" w:val="482"/>
          <w:jc w:val="center"/>
        </w:trPr>
        <w:tc>
          <w:tcPr>
            <w:tcW w:w="765" w:type="dxa"/>
            <w:shd w:val="solid" w:color="FFFFFF" w:fill="auto"/>
          </w:tcPr>
          <w:p w14:paraId="3D3C25FB" w14:textId="77777777" w:rsidR="008C14C0" w:rsidRPr="00C3470C" w:rsidRDefault="008C14C0" w:rsidP="008C14C0">
            <w:pPr>
              <w:jc w:val="center"/>
              <w:rPr>
                <w:sz w:val="24"/>
                <w:szCs w:val="24"/>
              </w:rPr>
            </w:pPr>
            <w:r w:rsidRPr="00C3470C">
              <w:rPr>
                <w:sz w:val="24"/>
                <w:szCs w:val="24"/>
              </w:rPr>
              <w:t>1</w:t>
            </w:r>
          </w:p>
        </w:tc>
        <w:tc>
          <w:tcPr>
            <w:tcW w:w="4050" w:type="dxa"/>
            <w:shd w:val="solid" w:color="FFFFFF" w:fill="auto"/>
          </w:tcPr>
          <w:p w14:paraId="4789DAFC" w14:textId="77777777" w:rsidR="008C14C0" w:rsidRPr="00C3470C" w:rsidRDefault="008C14C0" w:rsidP="008C14C0">
            <w:pPr>
              <w:rPr>
                <w:sz w:val="24"/>
                <w:szCs w:val="24"/>
              </w:rPr>
            </w:pPr>
            <w:r w:rsidRPr="00C3470C">
              <w:rPr>
                <w:sz w:val="24"/>
                <w:szCs w:val="24"/>
              </w:rPr>
              <w:t>Cerere de rambursare intermediară</w:t>
            </w:r>
          </w:p>
        </w:tc>
        <w:tc>
          <w:tcPr>
            <w:tcW w:w="3100" w:type="dxa"/>
            <w:shd w:val="solid" w:color="FFFFFF" w:fill="auto"/>
          </w:tcPr>
          <w:p w14:paraId="0EA2D65C" w14:textId="77777777" w:rsidR="008C14C0" w:rsidRPr="00C3470C" w:rsidRDefault="008C14C0" w:rsidP="008C14C0">
            <w:pPr>
              <w:rPr>
                <w:sz w:val="24"/>
                <w:szCs w:val="24"/>
              </w:rPr>
            </w:pPr>
          </w:p>
        </w:tc>
        <w:tc>
          <w:tcPr>
            <w:tcW w:w="1405" w:type="dxa"/>
            <w:shd w:val="solid" w:color="FFFFFF" w:fill="auto"/>
          </w:tcPr>
          <w:p w14:paraId="18062E9D" w14:textId="77777777" w:rsidR="008C14C0" w:rsidRPr="00C3470C" w:rsidRDefault="008C14C0" w:rsidP="008C14C0">
            <w:pPr>
              <w:rPr>
                <w:sz w:val="24"/>
                <w:szCs w:val="24"/>
              </w:rPr>
            </w:pPr>
          </w:p>
        </w:tc>
        <w:tc>
          <w:tcPr>
            <w:tcW w:w="435" w:type="dxa"/>
            <w:shd w:val="solid" w:color="FFFFFF" w:fill="auto"/>
          </w:tcPr>
          <w:p w14:paraId="4036F070" w14:textId="77777777" w:rsidR="008C14C0" w:rsidRPr="00C3470C" w:rsidRDefault="008C14C0" w:rsidP="008C14C0">
            <w:pPr>
              <w:rPr>
                <w:sz w:val="24"/>
                <w:szCs w:val="24"/>
              </w:rPr>
            </w:pPr>
          </w:p>
        </w:tc>
      </w:tr>
      <w:tr w:rsidR="008C14C0" w:rsidRPr="00C3470C" w14:paraId="041AA83C" w14:textId="77777777" w:rsidTr="008C14C0">
        <w:trPr>
          <w:trHeight w:hRule="exact" w:val="446"/>
          <w:jc w:val="center"/>
        </w:trPr>
        <w:tc>
          <w:tcPr>
            <w:tcW w:w="765" w:type="dxa"/>
            <w:shd w:val="solid" w:color="FFFFFF" w:fill="auto"/>
          </w:tcPr>
          <w:p w14:paraId="62FEB0D6" w14:textId="77777777" w:rsidR="008C14C0" w:rsidRPr="00C3470C" w:rsidRDefault="008C14C0" w:rsidP="008C14C0">
            <w:pPr>
              <w:jc w:val="center"/>
              <w:rPr>
                <w:sz w:val="24"/>
                <w:szCs w:val="24"/>
              </w:rPr>
            </w:pPr>
            <w:r w:rsidRPr="00C3470C">
              <w:rPr>
                <w:sz w:val="24"/>
                <w:szCs w:val="24"/>
              </w:rPr>
              <w:t>2</w:t>
            </w:r>
          </w:p>
        </w:tc>
        <w:tc>
          <w:tcPr>
            <w:tcW w:w="4050" w:type="dxa"/>
            <w:shd w:val="solid" w:color="FFFFFF" w:fill="auto"/>
          </w:tcPr>
          <w:p w14:paraId="5FD2F5F4" w14:textId="77777777" w:rsidR="008C14C0" w:rsidRPr="00C3470C" w:rsidRDefault="008C14C0" w:rsidP="008C14C0">
            <w:pPr>
              <w:rPr>
                <w:sz w:val="24"/>
                <w:szCs w:val="24"/>
              </w:rPr>
            </w:pPr>
            <w:r w:rsidRPr="00C3470C">
              <w:rPr>
                <w:sz w:val="24"/>
                <w:szCs w:val="24"/>
              </w:rPr>
              <w:t>Cerere de rambursare finală</w:t>
            </w:r>
          </w:p>
        </w:tc>
        <w:tc>
          <w:tcPr>
            <w:tcW w:w="3100" w:type="dxa"/>
            <w:shd w:val="solid" w:color="FFFFFF" w:fill="auto"/>
          </w:tcPr>
          <w:p w14:paraId="3B328747" w14:textId="77777777" w:rsidR="008C14C0" w:rsidRPr="00C3470C" w:rsidRDefault="008C14C0" w:rsidP="008C14C0">
            <w:pPr>
              <w:rPr>
                <w:sz w:val="24"/>
                <w:szCs w:val="24"/>
              </w:rPr>
            </w:pPr>
          </w:p>
        </w:tc>
        <w:tc>
          <w:tcPr>
            <w:tcW w:w="1405" w:type="dxa"/>
            <w:shd w:val="solid" w:color="FFFFFF" w:fill="auto"/>
          </w:tcPr>
          <w:p w14:paraId="1C7C8F61" w14:textId="77777777" w:rsidR="008C14C0" w:rsidRPr="00C3470C" w:rsidRDefault="008C14C0" w:rsidP="008C14C0">
            <w:pPr>
              <w:rPr>
                <w:sz w:val="24"/>
                <w:szCs w:val="24"/>
              </w:rPr>
            </w:pPr>
          </w:p>
        </w:tc>
        <w:tc>
          <w:tcPr>
            <w:tcW w:w="435" w:type="dxa"/>
            <w:shd w:val="solid" w:color="FFFFFF" w:fill="auto"/>
          </w:tcPr>
          <w:p w14:paraId="719534E2" w14:textId="77777777" w:rsidR="008C14C0" w:rsidRPr="00C3470C" w:rsidRDefault="008C14C0" w:rsidP="008C14C0">
            <w:pPr>
              <w:rPr>
                <w:sz w:val="24"/>
                <w:szCs w:val="24"/>
              </w:rPr>
            </w:pPr>
          </w:p>
        </w:tc>
      </w:tr>
      <w:tr w:rsidR="008C14C0" w:rsidRPr="00C3470C" w14:paraId="63066F17" w14:textId="77777777" w:rsidTr="008C14C0">
        <w:trPr>
          <w:trHeight w:hRule="exact" w:val="446"/>
          <w:jc w:val="center"/>
        </w:trPr>
        <w:tc>
          <w:tcPr>
            <w:tcW w:w="765" w:type="dxa"/>
            <w:shd w:val="solid" w:color="FFFFFF" w:fill="auto"/>
          </w:tcPr>
          <w:p w14:paraId="0DB4A917" w14:textId="77777777" w:rsidR="008C14C0" w:rsidRPr="00C3470C" w:rsidRDefault="008C14C0" w:rsidP="008C14C0">
            <w:pPr>
              <w:jc w:val="center"/>
              <w:rPr>
                <w:sz w:val="24"/>
                <w:szCs w:val="24"/>
              </w:rPr>
            </w:pPr>
          </w:p>
        </w:tc>
        <w:tc>
          <w:tcPr>
            <w:tcW w:w="4050" w:type="dxa"/>
            <w:shd w:val="solid" w:color="FFFFFF" w:fill="auto"/>
          </w:tcPr>
          <w:p w14:paraId="66C7A009" w14:textId="77777777" w:rsidR="008C14C0" w:rsidRPr="00C3470C" w:rsidRDefault="008C14C0" w:rsidP="008C14C0">
            <w:pPr>
              <w:rPr>
                <w:sz w:val="24"/>
                <w:szCs w:val="24"/>
              </w:rPr>
            </w:pPr>
            <w:r w:rsidRPr="00C3470C">
              <w:rPr>
                <w:sz w:val="24"/>
                <w:szCs w:val="24"/>
              </w:rPr>
              <w:t>TOTAL (LEI)</w:t>
            </w:r>
          </w:p>
        </w:tc>
        <w:tc>
          <w:tcPr>
            <w:tcW w:w="3100" w:type="dxa"/>
            <w:shd w:val="solid" w:color="FFFFFF" w:fill="auto"/>
          </w:tcPr>
          <w:p w14:paraId="13535A74" w14:textId="77777777" w:rsidR="008C14C0" w:rsidRPr="00C3470C" w:rsidRDefault="008C14C0" w:rsidP="008C14C0">
            <w:pPr>
              <w:rPr>
                <w:sz w:val="24"/>
                <w:szCs w:val="24"/>
              </w:rPr>
            </w:pPr>
          </w:p>
        </w:tc>
        <w:tc>
          <w:tcPr>
            <w:tcW w:w="1405" w:type="dxa"/>
            <w:shd w:val="solid" w:color="FFFFFF" w:fill="auto"/>
          </w:tcPr>
          <w:p w14:paraId="7FC1DE2B" w14:textId="77777777" w:rsidR="008C14C0" w:rsidRPr="00C3470C" w:rsidRDefault="008C14C0" w:rsidP="008C14C0">
            <w:pPr>
              <w:rPr>
                <w:sz w:val="24"/>
                <w:szCs w:val="24"/>
              </w:rPr>
            </w:pPr>
          </w:p>
        </w:tc>
        <w:tc>
          <w:tcPr>
            <w:tcW w:w="435" w:type="dxa"/>
            <w:shd w:val="solid" w:color="FFFFFF" w:fill="auto"/>
          </w:tcPr>
          <w:p w14:paraId="4B750325" w14:textId="77777777" w:rsidR="008C14C0" w:rsidRPr="00C3470C" w:rsidRDefault="008C14C0" w:rsidP="008C14C0">
            <w:pPr>
              <w:rPr>
                <w:sz w:val="24"/>
                <w:szCs w:val="24"/>
              </w:rPr>
            </w:pPr>
          </w:p>
        </w:tc>
      </w:tr>
    </w:tbl>
    <w:p w14:paraId="08E0BE98" w14:textId="77777777" w:rsidR="008C14C0" w:rsidRPr="00C3470C" w:rsidRDefault="008C14C0" w:rsidP="008C14C0">
      <w:pPr>
        <w:rPr>
          <w:sz w:val="24"/>
          <w:szCs w:val="24"/>
        </w:rPr>
      </w:pPr>
    </w:p>
    <w:p w14:paraId="30FC7CA6" w14:textId="77777777" w:rsidR="008C14C0" w:rsidRPr="00C3470C" w:rsidRDefault="008C14C0" w:rsidP="008C14C0">
      <w:pPr>
        <w:rPr>
          <w:sz w:val="24"/>
          <w:szCs w:val="24"/>
        </w:rPr>
      </w:pPr>
      <w:r w:rsidRPr="00C3470C">
        <w:rPr>
          <w:sz w:val="24"/>
          <w:szCs w:val="24"/>
        </w:rPr>
        <w:t xml:space="preserve">* Beneficiarul are </w:t>
      </w:r>
      <w:proofErr w:type="spellStart"/>
      <w:r w:rsidRPr="00C3470C">
        <w:rPr>
          <w:sz w:val="24"/>
          <w:szCs w:val="24"/>
        </w:rPr>
        <w:t>obligaţia</w:t>
      </w:r>
      <w:proofErr w:type="spellEnd"/>
      <w:r w:rsidRPr="00C3470C">
        <w:rPr>
          <w:sz w:val="24"/>
          <w:szCs w:val="24"/>
        </w:rPr>
        <w:t xml:space="preserve"> de a actualiza graficul în conformitate cu art.10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w:t>
      </w:r>
      <w:r w:rsidRPr="00C3470C">
        <w:rPr>
          <w:sz w:val="24"/>
          <w:szCs w:val="24"/>
        </w:rPr>
        <w:lastRenderedPageBreak/>
        <w:t xml:space="preserve">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w:t>
      </w:r>
    </w:p>
    <w:p w14:paraId="6146C551" w14:textId="77777777" w:rsidR="008C14C0" w:rsidRPr="00C3470C" w:rsidRDefault="008C14C0" w:rsidP="008C14C0">
      <w:pPr>
        <w:rPr>
          <w:sz w:val="24"/>
          <w:szCs w:val="24"/>
        </w:rPr>
      </w:pPr>
      <w:r w:rsidRPr="00C3470C">
        <w:rPr>
          <w:sz w:val="24"/>
          <w:szCs w:val="24"/>
        </w:rPr>
        <w:t>** Se va estima ca data calendaristică</w:t>
      </w:r>
    </w:p>
    <w:p w14:paraId="730CAC88" w14:textId="77777777" w:rsidR="008C14C0" w:rsidRPr="00C3470C" w:rsidRDefault="008C14C0" w:rsidP="008C14C0">
      <w:pPr>
        <w:rPr>
          <w:sz w:val="24"/>
          <w:szCs w:val="24"/>
        </w:rPr>
      </w:pPr>
      <w:r w:rsidRPr="00C3470C">
        <w:rPr>
          <w:sz w:val="24"/>
          <w:szCs w:val="24"/>
        </w:rPr>
        <w:t xml:space="preserve">*** Se va indica tipul cererii depuse: Cerere de </w:t>
      </w:r>
      <w:proofErr w:type="spellStart"/>
      <w:r w:rsidRPr="00C3470C">
        <w:rPr>
          <w:sz w:val="24"/>
          <w:szCs w:val="24"/>
        </w:rPr>
        <w:t>prefinanțare</w:t>
      </w:r>
      <w:proofErr w:type="spellEnd"/>
      <w:r w:rsidRPr="00C3470C">
        <w:rPr>
          <w:sz w:val="24"/>
          <w:szCs w:val="24"/>
        </w:rPr>
        <w:t>/plată/rambursare intermediară/rambursare finală</w:t>
      </w:r>
    </w:p>
    <w:p w14:paraId="0B117497" w14:textId="77777777" w:rsidR="008C14C0" w:rsidRPr="00C3470C" w:rsidRDefault="008C14C0" w:rsidP="008C14C0">
      <w:pPr>
        <w:rPr>
          <w:b/>
          <w:sz w:val="24"/>
          <w:szCs w:val="24"/>
        </w:rPr>
      </w:pPr>
      <w:bookmarkStart w:id="14" w:name="_Toc74560965"/>
      <w:bookmarkStart w:id="15" w:name="_Toc20991938"/>
      <w:bookmarkStart w:id="16" w:name="_Toc75446552"/>
      <w:bookmarkStart w:id="17" w:name="_Toc75446664"/>
      <w:r w:rsidRPr="00C3470C">
        <w:rPr>
          <w:b/>
          <w:sz w:val="24"/>
          <w:szCs w:val="24"/>
        </w:rPr>
        <w:t xml:space="preserve">(c) Acordarea și recuperarea </w:t>
      </w:r>
      <w:proofErr w:type="spellStart"/>
      <w:r w:rsidRPr="00C3470C">
        <w:rPr>
          <w:b/>
          <w:sz w:val="24"/>
          <w:szCs w:val="24"/>
        </w:rPr>
        <w:t>prefinanțării</w:t>
      </w:r>
      <w:proofErr w:type="spellEnd"/>
      <w:r w:rsidRPr="00C3470C">
        <w:rPr>
          <w:b/>
          <w:sz w:val="24"/>
          <w:szCs w:val="24"/>
        </w:rPr>
        <w:t>, dacă este cazul</w:t>
      </w:r>
      <w:bookmarkEnd w:id="14"/>
      <w:bookmarkEnd w:id="15"/>
      <w:bookmarkEnd w:id="16"/>
      <w:bookmarkEnd w:id="17"/>
    </w:p>
    <w:p w14:paraId="37B28538" w14:textId="77777777" w:rsidR="008C14C0" w:rsidRPr="00C3470C" w:rsidRDefault="008C14C0" w:rsidP="008E7762">
      <w:pPr>
        <w:widowControl w:val="0"/>
        <w:numPr>
          <w:ilvl w:val="0"/>
          <w:numId w:val="101"/>
        </w:numPr>
        <w:autoSpaceDE w:val="0"/>
        <w:autoSpaceDN w:val="0"/>
        <w:adjustRightInd w:val="0"/>
        <w:spacing w:after="0" w:line="240" w:lineRule="auto"/>
        <w:jc w:val="both"/>
        <w:rPr>
          <w:sz w:val="24"/>
          <w:szCs w:val="24"/>
        </w:rPr>
      </w:pPr>
      <w:r w:rsidRPr="00C3470C">
        <w:rPr>
          <w:sz w:val="24"/>
          <w:szCs w:val="24"/>
        </w:rPr>
        <w:t xml:space="preserve">La solicitarea Beneficiarului/liderului de parteneriat, în nume propriu sau pentru parteneri, </w:t>
      </w:r>
      <w:proofErr w:type="spellStart"/>
      <w:r w:rsidRPr="00C3470C">
        <w:rPr>
          <w:sz w:val="24"/>
          <w:szCs w:val="24"/>
        </w:rPr>
        <w:t>alţii</w:t>
      </w:r>
      <w:proofErr w:type="spellEnd"/>
      <w:r w:rsidRPr="00C3470C">
        <w:rPr>
          <w:sz w:val="24"/>
          <w:szCs w:val="24"/>
        </w:rPr>
        <w:t xml:space="preserve"> decât cei </w:t>
      </w:r>
      <w:proofErr w:type="spellStart"/>
      <w:r w:rsidRPr="00C3470C">
        <w:rPr>
          <w:sz w:val="24"/>
          <w:szCs w:val="24"/>
        </w:rPr>
        <w:t>prevăzuţi</w:t>
      </w:r>
      <w:proofErr w:type="spellEnd"/>
      <w:r w:rsidRPr="00C3470C">
        <w:rPr>
          <w:sz w:val="24"/>
          <w:szCs w:val="24"/>
        </w:rPr>
        <w:t xml:space="preserve"> la art. 6 alin. (1)-(4) </w:t>
      </w:r>
      <w:proofErr w:type="spellStart"/>
      <w:r w:rsidRPr="00C3470C">
        <w:rPr>
          <w:sz w:val="24"/>
          <w:szCs w:val="24"/>
        </w:rPr>
        <w:t>şi</w:t>
      </w:r>
      <w:proofErr w:type="spellEnd"/>
      <w:r w:rsidRPr="00C3470C">
        <w:rPr>
          <w:sz w:val="24"/>
          <w:szCs w:val="24"/>
        </w:rPr>
        <w:t xml:space="preserve"> (6) din Ordonanța de urgență a Guvernului nr.40/2015 privind gestionarea financiară a fondurilor europene pentru perioada de programare 2014-2020, AMPOC acordă </w:t>
      </w:r>
      <w:proofErr w:type="spellStart"/>
      <w:r w:rsidRPr="00C3470C">
        <w:rPr>
          <w:sz w:val="24"/>
          <w:szCs w:val="24"/>
        </w:rPr>
        <w:t>prefinanțare</w:t>
      </w:r>
      <w:proofErr w:type="spellEnd"/>
      <w:r w:rsidRPr="00C3470C">
        <w:rPr>
          <w:sz w:val="24"/>
          <w:szCs w:val="24"/>
        </w:rPr>
        <w:t xml:space="preserve"> în </w:t>
      </w:r>
      <w:proofErr w:type="spellStart"/>
      <w:r w:rsidRPr="00C3470C">
        <w:rPr>
          <w:sz w:val="24"/>
          <w:szCs w:val="24"/>
        </w:rPr>
        <w:t>tranşe</w:t>
      </w:r>
      <w:proofErr w:type="spellEnd"/>
      <w:r w:rsidRPr="00C3470C">
        <w:rPr>
          <w:sz w:val="24"/>
          <w:szCs w:val="24"/>
        </w:rPr>
        <w:t xml:space="preserve"> de maximum 10% din valoarea eligibilă a proiectului, fără </w:t>
      </w:r>
      <w:proofErr w:type="spellStart"/>
      <w:r w:rsidRPr="00C3470C">
        <w:rPr>
          <w:sz w:val="24"/>
          <w:szCs w:val="24"/>
        </w:rPr>
        <w:t>depăşirea</w:t>
      </w:r>
      <w:proofErr w:type="spellEnd"/>
      <w:r w:rsidRPr="00C3470C">
        <w:rPr>
          <w:sz w:val="24"/>
          <w:szCs w:val="24"/>
        </w:rPr>
        <w:t xml:space="preserve"> valorii totale eligibile a contractului de </w:t>
      </w:r>
      <w:proofErr w:type="spellStart"/>
      <w:r w:rsidRPr="00C3470C">
        <w:rPr>
          <w:sz w:val="24"/>
          <w:szCs w:val="24"/>
        </w:rPr>
        <w:t>finanţare</w:t>
      </w:r>
      <w:proofErr w:type="spellEnd"/>
      <w:r w:rsidRPr="00C3470C">
        <w:rPr>
          <w:sz w:val="24"/>
          <w:szCs w:val="24"/>
        </w:rPr>
        <w:t xml:space="preserve">. </w:t>
      </w:r>
    </w:p>
    <w:p w14:paraId="56AD904E" w14:textId="77777777" w:rsidR="008C14C0" w:rsidRPr="00C3470C" w:rsidRDefault="008C14C0" w:rsidP="008C14C0">
      <w:pPr>
        <w:ind w:left="644"/>
        <w:rPr>
          <w:sz w:val="24"/>
          <w:szCs w:val="24"/>
        </w:rPr>
      </w:pPr>
    </w:p>
    <w:p w14:paraId="5B85EDCE" w14:textId="77777777" w:rsidR="008C14C0" w:rsidRPr="00C3470C" w:rsidRDefault="008C14C0" w:rsidP="008E7762">
      <w:pPr>
        <w:pStyle w:val="ListParagraph"/>
        <w:widowControl w:val="0"/>
        <w:numPr>
          <w:ilvl w:val="0"/>
          <w:numId w:val="101"/>
        </w:numPr>
        <w:autoSpaceDE w:val="0"/>
        <w:autoSpaceDN w:val="0"/>
        <w:adjustRightInd w:val="0"/>
        <w:spacing w:after="0" w:line="240" w:lineRule="auto"/>
        <w:jc w:val="both"/>
        <w:rPr>
          <w:sz w:val="24"/>
          <w:szCs w:val="24"/>
        </w:rPr>
      </w:pPr>
      <w:r w:rsidRPr="00C3470C">
        <w:rPr>
          <w:sz w:val="24"/>
          <w:szCs w:val="24"/>
        </w:rPr>
        <w:t xml:space="preserve">Pentru proiectele implementate în parteneriat, liderul de parteneriat depune cererea de </w:t>
      </w:r>
      <w:proofErr w:type="spellStart"/>
      <w:r w:rsidRPr="00C3470C">
        <w:rPr>
          <w:sz w:val="24"/>
          <w:szCs w:val="24"/>
        </w:rPr>
        <w:t>prefinanţare</w:t>
      </w:r>
      <w:proofErr w:type="spellEnd"/>
      <w:r w:rsidRPr="00C3470C">
        <w:rPr>
          <w:sz w:val="24"/>
          <w:szCs w:val="24"/>
        </w:rPr>
        <w:t xml:space="preserve">, iar AM POC virează valoarea cheltuielilor solicitate în conturile liderului de parteneriat/partenerilor care urmează să le utilizeze, conform prevederilor contractului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prevederilor acordului de parteneriat, parte integrantă a acestuia/acesteia. În termen de maximum 15 zile lucrătoare de la data depunerii de către beneficiar/liderul de parteneriat a cererii de </w:t>
      </w:r>
      <w:proofErr w:type="spellStart"/>
      <w:r w:rsidRPr="00C3470C">
        <w:rPr>
          <w:sz w:val="24"/>
          <w:szCs w:val="24"/>
        </w:rPr>
        <w:t>prefinanțare</w:t>
      </w:r>
      <w:proofErr w:type="spellEnd"/>
      <w:r w:rsidRPr="00C3470C">
        <w:rPr>
          <w:sz w:val="24"/>
          <w:szCs w:val="24"/>
        </w:rPr>
        <w:t xml:space="preserve">, </w:t>
      </w:r>
      <w:r w:rsidRPr="00C3470C">
        <w:rPr>
          <w:color w:val="000000" w:themeColor="text1"/>
          <w:sz w:val="24"/>
          <w:szCs w:val="24"/>
          <w:lang w:eastAsia="ro-RO"/>
        </w:rPr>
        <w:t xml:space="preserve">AM POC </w:t>
      </w:r>
      <w:r w:rsidRPr="00C3470C">
        <w:rPr>
          <w:sz w:val="24"/>
          <w:szCs w:val="24"/>
        </w:rPr>
        <w:t xml:space="preserve">pentru Programul Operațional Competitivitate efectuează verificarea cererii de </w:t>
      </w:r>
      <w:proofErr w:type="spellStart"/>
      <w:r w:rsidRPr="00C3470C">
        <w:rPr>
          <w:sz w:val="24"/>
          <w:szCs w:val="24"/>
        </w:rPr>
        <w:t>prefinanțare</w:t>
      </w:r>
      <w:proofErr w:type="spellEnd"/>
      <w:r w:rsidRPr="00C3470C">
        <w:rPr>
          <w:sz w:val="24"/>
          <w:szCs w:val="24"/>
        </w:rPr>
        <w:t>. După efectuarea verificărilor, AM POC virează beneficiarului/liderului de parteneriat/partenerilor valoarea cheltuielilor rambursabile, în termen de 3 zile lucrătoare de la momentul de la care dispune de resurse în conturile sale.</w:t>
      </w:r>
    </w:p>
    <w:p w14:paraId="3C00E023" w14:textId="77777777" w:rsidR="008C14C0" w:rsidRPr="00C3470C" w:rsidRDefault="008C14C0" w:rsidP="008C14C0">
      <w:pPr>
        <w:rPr>
          <w:sz w:val="24"/>
          <w:szCs w:val="24"/>
        </w:rPr>
      </w:pPr>
    </w:p>
    <w:p w14:paraId="08A37290" w14:textId="77777777" w:rsidR="008C14C0" w:rsidRPr="00C3470C" w:rsidRDefault="008C14C0" w:rsidP="008E7762">
      <w:pPr>
        <w:pStyle w:val="ListParagraph"/>
        <w:widowControl w:val="0"/>
        <w:numPr>
          <w:ilvl w:val="0"/>
          <w:numId w:val="101"/>
        </w:numPr>
        <w:autoSpaceDE w:val="0"/>
        <w:autoSpaceDN w:val="0"/>
        <w:adjustRightInd w:val="0"/>
        <w:spacing w:after="0" w:line="240" w:lineRule="auto"/>
        <w:jc w:val="both"/>
        <w:rPr>
          <w:sz w:val="24"/>
          <w:szCs w:val="24"/>
        </w:rPr>
      </w:pPr>
      <w:proofErr w:type="spellStart"/>
      <w:r w:rsidRPr="00C3470C">
        <w:rPr>
          <w:sz w:val="24"/>
          <w:szCs w:val="24"/>
        </w:rPr>
        <w:t>Prefinanțarea</w:t>
      </w:r>
      <w:proofErr w:type="spellEnd"/>
      <w:r w:rsidRPr="00C3470C">
        <w:rPr>
          <w:sz w:val="24"/>
          <w:szCs w:val="24"/>
        </w:rPr>
        <w:t xml:space="preserve"> se acordă cu </w:t>
      </w:r>
      <w:proofErr w:type="spellStart"/>
      <w:r w:rsidRPr="00C3470C">
        <w:rPr>
          <w:sz w:val="24"/>
          <w:szCs w:val="24"/>
        </w:rPr>
        <w:t>condiţia</w:t>
      </w:r>
      <w:proofErr w:type="spellEnd"/>
      <w:r w:rsidRPr="00C3470C">
        <w:rPr>
          <w:sz w:val="24"/>
          <w:szCs w:val="24"/>
        </w:rPr>
        <w:t xml:space="preserve"> îndeplinirii </w:t>
      </w:r>
      <w:r w:rsidRPr="00C3470C">
        <w:rPr>
          <w:color w:val="000000" w:themeColor="text1"/>
          <w:sz w:val="24"/>
          <w:szCs w:val="24"/>
          <w:lang w:eastAsia="ro-RO"/>
        </w:rPr>
        <w:t>cumulativă</w:t>
      </w:r>
      <w:r w:rsidRPr="00C3470C">
        <w:rPr>
          <w:sz w:val="24"/>
          <w:szCs w:val="24"/>
        </w:rPr>
        <w:t xml:space="preserve"> a următoarelor cerințe:</w:t>
      </w:r>
    </w:p>
    <w:p w14:paraId="016EBB9C" w14:textId="77777777" w:rsidR="008C14C0" w:rsidRPr="00C3470C" w:rsidRDefault="008C14C0" w:rsidP="008C14C0">
      <w:pPr>
        <w:pStyle w:val="ListParagraph"/>
        <w:widowControl w:val="0"/>
        <w:autoSpaceDE w:val="0"/>
        <w:autoSpaceDN w:val="0"/>
        <w:adjustRightInd w:val="0"/>
        <w:ind w:left="644"/>
        <w:rPr>
          <w:sz w:val="24"/>
          <w:szCs w:val="24"/>
        </w:rPr>
      </w:pPr>
    </w:p>
    <w:p w14:paraId="101FF31E" w14:textId="77777777" w:rsidR="008C14C0" w:rsidRPr="00C3470C" w:rsidRDefault="008C14C0" w:rsidP="008C14C0">
      <w:pPr>
        <w:ind w:left="426"/>
        <w:rPr>
          <w:sz w:val="24"/>
          <w:szCs w:val="24"/>
        </w:rPr>
      </w:pPr>
      <w:r w:rsidRPr="00C3470C">
        <w:rPr>
          <w:rFonts w:eastAsia="Arial Unicode MS"/>
          <w:sz w:val="24"/>
          <w:szCs w:val="24"/>
        </w:rPr>
        <w:t>(</w:t>
      </w:r>
      <w:r w:rsidRPr="00C3470C">
        <w:rPr>
          <w:sz w:val="24"/>
          <w:szCs w:val="24"/>
        </w:rPr>
        <w:t>1</w:t>
      </w:r>
      <w:r w:rsidRPr="00C3470C">
        <w:rPr>
          <w:rFonts w:eastAsia="Arial Unicode MS"/>
          <w:sz w:val="24"/>
          <w:szCs w:val="24"/>
        </w:rPr>
        <w:t>).</w:t>
      </w:r>
      <w:r w:rsidRPr="00C3470C">
        <w:rPr>
          <w:sz w:val="24"/>
          <w:szCs w:val="24"/>
        </w:rPr>
        <w:t xml:space="preserve">Pentru beneficiarii care nu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 de </w:t>
      </w:r>
      <w:proofErr w:type="spellStart"/>
      <w:r w:rsidRPr="00C3470C">
        <w:rPr>
          <w:sz w:val="24"/>
          <w:szCs w:val="24"/>
        </w:rPr>
        <w:t>minimis</w:t>
      </w:r>
      <w:proofErr w:type="spellEnd"/>
      <w:r w:rsidRPr="00C3470C">
        <w:rPr>
          <w:sz w:val="24"/>
          <w:szCs w:val="24"/>
        </w:rPr>
        <w:t>:</w:t>
      </w:r>
    </w:p>
    <w:p w14:paraId="34BE7628" w14:textId="77777777" w:rsidR="008C14C0" w:rsidRPr="00C3470C" w:rsidRDefault="008C14C0" w:rsidP="008C14C0">
      <w:pPr>
        <w:ind w:left="708"/>
        <w:rPr>
          <w:sz w:val="24"/>
          <w:szCs w:val="24"/>
        </w:rPr>
      </w:pPr>
      <w:r w:rsidRPr="00C3470C">
        <w:rPr>
          <w:sz w:val="24"/>
          <w:szCs w:val="24"/>
        </w:rPr>
        <w:t xml:space="preserve">a) depunerea de către beneficiar/lider de parteneriat a unei cereri de </w:t>
      </w:r>
      <w:proofErr w:type="spellStart"/>
      <w:r w:rsidRPr="00C3470C">
        <w:rPr>
          <w:sz w:val="24"/>
          <w:szCs w:val="24"/>
        </w:rPr>
        <w:t>prefinanțare</w:t>
      </w:r>
      <w:proofErr w:type="spellEnd"/>
      <w:r w:rsidRPr="00C3470C">
        <w:rPr>
          <w:sz w:val="24"/>
          <w:szCs w:val="24"/>
        </w:rPr>
        <w:t xml:space="preserve">, pentru fiecare tranșă, care cuprinde: suma solicitată, defalcată, în cazul proiectelor implementate în parteneriat, la nivelul liderului de parteneriat </w:t>
      </w:r>
      <w:proofErr w:type="spellStart"/>
      <w:r w:rsidRPr="00C3470C">
        <w:rPr>
          <w:sz w:val="24"/>
          <w:szCs w:val="24"/>
        </w:rPr>
        <w:t>şi</w:t>
      </w:r>
      <w:proofErr w:type="spellEnd"/>
      <w:r w:rsidRPr="00C3470C">
        <w:rPr>
          <w:sz w:val="24"/>
          <w:szCs w:val="24"/>
        </w:rPr>
        <w:t xml:space="preserve">/sau a partenerilor care vor utiliza sumele acordate din </w:t>
      </w:r>
      <w:proofErr w:type="spellStart"/>
      <w:r w:rsidRPr="00C3470C">
        <w:rPr>
          <w:sz w:val="24"/>
          <w:szCs w:val="24"/>
        </w:rPr>
        <w:t>prefinanţare</w:t>
      </w:r>
      <w:proofErr w:type="spellEnd"/>
      <w:r w:rsidRPr="00C3470C">
        <w:rPr>
          <w:sz w:val="24"/>
          <w:szCs w:val="24"/>
        </w:rPr>
        <w:t xml:space="preserve">; </w:t>
      </w:r>
    </w:p>
    <w:p w14:paraId="09C79A9D" w14:textId="77777777" w:rsidR="008C14C0" w:rsidRPr="00C3470C" w:rsidRDefault="008C14C0" w:rsidP="008C14C0">
      <w:pPr>
        <w:ind w:left="708"/>
        <w:rPr>
          <w:sz w:val="24"/>
          <w:szCs w:val="24"/>
        </w:rPr>
      </w:pPr>
      <w:r w:rsidRPr="00C3470C">
        <w:rPr>
          <w:sz w:val="24"/>
          <w:szCs w:val="24"/>
        </w:rPr>
        <w:t xml:space="preserve">b) existența conturilor deschise, pe numele beneficiarului/liderului de parteneriat/partenerilor pentru activitățile proprii/partenerilor unde vor fi virate sumele aferente </w:t>
      </w:r>
      <w:proofErr w:type="spellStart"/>
      <w:r w:rsidRPr="00C3470C">
        <w:rPr>
          <w:sz w:val="24"/>
          <w:szCs w:val="24"/>
        </w:rPr>
        <w:t>prefinanțării</w:t>
      </w:r>
      <w:proofErr w:type="spellEnd"/>
      <w:r w:rsidRPr="00C3470C">
        <w:rPr>
          <w:sz w:val="24"/>
          <w:szCs w:val="24"/>
        </w:rPr>
        <w:t xml:space="preserve">, conform </w:t>
      </w:r>
      <w:proofErr w:type="spellStart"/>
      <w:r w:rsidRPr="00C3470C">
        <w:rPr>
          <w:sz w:val="24"/>
          <w:szCs w:val="24"/>
        </w:rPr>
        <w:t>activităţilor</w:t>
      </w:r>
      <w:proofErr w:type="spellEnd"/>
      <w:r w:rsidRPr="00C3470C">
        <w:rPr>
          <w:sz w:val="24"/>
          <w:szCs w:val="24"/>
        </w:rPr>
        <w:t xml:space="preserve"> asumate în contractul de </w:t>
      </w:r>
      <w:proofErr w:type="spellStart"/>
      <w:r w:rsidRPr="00C3470C">
        <w:rPr>
          <w:sz w:val="24"/>
          <w:szCs w:val="24"/>
        </w:rPr>
        <w:t>finanţare</w:t>
      </w:r>
      <w:proofErr w:type="spellEnd"/>
      <w:r w:rsidRPr="00C3470C">
        <w:rPr>
          <w:sz w:val="24"/>
          <w:szCs w:val="24"/>
        </w:rPr>
        <w:t>;</w:t>
      </w:r>
    </w:p>
    <w:p w14:paraId="49832C19" w14:textId="77777777" w:rsidR="008C14C0" w:rsidRPr="00C3470C" w:rsidRDefault="008C14C0" w:rsidP="008C14C0">
      <w:pPr>
        <w:ind w:left="426"/>
        <w:rPr>
          <w:sz w:val="24"/>
          <w:szCs w:val="24"/>
        </w:rPr>
      </w:pPr>
      <w:r w:rsidRPr="00C3470C">
        <w:rPr>
          <w:rFonts w:eastAsia="Arial Unicode MS"/>
          <w:sz w:val="24"/>
          <w:szCs w:val="24"/>
        </w:rPr>
        <w:t xml:space="preserve">-   </w:t>
      </w:r>
      <w:r w:rsidRPr="00C3470C">
        <w:rPr>
          <w:sz w:val="24"/>
          <w:szCs w:val="24"/>
        </w:rPr>
        <w:t>Transferul fondurilor se va efectua în lei în următoarele conturi:</w:t>
      </w:r>
    </w:p>
    <w:p w14:paraId="483F9FF9" w14:textId="77777777" w:rsidR="008C14C0" w:rsidRPr="00C3470C" w:rsidRDefault="008C14C0" w:rsidP="008C14C0">
      <w:pPr>
        <w:ind w:left="426"/>
        <w:rPr>
          <w:sz w:val="24"/>
          <w:szCs w:val="24"/>
        </w:rPr>
      </w:pPr>
      <w:r w:rsidRPr="00C3470C">
        <w:rPr>
          <w:sz w:val="24"/>
          <w:szCs w:val="24"/>
        </w:rPr>
        <w:t xml:space="preserve">Cont pentru cerere de </w:t>
      </w:r>
      <w:proofErr w:type="spellStart"/>
      <w:r w:rsidRPr="00C3470C">
        <w:rPr>
          <w:sz w:val="24"/>
          <w:szCs w:val="24"/>
        </w:rPr>
        <w:t>prefinanțare</w:t>
      </w:r>
      <w:proofErr w:type="spellEnd"/>
    </w:p>
    <w:p w14:paraId="4BE8F05E" w14:textId="77777777" w:rsidR="008C14C0" w:rsidRPr="00C3470C" w:rsidRDefault="008C14C0" w:rsidP="008C14C0">
      <w:pPr>
        <w:ind w:left="426"/>
        <w:rPr>
          <w:sz w:val="24"/>
          <w:szCs w:val="24"/>
        </w:rPr>
      </w:pPr>
      <w:r w:rsidRPr="00C3470C">
        <w:rPr>
          <w:sz w:val="24"/>
          <w:szCs w:val="24"/>
        </w:rPr>
        <w:t>cod IBAN: -</w:t>
      </w:r>
      <w:r w:rsidRPr="00C3470C">
        <w:rPr>
          <w:sz w:val="24"/>
          <w:szCs w:val="24"/>
        </w:rPr>
        <w:tab/>
      </w:r>
    </w:p>
    <w:p w14:paraId="425A28FB" w14:textId="77777777" w:rsidR="008C14C0" w:rsidRPr="00C3470C" w:rsidRDefault="008C14C0" w:rsidP="008C14C0">
      <w:pPr>
        <w:ind w:left="426"/>
        <w:rPr>
          <w:sz w:val="24"/>
          <w:szCs w:val="24"/>
        </w:rPr>
      </w:pPr>
      <w:r w:rsidRPr="00C3470C">
        <w:rPr>
          <w:sz w:val="24"/>
          <w:szCs w:val="24"/>
        </w:rPr>
        <w:lastRenderedPageBreak/>
        <w:t>Titular cont: -</w:t>
      </w:r>
    </w:p>
    <w:p w14:paraId="17E2EF11" w14:textId="77777777" w:rsidR="008C14C0" w:rsidRPr="00C3470C" w:rsidRDefault="008C14C0" w:rsidP="008C14C0">
      <w:pPr>
        <w:ind w:left="426"/>
        <w:rPr>
          <w:sz w:val="24"/>
          <w:szCs w:val="24"/>
        </w:rPr>
      </w:pPr>
      <w:r w:rsidRPr="00C3470C">
        <w:rPr>
          <w:sz w:val="24"/>
          <w:szCs w:val="24"/>
        </w:rPr>
        <w:t>Denumire/adresa Trezoreriei/Băncii Comerciale: -</w:t>
      </w:r>
    </w:p>
    <w:p w14:paraId="77FA1665" w14:textId="77777777" w:rsidR="008C14C0" w:rsidRPr="00C3470C" w:rsidRDefault="008C14C0" w:rsidP="008C14C0">
      <w:pPr>
        <w:ind w:left="426"/>
        <w:rPr>
          <w:sz w:val="24"/>
          <w:szCs w:val="24"/>
        </w:rPr>
      </w:pPr>
      <w:r w:rsidRPr="00C3470C">
        <w:rPr>
          <w:sz w:val="24"/>
          <w:szCs w:val="24"/>
        </w:rPr>
        <w:t>-</w:t>
      </w:r>
      <w:r w:rsidRPr="00C3470C">
        <w:rPr>
          <w:sz w:val="24"/>
          <w:szCs w:val="24"/>
        </w:rPr>
        <w:tab/>
        <w:t>Pentru proiecte implementate în parteneriat, transferul fondurilor se va face în următoarele conturi deschise pe numele Beneficiarului/Partenerului:</w:t>
      </w:r>
    </w:p>
    <w:p w14:paraId="503A1BDF" w14:textId="77777777" w:rsidR="008C14C0" w:rsidRPr="00C3470C" w:rsidRDefault="008C14C0" w:rsidP="008C14C0">
      <w:pPr>
        <w:ind w:left="426" w:firstLine="282"/>
        <w:rPr>
          <w:sz w:val="24"/>
          <w:szCs w:val="24"/>
        </w:rPr>
      </w:pPr>
      <w:r w:rsidRPr="00C3470C">
        <w:rPr>
          <w:sz w:val="24"/>
          <w:szCs w:val="24"/>
        </w:rPr>
        <w:t>Cont Beneficiar:</w:t>
      </w:r>
    </w:p>
    <w:p w14:paraId="604C2B87" w14:textId="77777777" w:rsidR="008C14C0" w:rsidRPr="00C3470C" w:rsidRDefault="008C14C0" w:rsidP="008C14C0">
      <w:pPr>
        <w:ind w:left="426" w:firstLine="282"/>
        <w:rPr>
          <w:sz w:val="24"/>
          <w:szCs w:val="24"/>
        </w:rPr>
      </w:pPr>
      <w:r w:rsidRPr="00C3470C">
        <w:rPr>
          <w:sz w:val="24"/>
          <w:szCs w:val="24"/>
        </w:rPr>
        <w:t xml:space="preserve">Cont pentru cerere de </w:t>
      </w:r>
      <w:proofErr w:type="spellStart"/>
      <w:r w:rsidRPr="00C3470C">
        <w:rPr>
          <w:sz w:val="24"/>
          <w:szCs w:val="24"/>
        </w:rPr>
        <w:t>prefinanțare</w:t>
      </w:r>
      <w:proofErr w:type="spellEnd"/>
    </w:p>
    <w:p w14:paraId="652EBB00" w14:textId="77777777" w:rsidR="008C14C0" w:rsidRPr="00C3470C" w:rsidRDefault="008C14C0" w:rsidP="008C14C0">
      <w:pPr>
        <w:ind w:left="426"/>
        <w:rPr>
          <w:sz w:val="24"/>
          <w:szCs w:val="24"/>
        </w:rPr>
      </w:pPr>
      <w:r w:rsidRPr="00C3470C">
        <w:rPr>
          <w:sz w:val="24"/>
          <w:szCs w:val="24"/>
        </w:rPr>
        <w:t xml:space="preserve">     Cod IBAN:</w:t>
      </w:r>
      <w:r w:rsidRPr="00C3470C">
        <w:rPr>
          <w:sz w:val="24"/>
          <w:szCs w:val="24"/>
        </w:rPr>
        <w:tab/>
      </w:r>
      <w:r w:rsidRPr="00C3470C">
        <w:rPr>
          <w:sz w:val="24"/>
          <w:szCs w:val="24"/>
        </w:rPr>
        <w:tab/>
      </w:r>
      <w:r w:rsidRPr="00C3470C">
        <w:rPr>
          <w:sz w:val="24"/>
          <w:szCs w:val="24"/>
        </w:rPr>
        <w:tab/>
      </w:r>
    </w:p>
    <w:p w14:paraId="4CC8CA7D" w14:textId="77777777" w:rsidR="008C14C0" w:rsidRPr="00C3470C" w:rsidRDefault="008C14C0" w:rsidP="008C14C0">
      <w:pPr>
        <w:ind w:left="426"/>
        <w:rPr>
          <w:sz w:val="24"/>
          <w:szCs w:val="24"/>
        </w:rPr>
      </w:pPr>
      <w:r w:rsidRPr="00C3470C">
        <w:rPr>
          <w:sz w:val="24"/>
          <w:szCs w:val="24"/>
        </w:rPr>
        <w:t xml:space="preserve">    Titular cont: </w:t>
      </w:r>
    </w:p>
    <w:p w14:paraId="4E0CEEEE" w14:textId="77777777" w:rsidR="008C14C0" w:rsidRPr="00C3470C" w:rsidRDefault="008C14C0" w:rsidP="008C14C0">
      <w:pPr>
        <w:ind w:left="426"/>
        <w:rPr>
          <w:sz w:val="24"/>
          <w:szCs w:val="24"/>
        </w:rPr>
      </w:pPr>
      <w:r w:rsidRPr="00C3470C">
        <w:rPr>
          <w:sz w:val="24"/>
          <w:szCs w:val="24"/>
        </w:rPr>
        <w:t xml:space="preserve">    Denumire/adresa Trezoreriei/Băncii Comerciale: </w:t>
      </w:r>
    </w:p>
    <w:p w14:paraId="61371246" w14:textId="77777777" w:rsidR="008C14C0" w:rsidRPr="00C3470C" w:rsidRDefault="008C14C0" w:rsidP="008C14C0">
      <w:pPr>
        <w:ind w:left="426"/>
        <w:rPr>
          <w:sz w:val="24"/>
          <w:szCs w:val="24"/>
        </w:rPr>
      </w:pPr>
      <w:r w:rsidRPr="00C3470C">
        <w:rPr>
          <w:sz w:val="24"/>
          <w:szCs w:val="24"/>
        </w:rPr>
        <w:t xml:space="preserve">     Adresa: </w:t>
      </w:r>
    </w:p>
    <w:p w14:paraId="18C50443" w14:textId="77777777" w:rsidR="008C14C0" w:rsidRPr="00C3470C" w:rsidRDefault="008C14C0" w:rsidP="008C14C0">
      <w:pPr>
        <w:ind w:left="426"/>
        <w:rPr>
          <w:sz w:val="24"/>
          <w:szCs w:val="24"/>
        </w:rPr>
      </w:pPr>
      <w:r w:rsidRPr="00C3470C">
        <w:rPr>
          <w:sz w:val="24"/>
          <w:szCs w:val="24"/>
        </w:rPr>
        <w:t xml:space="preserve">        Cont Partener:</w:t>
      </w:r>
    </w:p>
    <w:p w14:paraId="59414958" w14:textId="77777777" w:rsidR="008C14C0" w:rsidRPr="00C3470C" w:rsidRDefault="008C14C0" w:rsidP="008C14C0">
      <w:pPr>
        <w:ind w:left="708"/>
        <w:rPr>
          <w:sz w:val="24"/>
          <w:szCs w:val="24"/>
        </w:rPr>
      </w:pPr>
      <w:r w:rsidRPr="00C3470C">
        <w:rPr>
          <w:sz w:val="24"/>
          <w:szCs w:val="24"/>
        </w:rPr>
        <w:t xml:space="preserve">   Cont pentru cerere de </w:t>
      </w:r>
      <w:proofErr w:type="spellStart"/>
      <w:r w:rsidRPr="00C3470C">
        <w:rPr>
          <w:sz w:val="24"/>
          <w:szCs w:val="24"/>
        </w:rPr>
        <w:t>prefinanțare</w:t>
      </w:r>
      <w:proofErr w:type="spellEnd"/>
    </w:p>
    <w:p w14:paraId="38A787FD" w14:textId="77777777" w:rsidR="008C14C0" w:rsidRPr="00C3470C" w:rsidRDefault="008C14C0" w:rsidP="008C14C0">
      <w:pPr>
        <w:ind w:left="426"/>
        <w:rPr>
          <w:sz w:val="24"/>
          <w:szCs w:val="24"/>
        </w:rPr>
      </w:pPr>
      <w:r w:rsidRPr="00C3470C">
        <w:rPr>
          <w:sz w:val="24"/>
          <w:szCs w:val="24"/>
        </w:rPr>
        <w:t>Cod IBAN:</w:t>
      </w:r>
      <w:r w:rsidRPr="00C3470C">
        <w:rPr>
          <w:sz w:val="24"/>
          <w:szCs w:val="24"/>
        </w:rPr>
        <w:tab/>
        <w:t xml:space="preserve"> ……………………</w:t>
      </w:r>
      <w:r w:rsidRPr="00C3470C">
        <w:rPr>
          <w:sz w:val="24"/>
          <w:szCs w:val="24"/>
        </w:rPr>
        <w:tab/>
      </w:r>
      <w:r w:rsidRPr="00C3470C">
        <w:rPr>
          <w:sz w:val="24"/>
          <w:szCs w:val="24"/>
        </w:rPr>
        <w:tab/>
      </w:r>
      <w:r w:rsidRPr="00C3470C">
        <w:rPr>
          <w:sz w:val="24"/>
          <w:szCs w:val="24"/>
        </w:rPr>
        <w:tab/>
      </w:r>
      <w:r w:rsidRPr="00C3470C">
        <w:rPr>
          <w:sz w:val="24"/>
          <w:szCs w:val="24"/>
        </w:rPr>
        <w:tab/>
      </w:r>
    </w:p>
    <w:p w14:paraId="0E18D8A5" w14:textId="77777777" w:rsidR="008C14C0" w:rsidRPr="00C3470C" w:rsidRDefault="008C14C0" w:rsidP="008C14C0">
      <w:pPr>
        <w:ind w:left="426"/>
        <w:rPr>
          <w:sz w:val="24"/>
          <w:szCs w:val="24"/>
        </w:rPr>
      </w:pPr>
      <w:r w:rsidRPr="00C3470C">
        <w:rPr>
          <w:sz w:val="24"/>
          <w:szCs w:val="24"/>
        </w:rPr>
        <w:t>Titular cont: ………………………….</w:t>
      </w:r>
    </w:p>
    <w:p w14:paraId="6A3BDC59" w14:textId="77777777" w:rsidR="008C14C0" w:rsidRPr="00C3470C" w:rsidRDefault="008C14C0" w:rsidP="008C14C0">
      <w:pPr>
        <w:ind w:left="426"/>
        <w:rPr>
          <w:sz w:val="24"/>
          <w:szCs w:val="24"/>
        </w:rPr>
      </w:pPr>
      <w:r w:rsidRPr="00C3470C">
        <w:rPr>
          <w:sz w:val="24"/>
          <w:szCs w:val="24"/>
        </w:rPr>
        <w:t>Denumire/adresa Trezoreriei/Băncii Comerciale: …………………………</w:t>
      </w:r>
    </w:p>
    <w:p w14:paraId="15813B32" w14:textId="77777777" w:rsidR="008C14C0" w:rsidRPr="00C3470C" w:rsidRDefault="008C14C0" w:rsidP="008C14C0">
      <w:pPr>
        <w:ind w:left="426"/>
        <w:rPr>
          <w:sz w:val="24"/>
          <w:szCs w:val="24"/>
        </w:rPr>
      </w:pPr>
      <w:r w:rsidRPr="00C3470C">
        <w:rPr>
          <w:sz w:val="24"/>
          <w:szCs w:val="24"/>
        </w:rPr>
        <w:t xml:space="preserve">c) depunerea unei cereri de rambursare în vederea justificării </w:t>
      </w:r>
      <w:proofErr w:type="spellStart"/>
      <w:r w:rsidRPr="00C3470C">
        <w:rPr>
          <w:sz w:val="24"/>
          <w:szCs w:val="24"/>
        </w:rPr>
        <w:t>prefinanţării</w:t>
      </w:r>
      <w:proofErr w:type="spellEnd"/>
      <w:r w:rsidRPr="00C3470C">
        <w:rPr>
          <w:sz w:val="24"/>
          <w:szCs w:val="24"/>
        </w:rPr>
        <w:t xml:space="preserve"> acordate anterior (cu excepția primei tranșe de </w:t>
      </w:r>
      <w:proofErr w:type="spellStart"/>
      <w:r w:rsidRPr="00C3470C">
        <w:rPr>
          <w:sz w:val="24"/>
          <w:szCs w:val="24"/>
        </w:rPr>
        <w:t>prefinanțare</w:t>
      </w:r>
      <w:proofErr w:type="spellEnd"/>
      <w:r w:rsidRPr="00C3470C">
        <w:rPr>
          <w:sz w:val="24"/>
          <w:szCs w:val="24"/>
        </w:rPr>
        <w:t>).</w:t>
      </w:r>
    </w:p>
    <w:p w14:paraId="19C8A01E" w14:textId="77777777" w:rsidR="008C14C0" w:rsidRPr="00C3470C" w:rsidRDefault="008C14C0" w:rsidP="008C14C0">
      <w:pPr>
        <w:ind w:left="426"/>
        <w:jc w:val="both"/>
        <w:rPr>
          <w:sz w:val="24"/>
          <w:szCs w:val="24"/>
        </w:rPr>
      </w:pPr>
      <w:r w:rsidRPr="00C3470C">
        <w:rPr>
          <w:rFonts w:eastAsia="Arial Unicode MS"/>
          <w:sz w:val="24"/>
          <w:szCs w:val="24"/>
        </w:rPr>
        <w:t>(</w:t>
      </w:r>
      <w:r w:rsidRPr="00C3470C">
        <w:rPr>
          <w:sz w:val="24"/>
          <w:szCs w:val="24"/>
        </w:rPr>
        <w:t>2</w:t>
      </w:r>
      <w:r w:rsidRPr="00C3470C">
        <w:rPr>
          <w:rFonts w:eastAsia="Arial Unicode MS"/>
          <w:sz w:val="24"/>
          <w:szCs w:val="24"/>
        </w:rPr>
        <w:t>)</w:t>
      </w:r>
      <w:r w:rsidRPr="00C3470C">
        <w:rPr>
          <w:sz w:val="24"/>
          <w:szCs w:val="24"/>
        </w:rPr>
        <w:t xml:space="preserve"> Pentru beneficiarii care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 de </w:t>
      </w:r>
      <w:proofErr w:type="spellStart"/>
      <w:r w:rsidRPr="00C3470C">
        <w:rPr>
          <w:sz w:val="24"/>
          <w:szCs w:val="24"/>
        </w:rPr>
        <w:t>minimis</w:t>
      </w:r>
      <w:proofErr w:type="spellEnd"/>
      <w:r w:rsidRPr="00C3470C">
        <w:rPr>
          <w:sz w:val="24"/>
          <w:szCs w:val="24"/>
        </w:rPr>
        <w:t xml:space="preserve"> cu </w:t>
      </w:r>
      <w:proofErr w:type="spellStart"/>
      <w:r w:rsidRPr="00C3470C">
        <w:rPr>
          <w:sz w:val="24"/>
          <w:szCs w:val="24"/>
        </w:rPr>
        <w:t>condiţia</w:t>
      </w:r>
      <w:proofErr w:type="spellEnd"/>
      <w:r w:rsidRPr="00C3470C">
        <w:rPr>
          <w:sz w:val="24"/>
          <w:szCs w:val="24"/>
        </w:rPr>
        <w:t xml:space="preserve"> îndeplinirii cumulativ a </w:t>
      </w:r>
      <w:proofErr w:type="spellStart"/>
      <w:r w:rsidRPr="00C3470C">
        <w:rPr>
          <w:sz w:val="24"/>
          <w:szCs w:val="24"/>
        </w:rPr>
        <w:t>cerinţelor</w:t>
      </w:r>
      <w:proofErr w:type="spellEnd"/>
      <w:r w:rsidRPr="00C3470C">
        <w:rPr>
          <w:sz w:val="24"/>
          <w:szCs w:val="24"/>
        </w:rPr>
        <w:t xml:space="preserve"> prevăzute la pct.1 </w:t>
      </w:r>
      <w:proofErr w:type="spellStart"/>
      <w:r w:rsidRPr="00C3470C">
        <w:rPr>
          <w:sz w:val="24"/>
          <w:szCs w:val="24"/>
        </w:rPr>
        <w:t>şi</w:t>
      </w:r>
      <w:proofErr w:type="spellEnd"/>
      <w:r w:rsidRPr="00C3470C">
        <w:rPr>
          <w:sz w:val="24"/>
          <w:szCs w:val="24"/>
        </w:rPr>
        <w:t xml:space="preserve"> cu constituirea unei </w:t>
      </w:r>
      <w:proofErr w:type="spellStart"/>
      <w:r w:rsidRPr="00C3470C">
        <w:rPr>
          <w:sz w:val="24"/>
          <w:szCs w:val="24"/>
        </w:rPr>
        <w:t>garanţii</w:t>
      </w:r>
      <w:proofErr w:type="spellEnd"/>
      <w:r w:rsidRPr="00C3470C">
        <w:rPr>
          <w:sz w:val="24"/>
          <w:szCs w:val="24"/>
        </w:rPr>
        <w:t xml:space="preserve"> pentru suma aferentă </w:t>
      </w:r>
      <w:proofErr w:type="spellStart"/>
      <w:r w:rsidRPr="00C3470C">
        <w:rPr>
          <w:sz w:val="24"/>
          <w:szCs w:val="24"/>
        </w:rPr>
        <w:t>prefinanţării</w:t>
      </w:r>
      <w:proofErr w:type="spellEnd"/>
      <w:r w:rsidRPr="00C3470C">
        <w:rPr>
          <w:sz w:val="24"/>
          <w:szCs w:val="24"/>
        </w:rPr>
        <w:t xml:space="preserve"> solicitate prin depunerea unui instrument de garantare emis în </w:t>
      </w:r>
      <w:proofErr w:type="spellStart"/>
      <w:r w:rsidRPr="00C3470C">
        <w:rPr>
          <w:sz w:val="24"/>
          <w:szCs w:val="24"/>
        </w:rPr>
        <w:t>condiţiile</w:t>
      </w:r>
      <w:proofErr w:type="spellEnd"/>
      <w:r w:rsidRPr="00C3470C">
        <w:rPr>
          <w:sz w:val="24"/>
          <w:szCs w:val="24"/>
        </w:rPr>
        <w:t xml:space="preserve"> legii de o societate bancară, de o </w:t>
      </w:r>
      <w:proofErr w:type="spellStart"/>
      <w:r w:rsidRPr="00C3470C">
        <w:rPr>
          <w:sz w:val="24"/>
          <w:szCs w:val="24"/>
        </w:rPr>
        <w:t>instituţie</w:t>
      </w:r>
      <w:proofErr w:type="spellEnd"/>
      <w:r w:rsidRPr="00C3470C">
        <w:rPr>
          <w:sz w:val="24"/>
          <w:szCs w:val="24"/>
        </w:rPr>
        <w:t xml:space="preserve"> financiară nebancară sau de o societate de asigurări. În acest caz, valoarea cumulată 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nu poate </w:t>
      </w:r>
      <w:proofErr w:type="spellStart"/>
      <w:r w:rsidRPr="00C3470C">
        <w:rPr>
          <w:sz w:val="24"/>
          <w:szCs w:val="24"/>
        </w:rPr>
        <w:t>depăşi</w:t>
      </w:r>
      <w:proofErr w:type="spellEnd"/>
      <w:r w:rsidRPr="00C3470C">
        <w:rPr>
          <w:sz w:val="24"/>
          <w:szCs w:val="24"/>
        </w:rPr>
        <w:t xml:space="preserve"> 40% din valoarea totală a ajutorului care trebuie acordat unui beneficiar pentru o anumită </w:t>
      </w:r>
      <w:proofErr w:type="spellStart"/>
      <w:r w:rsidRPr="00C3470C">
        <w:rPr>
          <w:sz w:val="24"/>
          <w:szCs w:val="24"/>
        </w:rPr>
        <w:t>operaţiune</w:t>
      </w:r>
      <w:proofErr w:type="spellEnd"/>
      <w:r w:rsidRPr="00C3470C">
        <w:rPr>
          <w:sz w:val="24"/>
          <w:szCs w:val="24"/>
        </w:rPr>
        <w:t xml:space="preserve">. Beneficiarii care primesc </w:t>
      </w:r>
      <w:proofErr w:type="spellStart"/>
      <w:r w:rsidRPr="00C3470C">
        <w:rPr>
          <w:sz w:val="24"/>
          <w:szCs w:val="24"/>
        </w:rPr>
        <w:t>finanţare</w:t>
      </w:r>
      <w:proofErr w:type="spellEnd"/>
      <w:r w:rsidRPr="00C3470C">
        <w:rPr>
          <w:sz w:val="24"/>
          <w:szCs w:val="24"/>
        </w:rPr>
        <w:t xml:space="preserve"> sub </w:t>
      </w:r>
      <w:proofErr w:type="spellStart"/>
      <w:r w:rsidRPr="00C3470C">
        <w:rPr>
          <w:sz w:val="24"/>
          <w:szCs w:val="24"/>
        </w:rPr>
        <w:t>incidenţa</w:t>
      </w:r>
      <w:proofErr w:type="spellEnd"/>
      <w:r w:rsidRPr="00C3470C">
        <w:rPr>
          <w:sz w:val="24"/>
          <w:szCs w:val="24"/>
        </w:rPr>
        <w:t xml:space="preserve"> ajutorului de stat/</w:t>
      </w:r>
      <w:proofErr w:type="spellStart"/>
      <w:r w:rsidRPr="00C3470C">
        <w:rPr>
          <w:sz w:val="24"/>
          <w:szCs w:val="24"/>
        </w:rPr>
        <w:t>minims</w:t>
      </w:r>
      <w:proofErr w:type="spellEnd"/>
      <w:r w:rsidRPr="00C3470C">
        <w:rPr>
          <w:sz w:val="24"/>
          <w:szCs w:val="24"/>
        </w:rPr>
        <w:t xml:space="preserve"> li se poate acorda </w:t>
      </w:r>
      <w:proofErr w:type="spellStart"/>
      <w:r w:rsidRPr="00C3470C">
        <w:rPr>
          <w:sz w:val="24"/>
          <w:szCs w:val="24"/>
        </w:rPr>
        <w:t>prefinanţare</w:t>
      </w:r>
      <w:proofErr w:type="spellEnd"/>
      <w:r w:rsidRPr="00C3470C">
        <w:rPr>
          <w:sz w:val="24"/>
          <w:szCs w:val="24"/>
        </w:rPr>
        <w:t xml:space="preserve"> într-o singură </w:t>
      </w:r>
      <w:proofErr w:type="spellStart"/>
      <w:r w:rsidRPr="00C3470C">
        <w:rPr>
          <w:sz w:val="24"/>
          <w:szCs w:val="24"/>
        </w:rPr>
        <w:t>tranşă</w:t>
      </w:r>
      <w:proofErr w:type="spellEnd"/>
      <w:r w:rsidRPr="00C3470C">
        <w:rPr>
          <w:sz w:val="24"/>
          <w:szCs w:val="24"/>
        </w:rPr>
        <w:t xml:space="preserve"> de maxim 40% din </w:t>
      </w:r>
      <w:proofErr w:type="spellStart"/>
      <w:r w:rsidRPr="00C3470C">
        <w:rPr>
          <w:sz w:val="24"/>
          <w:szCs w:val="24"/>
        </w:rPr>
        <w:t>contribuţia</w:t>
      </w:r>
      <w:proofErr w:type="spellEnd"/>
      <w:r w:rsidRPr="00C3470C">
        <w:rPr>
          <w:sz w:val="24"/>
          <w:szCs w:val="24"/>
        </w:rPr>
        <w:t xml:space="preserve"> publică eligibilă a proiectului. </w:t>
      </w:r>
    </w:p>
    <w:p w14:paraId="40B36628" w14:textId="77777777" w:rsidR="008C14C0" w:rsidRPr="00C3470C" w:rsidRDefault="008C14C0" w:rsidP="008C14C0">
      <w:pPr>
        <w:ind w:left="426"/>
        <w:jc w:val="both"/>
        <w:rPr>
          <w:sz w:val="24"/>
          <w:szCs w:val="24"/>
        </w:rPr>
      </w:pPr>
      <w:r w:rsidRPr="00C3470C">
        <w:rPr>
          <w:rFonts w:eastAsia="Arial Unicode MS"/>
          <w:sz w:val="24"/>
          <w:szCs w:val="24"/>
        </w:rPr>
        <w:t xml:space="preserve">(3)     </w:t>
      </w:r>
      <w:r w:rsidRPr="00C3470C">
        <w:rPr>
          <w:sz w:val="24"/>
          <w:szCs w:val="24"/>
        </w:rPr>
        <w:t xml:space="preserve">Solicitările privind acordarea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cu </w:t>
      </w:r>
      <w:proofErr w:type="spellStart"/>
      <w:r w:rsidRPr="00C3470C">
        <w:rPr>
          <w:sz w:val="24"/>
          <w:szCs w:val="24"/>
        </w:rPr>
        <w:t>excepţia</w:t>
      </w:r>
      <w:proofErr w:type="spellEnd"/>
      <w:r w:rsidRPr="00C3470C">
        <w:rPr>
          <w:sz w:val="24"/>
          <w:szCs w:val="24"/>
        </w:rPr>
        <w:t xml:space="preserve"> primei solicitări, includ obligatoriu, pe lângă </w:t>
      </w:r>
      <w:proofErr w:type="spellStart"/>
      <w:r w:rsidRPr="00C3470C">
        <w:rPr>
          <w:sz w:val="24"/>
          <w:szCs w:val="24"/>
        </w:rPr>
        <w:t>informaţiile</w:t>
      </w:r>
      <w:proofErr w:type="spellEnd"/>
      <w:r w:rsidRPr="00C3470C">
        <w:rPr>
          <w:sz w:val="24"/>
          <w:szCs w:val="24"/>
        </w:rPr>
        <w:t xml:space="preserve"> prevăzute la alin. (3), sumele rambursabile rămase necheltuite din FEDR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cofinanţare</w:t>
      </w:r>
      <w:proofErr w:type="spellEnd"/>
      <w:r w:rsidRPr="00C3470C">
        <w:rPr>
          <w:sz w:val="24"/>
          <w:szCs w:val="24"/>
        </w:rPr>
        <w:t xml:space="preserve"> publică asigurată de la bugetul de stat </w:t>
      </w:r>
      <w:proofErr w:type="spellStart"/>
      <w:r w:rsidRPr="00C3470C">
        <w:rPr>
          <w:sz w:val="24"/>
          <w:szCs w:val="24"/>
        </w:rPr>
        <w:t>şi</w:t>
      </w:r>
      <w:proofErr w:type="spellEnd"/>
      <w:r w:rsidRPr="00C3470C">
        <w:rPr>
          <w:sz w:val="24"/>
          <w:szCs w:val="24"/>
        </w:rPr>
        <w:t xml:space="preserve"> neincluse în cererea/cererile de rambursare aferentă/aferente </w:t>
      </w:r>
      <w:proofErr w:type="spellStart"/>
      <w:r w:rsidRPr="00C3470C">
        <w:rPr>
          <w:sz w:val="24"/>
          <w:szCs w:val="24"/>
        </w:rPr>
        <w:t>tranşei</w:t>
      </w:r>
      <w:proofErr w:type="spellEnd"/>
      <w:r w:rsidRPr="00C3470C">
        <w:rPr>
          <w:sz w:val="24"/>
          <w:szCs w:val="24"/>
        </w:rPr>
        <w:t xml:space="preserve"> anterioare de </w:t>
      </w:r>
      <w:proofErr w:type="spellStart"/>
      <w:r w:rsidRPr="00C3470C">
        <w:rPr>
          <w:sz w:val="24"/>
          <w:szCs w:val="24"/>
        </w:rPr>
        <w:t>prefi</w:t>
      </w:r>
      <w:r w:rsidR="00D4018C" w:rsidRPr="00C3470C">
        <w:rPr>
          <w:sz w:val="24"/>
          <w:szCs w:val="24"/>
        </w:rPr>
        <w:t>nanţare</w:t>
      </w:r>
      <w:proofErr w:type="spellEnd"/>
      <w:r w:rsidR="00D4018C" w:rsidRPr="00C3470C">
        <w:rPr>
          <w:sz w:val="24"/>
          <w:szCs w:val="24"/>
        </w:rPr>
        <w:t xml:space="preserve">. În </w:t>
      </w:r>
      <w:proofErr w:type="spellStart"/>
      <w:r w:rsidR="00D4018C" w:rsidRPr="00C3470C">
        <w:rPr>
          <w:sz w:val="24"/>
          <w:szCs w:val="24"/>
        </w:rPr>
        <w:t>situaţia</w:t>
      </w:r>
      <w:proofErr w:type="spellEnd"/>
      <w:r w:rsidR="00D4018C" w:rsidRPr="00C3470C">
        <w:rPr>
          <w:sz w:val="24"/>
          <w:szCs w:val="24"/>
        </w:rPr>
        <w:t xml:space="preserve"> în care AM</w:t>
      </w:r>
      <w:r w:rsidRPr="00C3470C">
        <w:rPr>
          <w:sz w:val="24"/>
          <w:szCs w:val="24"/>
        </w:rPr>
        <w:t xml:space="preserve"> pentru Programul Operațional Competitivitate constată erori în raportul de justificare a </w:t>
      </w:r>
      <w:proofErr w:type="spellStart"/>
      <w:r w:rsidRPr="00C3470C">
        <w:rPr>
          <w:sz w:val="24"/>
          <w:szCs w:val="24"/>
        </w:rPr>
        <w:t>prefinanţării</w:t>
      </w:r>
      <w:proofErr w:type="spellEnd"/>
      <w:r w:rsidRPr="00C3470C">
        <w:rPr>
          <w:sz w:val="24"/>
          <w:szCs w:val="24"/>
        </w:rPr>
        <w:t xml:space="preserve">, aferent </w:t>
      </w:r>
      <w:proofErr w:type="spellStart"/>
      <w:r w:rsidRPr="00C3470C">
        <w:rPr>
          <w:sz w:val="24"/>
          <w:szCs w:val="24"/>
        </w:rPr>
        <w:t>tranşei</w:t>
      </w:r>
      <w:proofErr w:type="spellEnd"/>
      <w:r w:rsidRPr="00C3470C">
        <w:rPr>
          <w:sz w:val="24"/>
          <w:szCs w:val="24"/>
        </w:rPr>
        <w:t>/</w:t>
      </w:r>
      <w:proofErr w:type="spellStart"/>
      <w:r w:rsidRPr="00C3470C">
        <w:rPr>
          <w:sz w:val="24"/>
          <w:szCs w:val="24"/>
        </w:rPr>
        <w:t>tranşelor</w:t>
      </w:r>
      <w:proofErr w:type="spellEnd"/>
      <w:r w:rsidRPr="00C3470C">
        <w:rPr>
          <w:sz w:val="24"/>
          <w:szCs w:val="24"/>
        </w:rPr>
        <w:t xml:space="preserve"> anterioare, poate sista acordarea următoarelor </w:t>
      </w:r>
      <w:proofErr w:type="spellStart"/>
      <w:r w:rsidRPr="00C3470C">
        <w:rPr>
          <w:sz w:val="24"/>
          <w:szCs w:val="24"/>
        </w:rPr>
        <w:t>tranşe</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w:t>
      </w:r>
    </w:p>
    <w:p w14:paraId="3D62DC68" w14:textId="77777777" w:rsidR="008C14C0" w:rsidRPr="00C3470C" w:rsidRDefault="008C14C0" w:rsidP="008C14C0">
      <w:pPr>
        <w:ind w:left="426"/>
        <w:jc w:val="both"/>
        <w:rPr>
          <w:rFonts w:eastAsia="Arial Unicode MS"/>
          <w:sz w:val="24"/>
          <w:szCs w:val="24"/>
        </w:rPr>
      </w:pPr>
      <w:r w:rsidRPr="00C3470C">
        <w:rPr>
          <w:rFonts w:eastAsia="Arial Unicode MS"/>
          <w:sz w:val="24"/>
          <w:szCs w:val="24"/>
        </w:rPr>
        <w:lastRenderedPageBreak/>
        <w:t xml:space="preserve">(4)   Suma efectiv transferată de către </w:t>
      </w:r>
      <w:proofErr w:type="spellStart"/>
      <w:r w:rsidRPr="00C3470C">
        <w:rPr>
          <w:rFonts w:eastAsia="Arial Unicode MS"/>
          <w:sz w:val="24"/>
          <w:szCs w:val="24"/>
        </w:rPr>
        <w:t>unităţile</w:t>
      </w:r>
      <w:proofErr w:type="spellEnd"/>
      <w:r w:rsidRPr="00C3470C">
        <w:rPr>
          <w:rFonts w:eastAsia="Arial Unicode MS"/>
          <w:sz w:val="24"/>
          <w:szCs w:val="24"/>
        </w:rPr>
        <w:t xml:space="preserve"> de plată, aferentă fiecărei solicitări de </w:t>
      </w:r>
      <w:proofErr w:type="spellStart"/>
      <w:r w:rsidRPr="00C3470C">
        <w:rPr>
          <w:rFonts w:eastAsia="Arial Unicode MS"/>
          <w:sz w:val="24"/>
          <w:szCs w:val="24"/>
        </w:rPr>
        <w:t>tranşă</w:t>
      </w:r>
      <w:proofErr w:type="spellEnd"/>
      <w:r w:rsidRPr="00C3470C">
        <w:rPr>
          <w:rFonts w:eastAsia="Arial Unicode MS"/>
          <w:sz w:val="24"/>
          <w:szCs w:val="24"/>
        </w:rPr>
        <w:t xml:space="preserve"> de </w:t>
      </w:r>
      <w:proofErr w:type="spellStart"/>
      <w:r w:rsidRPr="00C3470C">
        <w:rPr>
          <w:rFonts w:eastAsia="Arial Unicode MS"/>
          <w:sz w:val="24"/>
          <w:szCs w:val="24"/>
        </w:rPr>
        <w:t>prefinanţare</w:t>
      </w:r>
      <w:proofErr w:type="spellEnd"/>
      <w:r w:rsidRPr="00C3470C">
        <w:rPr>
          <w:rFonts w:eastAsia="Arial Unicode MS"/>
          <w:sz w:val="24"/>
          <w:szCs w:val="24"/>
        </w:rPr>
        <w:t xml:space="preserve">, cu </w:t>
      </w:r>
      <w:proofErr w:type="spellStart"/>
      <w:r w:rsidRPr="00C3470C">
        <w:rPr>
          <w:rFonts w:eastAsia="Arial Unicode MS"/>
          <w:sz w:val="24"/>
          <w:szCs w:val="24"/>
        </w:rPr>
        <w:t>excepţia</w:t>
      </w:r>
      <w:proofErr w:type="spellEnd"/>
      <w:r w:rsidRPr="00C3470C">
        <w:rPr>
          <w:rFonts w:eastAsia="Arial Unicode MS"/>
          <w:sz w:val="24"/>
          <w:szCs w:val="24"/>
        </w:rPr>
        <w:t xml:space="preserve"> celei aferente primei </w:t>
      </w:r>
      <w:proofErr w:type="spellStart"/>
      <w:r w:rsidRPr="00C3470C">
        <w:rPr>
          <w:rFonts w:eastAsia="Arial Unicode MS"/>
          <w:sz w:val="24"/>
          <w:szCs w:val="24"/>
        </w:rPr>
        <w:t>tranşe</w:t>
      </w:r>
      <w:proofErr w:type="spellEnd"/>
      <w:r w:rsidRPr="00C3470C">
        <w:rPr>
          <w:rFonts w:eastAsia="Arial Unicode MS"/>
          <w:sz w:val="24"/>
          <w:szCs w:val="24"/>
        </w:rPr>
        <w:t xml:space="preserve">, nu poate fi mai mare decât </w:t>
      </w:r>
      <w:proofErr w:type="spellStart"/>
      <w:r w:rsidRPr="00C3470C">
        <w:rPr>
          <w:rFonts w:eastAsia="Arial Unicode MS"/>
          <w:sz w:val="24"/>
          <w:szCs w:val="24"/>
        </w:rPr>
        <w:t>diferenţa</w:t>
      </w:r>
      <w:proofErr w:type="spellEnd"/>
      <w:r w:rsidRPr="00C3470C">
        <w:rPr>
          <w:rFonts w:eastAsia="Arial Unicode MS"/>
          <w:sz w:val="24"/>
          <w:szCs w:val="24"/>
        </w:rPr>
        <w:t xml:space="preserve"> dintre valoarea maximă a </w:t>
      </w:r>
      <w:proofErr w:type="spellStart"/>
      <w:r w:rsidRPr="00C3470C">
        <w:rPr>
          <w:rFonts w:eastAsia="Arial Unicode MS"/>
          <w:sz w:val="24"/>
          <w:szCs w:val="24"/>
        </w:rPr>
        <w:t>tranşei</w:t>
      </w:r>
      <w:proofErr w:type="spellEnd"/>
      <w:r w:rsidRPr="00C3470C">
        <w:rPr>
          <w:rFonts w:eastAsia="Arial Unicode MS"/>
          <w:sz w:val="24"/>
          <w:szCs w:val="24"/>
        </w:rPr>
        <w:t xml:space="preserve"> de </w:t>
      </w:r>
      <w:proofErr w:type="spellStart"/>
      <w:r w:rsidRPr="00C3470C">
        <w:rPr>
          <w:rFonts w:eastAsia="Arial Unicode MS"/>
          <w:sz w:val="24"/>
          <w:szCs w:val="24"/>
        </w:rPr>
        <w:t>prefinanţare</w:t>
      </w:r>
      <w:proofErr w:type="spellEnd"/>
      <w:r w:rsidRPr="00C3470C">
        <w:rPr>
          <w:rFonts w:eastAsia="Arial Unicode MS"/>
          <w:sz w:val="24"/>
          <w:szCs w:val="24"/>
        </w:rPr>
        <w:t xml:space="preserve"> reglementată la art. 15 alin. (1) din </w:t>
      </w:r>
      <w:proofErr w:type="spellStart"/>
      <w:r w:rsidRPr="00C3470C">
        <w:rPr>
          <w:rFonts w:eastAsia="Arial Unicode MS"/>
          <w:sz w:val="24"/>
          <w:szCs w:val="24"/>
        </w:rPr>
        <w:t>Ordonanţă</w:t>
      </w:r>
      <w:proofErr w:type="spellEnd"/>
      <w:r w:rsidRPr="00C3470C">
        <w:rPr>
          <w:rFonts w:eastAsia="Arial Unicode MS"/>
          <w:sz w:val="24"/>
          <w:szCs w:val="24"/>
        </w:rPr>
        <w:t xml:space="preserve"> </w:t>
      </w:r>
      <w:proofErr w:type="spellStart"/>
      <w:r w:rsidRPr="00C3470C">
        <w:rPr>
          <w:rFonts w:eastAsia="Arial Unicode MS"/>
          <w:sz w:val="24"/>
          <w:szCs w:val="24"/>
        </w:rPr>
        <w:t>şi</w:t>
      </w:r>
      <w:proofErr w:type="spellEnd"/>
      <w:r w:rsidRPr="00C3470C">
        <w:rPr>
          <w:rFonts w:eastAsia="Arial Unicode MS"/>
          <w:sz w:val="24"/>
          <w:szCs w:val="24"/>
        </w:rPr>
        <w:t xml:space="preserve"> </w:t>
      </w:r>
      <w:proofErr w:type="spellStart"/>
      <w:r w:rsidRPr="00C3470C">
        <w:rPr>
          <w:rFonts w:eastAsia="Arial Unicode MS"/>
          <w:sz w:val="24"/>
          <w:szCs w:val="24"/>
        </w:rPr>
        <w:t>prefinanţarea</w:t>
      </w:r>
      <w:proofErr w:type="spellEnd"/>
      <w:r w:rsidRPr="00C3470C">
        <w:rPr>
          <w:rFonts w:eastAsia="Arial Unicode MS"/>
          <w:sz w:val="24"/>
          <w:szCs w:val="24"/>
        </w:rPr>
        <w:t xml:space="preserve"> nejustificată prin cheltuieli eligibile validate de autoritatea de management din </w:t>
      </w:r>
      <w:proofErr w:type="spellStart"/>
      <w:r w:rsidRPr="00C3470C">
        <w:rPr>
          <w:rFonts w:eastAsia="Arial Unicode MS"/>
          <w:sz w:val="24"/>
          <w:szCs w:val="24"/>
        </w:rPr>
        <w:t>tranşa</w:t>
      </w:r>
      <w:proofErr w:type="spellEnd"/>
      <w:r w:rsidRPr="00C3470C">
        <w:rPr>
          <w:rFonts w:eastAsia="Arial Unicode MS"/>
          <w:sz w:val="24"/>
          <w:szCs w:val="24"/>
        </w:rPr>
        <w:t xml:space="preserve"> anterioară.</w:t>
      </w:r>
    </w:p>
    <w:p w14:paraId="14AE4D63" w14:textId="77777777" w:rsidR="008C14C0" w:rsidRPr="00C3470C" w:rsidRDefault="008C14C0" w:rsidP="008C14C0">
      <w:pPr>
        <w:ind w:left="426"/>
        <w:jc w:val="both"/>
        <w:rPr>
          <w:sz w:val="24"/>
          <w:szCs w:val="24"/>
        </w:rPr>
      </w:pPr>
      <w:r w:rsidRPr="00C3470C">
        <w:rPr>
          <w:rFonts w:eastAsia="Arial Unicode MS"/>
          <w:sz w:val="24"/>
          <w:szCs w:val="24"/>
        </w:rPr>
        <w:t xml:space="preserve">(5)      </w:t>
      </w:r>
      <w:r w:rsidRPr="00C3470C">
        <w:rPr>
          <w:sz w:val="24"/>
          <w:szCs w:val="24"/>
        </w:rPr>
        <w:t xml:space="preserve">Beneficiarul/Liderul de parteneriat care a depus cerere de </w:t>
      </w:r>
      <w:proofErr w:type="spellStart"/>
      <w:r w:rsidRPr="00C3470C">
        <w:rPr>
          <w:sz w:val="24"/>
          <w:szCs w:val="24"/>
        </w:rPr>
        <w:t>prefinanţare</w:t>
      </w:r>
      <w:proofErr w:type="spellEnd"/>
      <w:r w:rsidRPr="00C3470C">
        <w:rPr>
          <w:sz w:val="24"/>
          <w:szCs w:val="24"/>
        </w:rPr>
        <w:t xml:space="preserve"> conform alin. (1) are </w:t>
      </w:r>
      <w:proofErr w:type="spellStart"/>
      <w:r w:rsidRPr="00C3470C">
        <w:rPr>
          <w:sz w:val="24"/>
          <w:szCs w:val="24"/>
        </w:rPr>
        <w:t>obligaţia</w:t>
      </w:r>
      <w:proofErr w:type="spellEnd"/>
      <w:r w:rsidRPr="00C3470C">
        <w:rPr>
          <w:sz w:val="24"/>
          <w:szCs w:val="24"/>
        </w:rPr>
        <w:t xml:space="preserve"> depunerii unei cereri de rambursare care să cuprindă cheltuielile efectuate din </w:t>
      </w:r>
      <w:proofErr w:type="spellStart"/>
      <w:r w:rsidRPr="00C3470C">
        <w:rPr>
          <w:sz w:val="24"/>
          <w:szCs w:val="24"/>
        </w:rPr>
        <w:t>tranşa</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acordată, în cuantum de minim 50% din valoarea acesteia în termen de maximum 90 de zile calendaristice de la data la care autoritatea de management a virat </w:t>
      </w:r>
      <w:proofErr w:type="spellStart"/>
      <w:r w:rsidRPr="00C3470C">
        <w:rPr>
          <w:sz w:val="24"/>
          <w:szCs w:val="24"/>
        </w:rPr>
        <w:t>prefinanţarea</w:t>
      </w:r>
      <w:proofErr w:type="spellEnd"/>
      <w:r w:rsidRPr="00C3470C">
        <w:rPr>
          <w:sz w:val="24"/>
          <w:szCs w:val="24"/>
        </w:rPr>
        <w:t xml:space="preserve"> în contul beneficiarului, fără a </w:t>
      </w:r>
      <w:proofErr w:type="spellStart"/>
      <w:r w:rsidRPr="00C3470C">
        <w:rPr>
          <w:sz w:val="24"/>
          <w:szCs w:val="24"/>
        </w:rPr>
        <w:t>depăşi</w:t>
      </w:r>
      <w:proofErr w:type="spellEnd"/>
      <w:r w:rsidRPr="00C3470C">
        <w:rPr>
          <w:sz w:val="24"/>
          <w:szCs w:val="24"/>
        </w:rPr>
        <w:t xml:space="preserve"> durata contractului de </w:t>
      </w:r>
      <w:proofErr w:type="spellStart"/>
      <w:r w:rsidRPr="00C3470C">
        <w:rPr>
          <w:sz w:val="24"/>
          <w:szCs w:val="24"/>
        </w:rPr>
        <w:t>finanţare</w:t>
      </w:r>
      <w:proofErr w:type="spellEnd"/>
      <w:r w:rsidRPr="00C3470C">
        <w:rPr>
          <w:sz w:val="24"/>
          <w:szCs w:val="24"/>
        </w:rPr>
        <w:t xml:space="preserve">. </w:t>
      </w:r>
    </w:p>
    <w:p w14:paraId="7DDB8D01" w14:textId="77777777" w:rsidR="008C14C0" w:rsidRPr="00C3470C" w:rsidRDefault="008C14C0" w:rsidP="008C14C0">
      <w:pPr>
        <w:ind w:left="426"/>
        <w:jc w:val="both"/>
        <w:rPr>
          <w:sz w:val="24"/>
          <w:szCs w:val="24"/>
        </w:rPr>
      </w:pPr>
      <w:r w:rsidRPr="00C3470C">
        <w:rPr>
          <w:rFonts w:eastAsia="Arial Unicode MS"/>
          <w:sz w:val="24"/>
          <w:szCs w:val="24"/>
        </w:rPr>
        <w:t xml:space="preserve">(6)    </w:t>
      </w:r>
      <w:r w:rsidRPr="00C3470C">
        <w:rPr>
          <w:sz w:val="24"/>
          <w:szCs w:val="24"/>
        </w:rPr>
        <w:t xml:space="preserve"> Beneficiarii/Liderii de parteneriat care nu au depus cererea de rambursare în termenul prevăzut la alin. (6) este obligat să justifice utilizarea </w:t>
      </w:r>
      <w:proofErr w:type="spellStart"/>
      <w:r w:rsidRPr="00C3470C">
        <w:rPr>
          <w:sz w:val="24"/>
          <w:szCs w:val="24"/>
        </w:rPr>
        <w:t>prefinanţării</w:t>
      </w:r>
      <w:proofErr w:type="spellEnd"/>
      <w:r w:rsidRPr="00C3470C">
        <w:rPr>
          <w:sz w:val="24"/>
          <w:szCs w:val="24"/>
        </w:rPr>
        <w:t xml:space="preserve">, prin cereri de rambursare, înaintea depunerii unei alte cereri de </w:t>
      </w:r>
      <w:proofErr w:type="spellStart"/>
      <w:r w:rsidRPr="00C3470C">
        <w:rPr>
          <w:sz w:val="24"/>
          <w:szCs w:val="24"/>
        </w:rPr>
        <w:t>prefinanţare</w:t>
      </w:r>
      <w:proofErr w:type="spellEnd"/>
      <w:r w:rsidRPr="00C3470C">
        <w:rPr>
          <w:sz w:val="24"/>
          <w:szCs w:val="24"/>
        </w:rPr>
        <w:t xml:space="preserve">. </w:t>
      </w:r>
    </w:p>
    <w:p w14:paraId="6ABD487C"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7</w:t>
      </w:r>
      <w:r w:rsidRPr="00C3470C">
        <w:rPr>
          <w:sz w:val="24"/>
          <w:szCs w:val="24"/>
        </w:rPr>
        <w:t xml:space="preserve">) Beneficiarii/Liderii de parteneriat/Partenerii au </w:t>
      </w:r>
      <w:proofErr w:type="spellStart"/>
      <w:r w:rsidRPr="00C3470C">
        <w:rPr>
          <w:sz w:val="24"/>
          <w:szCs w:val="24"/>
        </w:rPr>
        <w:t>obligaţia</w:t>
      </w:r>
      <w:proofErr w:type="spellEnd"/>
      <w:r w:rsidRPr="00C3470C">
        <w:rPr>
          <w:sz w:val="24"/>
          <w:szCs w:val="24"/>
        </w:rPr>
        <w:t xml:space="preserve"> restituirii integrale/</w:t>
      </w:r>
      <w:proofErr w:type="spellStart"/>
      <w:r w:rsidRPr="00C3470C">
        <w:rPr>
          <w:sz w:val="24"/>
          <w:szCs w:val="24"/>
        </w:rPr>
        <w:t>parţiale</w:t>
      </w:r>
      <w:proofErr w:type="spellEnd"/>
      <w:r w:rsidRPr="00C3470C">
        <w:rPr>
          <w:sz w:val="24"/>
          <w:szCs w:val="24"/>
        </w:rPr>
        <w:t xml:space="preserve"> a </w:t>
      </w:r>
      <w:proofErr w:type="spellStart"/>
      <w:r w:rsidRPr="00C3470C">
        <w:rPr>
          <w:sz w:val="24"/>
          <w:szCs w:val="24"/>
        </w:rPr>
        <w:t>prefinanţării</w:t>
      </w:r>
      <w:proofErr w:type="spellEnd"/>
      <w:r w:rsidRPr="00C3470C">
        <w:rPr>
          <w:sz w:val="24"/>
          <w:szCs w:val="24"/>
        </w:rPr>
        <w:t xml:space="preserve"> acordate, în cazul în care </w:t>
      </w:r>
      <w:proofErr w:type="spellStart"/>
      <w:r w:rsidRPr="00C3470C">
        <w:rPr>
          <w:sz w:val="24"/>
          <w:szCs w:val="24"/>
        </w:rPr>
        <w:t>aceştia</w:t>
      </w:r>
      <w:proofErr w:type="spellEnd"/>
      <w:r w:rsidRPr="00C3470C">
        <w:rPr>
          <w:sz w:val="24"/>
          <w:szCs w:val="24"/>
        </w:rPr>
        <w:t xml:space="preserve"> nu justifică prin cereri de rambursare utilizarea corespunzătoare a acesteia conform alin. (6) și (7).</w:t>
      </w:r>
    </w:p>
    <w:p w14:paraId="7A92B74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8)  </w:t>
      </w:r>
      <w:r w:rsidRPr="00C3470C">
        <w:rPr>
          <w:sz w:val="24"/>
          <w:szCs w:val="24"/>
        </w:rPr>
        <w:t xml:space="preserve"> În cazul în care beneficiarul/liderul de parteneriat nu depune cerere de rambursare în termenul prevăzut la alin.(6), AM POC recuperează întreaga sumă acordată ca </w:t>
      </w:r>
      <w:proofErr w:type="spellStart"/>
      <w:r w:rsidRPr="00C3470C">
        <w:rPr>
          <w:sz w:val="24"/>
          <w:szCs w:val="24"/>
        </w:rPr>
        <w:t>tranşă</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nejustificată</w:t>
      </w:r>
      <w:r w:rsidRPr="00C3470C">
        <w:rPr>
          <w:rFonts w:eastAsia="Arial Unicode MS"/>
          <w:sz w:val="24"/>
          <w:szCs w:val="24"/>
        </w:rPr>
        <w:t>..</w:t>
      </w:r>
    </w:p>
    <w:p w14:paraId="698D1C44"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9</w:t>
      </w:r>
      <w:r w:rsidRPr="00C3470C">
        <w:rPr>
          <w:sz w:val="24"/>
          <w:szCs w:val="24"/>
        </w:rPr>
        <w:t xml:space="preserve">) AMPOC notifică beneficiarul/liderul de parteneriat/partenerii cu privire la </w:t>
      </w:r>
      <w:proofErr w:type="spellStart"/>
      <w:r w:rsidRPr="00C3470C">
        <w:rPr>
          <w:sz w:val="24"/>
          <w:szCs w:val="24"/>
        </w:rPr>
        <w:t>obligaţia</w:t>
      </w:r>
      <w:proofErr w:type="spellEnd"/>
      <w:r w:rsidRPr="00C3470C">
        <w:rPr>
          <w:sz w:val="24"/>
          <w:szCs w:val="24"/>
        </w:rPr>
        <w:t xml:space="preserve"> restituirii sumelor prevăzute la alin. (8).</w:t>
      </w:r>
    </w:p>
    <w:p w14:paraId="65824D05"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10</w:t>
      </w:r>
      <w:r w:rsidRPr="00C3470C">
        <w:rPr>
          <w:sz w:val="24"/>
          <w:szCs w:val="24"/>
        </w:rPr>
        <w:t xml:space="preserve">) În cazul în care beneficiarul nu restituie AM POC sumele prevăzute la alin. (10) în termen de 15 zile de la data comunicării notificării, AM POC emite decizia de recuperare a </w:t>
      </w:r>
      <w:proofErr w:type="spellStart"/>
      <w:r w:rsidRPr="00C3470C">
        <w:rPr>
          <w:sz w:val="24"/>
          <w:szCs w:val="24"/>
        </w:rPr>
        <w:t>prefinanţării</w:t>
      </w:r>
      <w:proofErr w:type="spellEnd"/>
      <w:r w:rsidRPr="00C3470C">
        <w:rPr>
          <w:sz w:val="24"/>
          <w:szCs w:val="24"/>
        </w:rPr>
        <w:t xml:space="preserve">, prin care se individualizează sumele de restituit exprimate în moneda </w:t>
      </w:r>
      <w:proofErr w:type="spellStart"/>
      <w:r w:rsidRPr="00C3470C">
        <w:rPr>
          <w:sz w:val="24"/>
          <w:szCs w:val="24"/>
        </w:rPr>
        <w:t>naţională</w:t>
      </w:r>
      <w:proofErr w:type="spellEnd"/>
      <w:r w:rsidRPr="00C3470C">
        <w:rPr>
          <w:sz w:val="24"/>
          <w:szCs w:val="24"/>
        </w:rPr>
        <w:t xml:space="preserve">. Decizia constituie titlu de </w:t>
      </w:r>
      <w:proofErr w:type="spellStart"/>
      <w:r w:rsidRPr="00C3470C">
        <w:rPr>
          <w:sz w:val="24"/>
          <w:szCs w:val="24"/>
        </w:rPr>
        <w:t>creanţă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cuprinde elementele actului administrativ fiscal prevăzute de Legea nr. 207/2015 privind Codul de procedură fiscală, cu modificările </w:t>
      </w:r>
      <w:proofErr w:type="spellStart"/>
      <w:r w:rsidRPr="00C3470C">
        <w:rPr>
          <w:sz w:val="24"/>
          <w:szCs w:val="24"/>
        </w:rPr>
        <w:t>şi</w:t>
      </w:r>
      <w:proofErr w:type="spellEnd"/>
      <w:r w:rsidRPr="00C3470C">
        <w:rPr>
          <w:sz w:val="24"/>
          <w:szCs w:val="24"/>
        </w:rPr>
        <w:t xml:space="preserve"> completările ulterioare. În titlul de </w:t>
      </w:r>
      <w:proofErr w:type="spellStart"/>
      <w:r w:rsidRPr="00C3470C">
        <w:rPr>
          <w:sz w:val="24"/>
          <w:szCs w:val="24"/>
        </w:rPr>
        <w:t>creanţă</w:t>
      </w:r>
      <w:proofErr w:type="spellEnd"/>
      <w:r w:rsidRPr="00C3470C">
        <w:rPr>
          <w:sz w:val="24"/>
          <w:szCs w:val="24"/>
        </w:rPr>
        <w:t xml:space="preserve"> se indică </w:t>
      </w:r>
      <w:proofErr w:type="spellStart"/>
      <w:r w:rsidRPr="00C3470C">
        <w:rPr>
          <w:sz w:val="24"/>
          <w:szCs w:val="24"/>
        </w:rPr>
        <w:t>şi</w:t>
      </w:r>
      <w:proofErr w:type="spellEnd"/>
      <w:r w:rsidRPr="00C3470C">
        <w:rPr>
          <w:sz w:val="24"/>
          <w:szCs w:val="24"/>
        </w:rPr>
        <w:t xml:space="preserve"> contul în care beneficiarul trebuie să efectueze plata.</w:t>
      </w:r>
    </w:p>
    <w:p w14:paraId="52D19D5F"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11)  </w:t>
      </w:r>
      <w:r w:rsidRPr="00C3470C">
        <w:rPr>
          <w:sz w:val="24"/>
          <w:szCs w:val="24"/>
        </w:rPr>
        <w:t xml:space="preserve"> Titlul de </w:t>
      </w:r>
      <w:proofErr w:type="spellStart"/>
      <w:r w:rsidRPr="00C3470C">
        <w:rPr>
          <w:sz w:val="24"/>
          <w:szCs w:val="24"/>
        </w:rPr>
        <w:t>creanţă</w:t>
      </w:r>
      <w:proofErr w:type="spellEnd"/>
      <w:r w:rsidRPr="00C3470C">
        <w:rPr>
          <w:sz w:val="24"/>
          <w:szCs w:val="24"/>
        </w:rPr>
        <w:t xml:space="preserve"> prevăzut la alin. (11) se transmite debitorului în termen de 5 zile lucrătoare de la data emiterii. Împotriva titlului de </w:t>
      </w:r>
      <w:proofErr w:type="spellStart"/>
      <w:r w:rsidRPr="00C3470C">
        <w:rPr>
          <w:sz w:val="24"/>
          <w:szCs w:val="24"/>
        </w:rPr>
        <w:t>creanţă</w:t>
      </w:r>
      <w:proofErr w:type="spellEnd"/>
      <w:r w:rsidRPr="00C3470C">
        <w:rPr>
          <w:sz w:val="24"/>
          <w:szCs w:val="24"/>
        </w:rPr>
        <w:t xml:space="preserve"> se poate formula </w:t>
      </w:r>
      <w:proofErr w:type="spellStart"/>
      <w:r w:rsidRPr="00C3470C">
        <w:rPr>
          <w:sz w:val="24"/>
          <w:szCs w:val="24"/>
        </w:rPr>
        <w:t>contestaţie</w:t>
      </w:r>
      <w:proofErr w:type="spellEnd"/>
      <w:r w:rsidRPr="00C3470C">
        <w:rPr>
          <w:sz w:val="24"/>
          <w:szCs w:val="24"/>
        </w:rPr>
        <w:t xml:space="preserve"> în termen de 30 de zile de la data comunicării, care se depune </w:t>
      </w:r>
      <w:r w:rsidRPr="00C3470C">
        <w:rPr>
          <w:rFonts w:eastAsia="Arial Unicode MS"/>
          <w:sz w:val="24"/>
          <w:szCs w:val="24"/>
        </w:rPr>
        <w:t xml:space="preserve"> </w:t>
      </w:r>
      <w:r w:rsidRPr="00C3470C">
        <w:rPr>
          <w:sz w:val="24"/>
          <w:szCs w:val="24"/>
        </w:rPr>
        <w:t xml:space="preserve">la autoritatea publică emitentă a titlului de </w:t>
      </w:r>
      <w:proofErr w:type="spellStart"/>
      <w:r w:rsidRPr="00C3470C">
        <w:rPr>
          <w:sz w:val="24"/>
          <w:szCs w:val="24"/>
        </w:rPr>
        <w:t>creanţă</w:t>
      </w:r>
      <w:proofErr w:type="spellEnd"/>
      <w:r w:rsidRPr="00C3470C">
        <w:rPr>
          <w:sz w:val="24"/>
          <w:szCs w:val="24"/>
        </w:rPr>
        <w:t xml:space="preserve"> contestat/ AM POC.</w:t>
      </w:r>
    </w:p>
    <w:p w14:paraId="4E8F1635"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12)  </w:t>
      </w:r>
      <w:r w:rsidRPr="00C3470C">
        <w:rPr>
          <w:sz w:val="24"/>
          <w:szCs w:val="24"/>
        </w:rPr>
        <w:t xml:space="preserve"> Introducerea </w:t>
      </w:r>
      <w:proofErr w:type="spellStart"/>
      <w:r w:rsidRPr="00C3470C">
        <w:rPr>
          <w:sz w:val="24"/>
          <w:szCs w:val="24"/>
        </w:rPr>
        <w:t>contestaţiei</w:t>
      </w:r>
      <w:proofErr w:type="spellEnd"/>
      <w:r w:rsidRPr="00C3470C">
        <w:rPr>
          <w:sz w:val="24"/>
          <w:szCs w:val="24"/>
        </w:rPr>
        <w:t xml:space="preserve"> nu suspendă executarea titlului de </w:t>
      </w:r>
      <w:proofErr w:type="spellStart"/>
      <w:r w:rsidRPr="00C3470C">
        <w:rPr>
          <w:sz w:val="24"/>
          <w:szCs w:val="24"/>
        </w:rPr>
        <w:t>creanţă</w:t>
      </w:r>
      <w:proofErr w:type="spellEnd"/>
      <w:r w:rsidRPr="00C3470C">
        <w:rPr>
          <w:sz w:val="24"/>
          <w:szCs w:val="24"/>
        </w:rPr>
        <w:t>.</w:t>
      </w:r>
    </w:p>
    <w:p w14:paraId="6253E125"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13</w:t>
      </w:r>
      <w:r w:rsidRPr="00C3470C">
        <w:rPr>
          <w:sz w:val="24"/>
          <w:szCs w:val="24"/>
        </w:rPr>
        <w:t xml:space="preserve">) Debitorul are </w:t>
      </w:r>
      <w:proofErr w:type="spellStart"/>
      <w:r w:rsidRPr="00C3470C">
        <w:rPr>
          <w:sz w:val="24"/>
          <w:szCs w:val="24"/>
        </w:rPr>
        <w:t>obligaţia</w:t>
      </w:r>
      <w:proofErr w:type="spellEnd"/>
      <w:r w:rsidRPr="00C3470C">
        <w:rPr>
          <w:sz w:val="24"/>
          <w:szCs w:val="24"/>
        </w:rPr>
        <w:t xml:space="preserve"> efectuării </w:t>
      </w:r>
      <w:proofErr w:type="spellStart"/>
      <w:r w:rsidRPr="00C3470C">
        <w:rPr>
          <w:sz w:val="24"/>
          <w:szCs w:val="24"/>
        </w:rPr>
        <w:t>plăţii</w:t>
      </w:r>
      <w:proofErr w:type="spellEnd"/>
      <w:r w:rsidRPr="00C3470C">
        <w:rPr>
          <w:sz w:val="24"/>
          <w:szCs w:val="24"/>
        </w:rPr>
        <w:t xml:space="preserve"> sumelor stabilite prin decizia de recuperare a </w:t>
      </w:r>
      <w:proofErr w:type="spellStart"/>
      <w:r w:rsidRPr="00C3470C">
        <w:rPr>
          <w:sz w:val="24"/>
          <w:szCs w:val="24"/>
        </w:rPr>
        <w:t>prefinanţării</w:t>
      </w:r>
      <w:proofErr w:type="spellEnd"/>
      <w:r w:rsidRPr="00C3470C">
        <w:rPr>
          <w:sz w:val="24"/>
          <w:szCs w:val="24"/>
        </w:rPr>
        <w:t>, în termen de 30 de zile de la data comunicării acesteia.</w:t>
      </w:r>
    </w:p>
    <w:p w14:paraId="46F125E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14)  </w:t>
      </w:r>
      <w:r w:rsidRPr="00C3470C">
        <w:rPr>
          <w:sz w:val="24"/>
          <w:szCs w:val="24"/>
        </w:rPr>
        <w:t xml:space="preserve"> Titlul de </w:t>
      </w:r>
      <w:proofErr w:type="spellStart"/>
      <w:r w:rsidRPr="00C3470C">
        <w:rPr>
          <w:sz w:val="24"/>
          <w:szCs w:val="24"/>
        </w:rPr>
        <w:t>creanţă</w:t>
      </w:r>
      <w:proofErr w:type="spellEnd"/>
      <w:r w:rsidRPr="00C3470C">
        <w:rPr>
          <w:sz w:val="24"/>
          <w:szCs w:val="24"/>
        </w:rPr>
        <w:t xml:space="preserve"> constituie titlu executoriu la împlinirea termenului prevăzut la alin. (14).</w:t>
      </w:r>
    </w:p>
    <w:p w14:paraId="2C46EF9F" w14:textId="77777777" w:rsidR="008C14C0" w:rsidRPr="00C3470C" w:rsidRDefault="008C14C0" w:rsidP="008C14C0">
      <w:pPr>
        <w:ind w:left="426"/>
        <w:jc w:val="both"/>
        <w:rPr>
          <w:sz w:val="24"/>
          <w:szCs w:val="24"/>
        </w:rPr>
      </w:pPr>
      <w:r w:rsidRPr="00C3470C">
        <w:rPr>
          <w:sz w:val="24"/>
          <w:szCs w:val="24"/>
        </w:rPr>
        <w:lastRenderedPageBreak/>
        <w:t>(</w:t>
      </w:r>
      <w:r w:rsidRPr="00C3470C">
        <w:rPr>
          <w:rFonts w:eastAsia="Arial Unicode MS"/>
          <w:sz w:val="24"/>
          <w:szCs w:val="24"/>
        </w:rPr>
        <w:t>15</w:t>
      </w:r>
      <w:r w:rsidRPr="00C3470C">
        <w:rPr>
          <w:sz w:val="24"/>
          <w:szCs w:val="24"/>
        </w:rPr>
        <w:t xml:space="preserve">) Debitorul datorează pentru neachitarea la termen a </w:t>
      </w:r>
      <w:proofErr w:type="spellStart"/>
      <w:r w:rsidRPr="00C3470C">
        <w:rPr>
          <w:sz w:val="24"/>
          <w:szCs w:val="24"/>
        </w:rPr>
        <w:t>obligaţiilor</w:t>
      </w:r>
      <w:proofErr w:type="spellEnd"/>
      <w:r w:rsidRPr="00C3470C">
        <w:rPr>
          <w:sz w:val="24"/>
          <w:szCs w:val="24"/>
        </w:rPr>
        <w:t xml:space="preserve"> stabilite prin titlul de </w:t>
      </w:r>
      <w:proofErr w:type="spellStart"/>
      <w:r w:rsidRPr="00C3470C">
        <w:rPr>
          <w:sz w:val="24"/>
          <w:szCs w:val="24"/>
        </w:rPr>
        <w:t>creanţă</w:t>
      </w:r>
      <w:proofErr w:type="spellEnd"/>
      <w:r w:rsidRPr="00C3470C">
        <w:rPr>
          <w:sz w:val="24"/>
          <w:szCs w:val="24"/>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38637A28"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16</w:t>
      </w:r>
      <w:r w:rsidRPr="00C3470C">
        <w:rPr>
          <w:sz w:val="24"/>
          <w:szCs w:val="24"/>
        </w:rPr>
        <w:t xml:space="preserve">) În cazul nerecuperării sumelor stabilite conform prevederilor alin. (10), la expirarea termenului de 30 de zile de la data comunicării deciziei de recuperare a </w:t>
      </w:r>
      <w:proofErr w:type="spellStart"/>
      <w:r w:rsidRPr="00C3470C">
        <w:rPr>
          <w:sz w:val="24"/>
          <w:szCs w:val="24"/>
        </w:rPr>
        <w:t>prefinanţării</w:t>
      </w:r>
      <w:proofErr w:type="spellEnd"/>
      <w:r w:rsidRPr="00C3470C">
        <w:rPr>
          <w:sz w:val="24"/>
          <w:szCs w:val="24"/>
        </w:rPr>
        <w:t xml:space="preserve">, AM POC va comunica titlul executoriu împreună cu dovada comunicării acestuia organelor fiscale competente din subordinea </w:t>
      </w:r>
      <w:proofErr w:type="spellStart"/>
      <w:r w:rsidRPr="00C3470C">
        <w:rPr>
          <w:sz w:val="24"/>
          <w:szCs w:val="24"/>
        </w:rPr>
        <w:t>Agenţiei</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de Administrare Fiscală, care vor efectua procedura de executare silită precum </w:t>
      </w:r>
      <w:proofErr w:type="spellStart"/>
      <w:r w:rsidRPr="00C3470C">
        <w:rPr>
          <w:sz w:val="24"/>
          <w:szCs w:val="24"/>
        </w:rPr>
        <w:t>şi</w:t>
      </w:r>
      <w:proofErr w:type="spellEnd"/>
      <w:r w:rsidRPr="00C3470C">
        <w:rPr>
          <w:sz w:val="24"/>
          <w:szCs w:val="24"/>
        </w:rPr>
        <w:t xml:space="preserve"> procedura de compensare potrivit Legii nr. 207/2015.</w:t>
      </w:r>
    </w:p>
    <w:p w14:paraId="5B5230BD"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17)  </w:t>
      </w:r>
      <w:r w:rsidRPr="00C3470C">
        <w:rPr>
          <w:sz w:val="24"/>
          <w:szCs w:val="24"/>
        </w:rPr>
        <w:t xml:space="preserve"> Recuperarea sumelor stabilite conform prevederilor alin. (10) prin executare silită, în temeiul titlului executoriu, se efectuează în conturile indicate de organele fiscale competente. Sumele recuperate prin executare silită, precum </w:t>
      </w:r>
      <w:proofErr w:type="spellStart"/>
      <w:r w:rsidRPr="00C3470C">
        <w:rPr>
          <w:sz w:val="24"/>
          <w:szCs w:val="24"/>
        </w:rPr>
        <w:t>şi</w:t>
      </w:r>
      <w:proofErr w:type="spellEnd"/>
      <w:r w:rsidRPr="00C3470C">
        <w:rPr>
          <w:sz w:val="24"/>
          <w:szCs w:val="24"/>
        </w:rPr>
        <w:t xml:space="preserve"> sumele stinse prin compensare se virează de îndată de către organele fiscale în conturile indicate în titlul de </w:t>
      </w:r>
      <w:proofErr w:type="spellStart"/>
      <w:r w:rsidRPr="00C3470C">
        <w:rPr>
          <w:sz w:val="24"/>
          <w:szCs w:val="24"/>
        </w:rPr>
        <w:t>creanţă</w:t>
      </w:r>
      <w:proofErr w:type="spellEnd"/>
      <w:r w:rsidRPr="00C3470C">
        <w:rPr>
          <w:sz w:val="24"/>
          <w:szCs w:val="24"/>
        </w:rPr>
        <w:t>.</w:t>
      </w:r>
    </w:p>
    <w:p w14:paraId="7B24A53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18)  </w:t>
      </w:r>
      <w:r w:rsidRPr="00C3470C">
        <w:rPr>
          <w:sz w:val="24"/>
          <w:szCs w:val="24"/>
        </w:rPr>
        <w:t xml:space="preserve"> În vederea încasării de la debitor a dobânzii prevăzute la alin. (16), AM POC va calcula cuantumul acesteia </w:t>
      </w:r>
      <w:proofErr w:type="spellStart"/>
      <w:r w:rsidRPr="00C3470C">
        <w:rPr>
          <w:sz w:val="24"/>
          <w:szCs w:val="24"/>
        </w:rPr>
        <w:t>şi</w:t>
      </w:r>
      <w:proofErr w:type="spellEnd"/>
      <w:r w:rsidRPr="00C3470C">
        <w:rPr>
          <w:sz w:val="24"/>
          <w:szCs w:val="24"/>
        </w:rPr>
        <w:t xml:space="preserve"> va emite decizia de stabilire a dobânzii, care constituie titlu de </w:t>
      </w:r>
      <w:proofErr w:type="spellStart"/>
      <w:r w:rsidRPr="00C3470C">
        <w:rPr>
          <w:sz w:val="24"/>
          <w:szCs w:val="24"/>
        </w:rPr>
        <w:t>creanţă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se comunică debitorului. </w:t>
      </w:r>
      <w:proofErr w:type="spellStart"/>
      <w:r w:rsidRPr="00C3470C">
        <w:rPr>
          <w:sz w:val="24"/>
          <w:szCs w:val="24"/>
        </w:rPr>
        <w:t>Dispoziţiile</w:t>
      </w:r>
      <w:proofErr w:type="spellEnd"/>
      <w:r w:rsidRPr="00C3470C">
        <w:rPr>
          <w:sz w:val="24"/>
          <w:szCs w:val="24"/>
        </w:rPr>
        <w:t xml:space="preserve"> alin. (17) sunt aplicabile în mod corespunzător.</w:t>
      </w:r>
    </w:p>
    <w:p w14:paraId="47E21D2B"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19)  </w:t>
      </w:r>
      <w:r w:rsidRPr="00C3470C">
        <w:rPr>
          <w:sz w:val="24"/>
          <w:szCs w:val="24"/>
        </w:rPr>
        <w:t xml:space="preserve"> Rata dobânzii datorate este rata dobânzii de politică monetară a Băncii </w:t>
      </w:r>
      <w:proofErr w:type="spellStart"/>
      <w:r w:rsidRPr="00C3470C">
        <w:rPr>
          <w:sz w:val="24"/>
          <w:szCs w:val="24"/>
        </w:rPr>
        <w:t>Naţionale</w:t>
      </w:r>
      <w:proofErr w:type="spellEnd"/>
      <w:r w:rsidRPr="00C3470C">
        <w:rPr>
          <w:sz w:val="24"/>
          <w:szCs w:val="24"/>
        </w:rPr>
        <w:t xml:space="preserve"> a României în vigoare la data comunicării deciziei de recuperare a </w:t>
      </w:r>
      <w:proofErr w:type="spellStart"/>
      <w:r w:rsidRPr="00C3470C">
        <w:rPr>
          <w:sz w:val="24"/>
          <w:szCs w:val="24"/>
        </w:rPr>
        <w:t>prefinanţării</w:t>
      </w:r>
      <w:proofErr w:type="spellEnd"/>
      <w:r w:rsidRPr="00C3470C">
        <w:rPr>
          <w:sz w:val="24"/>
          <w:szCs w:val="24"/>
        </w:rPr>
        <w:t>.</w:t>
      </w:r>
    </w:p>
    <w:p w14:paraId="4885E8D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20)  </w:t>
      </w:r>
      <w:r w:rsidRPr="00C3470C">
        <w:rPr>
          <w:sz w:val="24"/>
          <w:szCs w:val="24"/>
        </w:rPr>
        <w:t xml:space="preserve"> Sumele reprezentând dobânzi datorate pentru neachitarea la termen a </w:t>
      </w:r>
      <w:proofErr w:type="spellStart"/>
      <w:r w:rsidRPr="00C3470C">
        <w:rPr>
          <w:sz w:val="24"/>
          <w:szCs w:val="24"/>
        </w:rPr>
        <w:t>obligaţiilor</w:t>
      </w:r>
      <w:proofErr w:type="spellEnd"/>
      <w:r w:rsidRPr="00C3470C">
        <w:rPr>
          <w:sz w:val="24"/>
          <w:szCs w:val="24"/>
        </w:rPr>
        <w:t xml:space="preserve"> prevăzute în titlul de </w:t>
      </w:r>
      <w:proofErr w:type="spellStart"/>
      <w:r w:rsidRPr="00C3470C">
        <w:rPr>
          <w:sz w:val="24"/>
          <w:szCs w:val="24"/>
        </w:rPr>
        <w:t>creanţă</w:t>
      </w:r>
      <w:proofErr w:type="spellEnd"/>
      <w:r w:rsidRPr="00C3470C">
        <w:rPr>
          <w:sz w:val="24"/>
          <w:szCs w:val="24"/>
        </w:rPr>
        <w:t xml:space="preserve"> se virează conform prevederilor alin. (18). </w:t>
      </w:r>
    </w:p>
    <w:p w14:paraId="5442615D"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21) </w:t>
      </w:r>
      <w:r w:rsidRPr="00C3470C">
        <w:rPr>
          <w:sz w:val="24"/>
          <w:szCs w:val="24"/>
        </w:rPr>
        <w:t xml:space="preserve"> Acolo unde OUG nr. 40/2015 cu modificările si completările ulterioare nu dispune, dispozițiile Legii nr. 207/2015, cu modificările și completările ulterioare, se aplică în mod corespunzător. </w:t>
      </w:r>
    </w:p>
    <w:p w14:paraId="119DFDC9"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22)   </w:t>
      </w:r>
      <w:r w:rsidRPr="00C3470C">
        <w:rPr>
          <w:sz w:val="24"/>
          <w:szCs w:val="24"/>
        </w:rPr>
        <w:t xml:space="preserve">Pentru a putea beneficia de </w:t>
      </w:r>
      <w:proofErr w:type="spellStart"/>
      <w:r w:rsidRPr="00C3470C">
        <w:rPr>
          <w:sz w:val="24"/>
          <w:szCs w:val="24"/>
        </w:rPr>
        <w:t>prefinanţare</w:t>
      </w:r>
      <w:proofErr w:type="spellEnd"/>
      <w:r w:rsidRPr="00C3470C">
        <w:rPr>
          <w:sz w:val="24"/>
          <w:szCs w:val="24"/>
        </w:rPr>
        <w:t xml:space="preserve">, beneficiarul/liderul de parteneriat/partenerii, are </w:t>
      </w:r>
      <w:proofErr w:type="spellStart"/>
      <w:r w:rsidRPr="00C3470C">
        <w:rPr>
          <w:sz w:val="24"/>
          <w:szCs w:val="24"/>
        </w:rPr>
        <w:t>obligaţia</w:t>
      </w:r>
      <w:proofErr w:type="spellEnd"/>
      <w:r w:rsidRPr="00C3470C">
        <w:rPr>
          <w:sz w:val="24"/>
          <w:szCs w:val="24"/>
        </w:rPr>
        <w:t xml:space="preserve"> să deschidă un cont dedicat exclusiv pentru primirea </w:t>
      </w:r>
      <w:proofErr w:type="spellStart"/>
      <w:r w:rsidRPr="00C3470C">
        <w:rPr>
          <w:sz w:val="24"/>
          <w:szCs w:val="24"/>
        </w:rPr>
        <w:t>prefinanţării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efectuarea cheltuielilor pentru care a fost solicitată aceasta.</w:t>
      </w:r>
    </w:p>
    <w:p w14:paraId="751DC90E"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23)  </w:t>
      </w:r>
      <w:r w:rsidRPr="00C3470C">
        <w:rPr>
          <w:sz w:val="24"/>
          <w:szCs w:val="24"/>
        </w:rPr>
        <w:t xml:space="preserve"> Sumele primite ca </w:t>
      </w:r>
      <w:proofErr w:type="spellStart"/>
      <w:r w:rsidRPr="00C3470C">
        <w:rPr>
          <w:sz w:val="24"/>
          <w:szCs w:val="24"/>
        </w:rPr>
        <w:t>prefinanţare</w:t>
      </w:r>
      <w:proofErr w:type="spellEnd"/>
      <w:r w:rsidRPr="00C3470C">
        <w:rPr>
          <w:sz w:val="24"/>
          <w:szCs w:val="24"/>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C3470C">
        <w:rPr>
          <w:sz w:val="24"/>
          <w:szCs w:val="24"/>
        </w:rPr>
        <w:t>condiţia</w:t>
      </w:r>
      <w:proofErr w:type="spellEnd"/>
      <w:r w:rsidRPr="00C3470C">
        <w:rPr>
          <w:sz w:val="24"/>
          <w:szCs w:val="24"/>
        </w:rPr>
        <w:t xml:space="preserve"> efectuării cheltuielilor respective în termen de maximum 3 zile lucrătoare de la data efectuării transferului.</w:t>
      </w:r>
    </w:p>
    <w:p w14:paraId="12B7116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24) </w:t>
      </w:r>
      <w:r w:rsidRPr="00C3470C">
        <w:rPr>
          <w:sz w:val="24"/>
          <w:szCs w:val="24"/>
        </w:rPr>
        <w:t xml:space="preserve">  Suma reprezentând dobânda netă, respectiv diferența dintre dobânda brută acumulată în conturile prevăzute la alin. (24) și alin. (3) corespunzătoare sumelor de </w:t>
      </w:r>
      <w:proofErr w:type="spellStart"/>
      <w:r w:rsidRPr="00C3470C">
        <w:rPr>
          <w:sz w:val="24"/>
          <w:szCs w:val="24"/>
        </w:rPr>
        <w:t>prefinanțare</w:t>
      </w:r>
      <w:proofErr w:type="spellEnd"/>
      <w:r w:rsidRPr="00C3470C">
        <w:rPr>
          <w:sz w:val="24"/>
          <w:szCs w:val="24"/>
        </w:rPr>
        <w:t xml:space="preserve"> ramase disponibile în conturi, și valoarea cumulată a impozitelor aferente dobânzii și </w:t>
      </w:r>
      <w:r w:rsidRPr="00C3470C">
        <w:rPr>
          <w:sz w:val="24"/>
          <w:szCs w:val="24"/>
        </w:rPr>
        <w:lastRenderedPageBreak/>
        <w:t xml:space="preserve">comisioanelor aferente conturilor respective, se raportează AM POC și se virează în contul indicat de aceasta în notificarea privind acordarea </w:t>
      </w:r>
      <w:proofErr w:type="spellStart"/>
      <w:r w:rsidRPr="00C3470C">
        <w:rPr>
          <w:sz w:val="24"/>
          <w:szCs w:val="24"/>
        </w:rPr>
        <w:t>prefinanțării</w:t>
      </w:r>
      <w:proofErr w:type="spellEnd"/>
      <w:r w:rsidRPr="00C3470C">
        <w:rPr>
          <w:sz w:val="24"/>
          <w:szCs w:val="24"/>
        </w:rPr>
        <w:t>, cel târziu înainte de depunerea ultimei cereri de rambursare.</w:t>
      </w:r>
    </w:p>
    <w:p w14:paraId="142364E0"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25)  </w:t>
      </w:r>
      <w:r w:rsidRPr="00C3470C">
        <w:rPr>
          <w:sz w:val="24"/>
          <w:szCs w:val="24"/>
        </w:rPr>
        <w:t xml:space="preserve"> În cazul în care beneficiarul/liderul de parteneriat/partenerii nu efectuează viramentul, sau sunt identificate neconcordanțe între sumele virate conform alin. (25) și sumele rezultate din verificarea documentelor financiare aferente proiectului, AM POC</w:t>
      </w:r>
      <w:r w:rsidRPr="00C3470C">
        <w:rPr>
          <w:color w:val="000000" w:themeColor="text1"/>
          <w:sz w:val="24"/>
          <w:szCs w:val="24"/>
        </w:rPr>
        <w:t xml:space="preserve"> </w:t>
      </w:r>
      <w:r w:rsidRPr="00C3470C">
        <w:rPr>
          <w:sz w:val="24"/>
          <w:szCs w:val="24"/>
        </w:rPr>
        <w:t xml:space="preserve">are </w:t>
      </w:r>
      <w:proofErr w:type="spellStart"/>
      <w:r w:rsidRPr="00C3470C">
        <w:rPr>
          <w:sz w:val="24"/>
          <w:szCs w:val="24"/>
        </w:rPr>
        <w:t>obligaţia</w:t>
      </w:r>
      <w:proofErr w:type="spellEnd"/>
      <w:r w:rsidRPr="00C3470C">
        <w:rPr>
          <w:sz w:val="24"/>
          <w:szCs w:val="24"/>
        </w:rPr>
        <w:t xml:space="preserve"> de a face deducerile necesare din rambursarea aferentă fondurilor europene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cofinanţării</w:t>
      </w:r>
      <w:proofErr w:type="spellEnd"/>
      <w:r w:rsidRPr="00C3470C">
        <w:rPr>
          <w:sz w:val="24"/>
          <w:szCs w:val="24"/>
        </w:rPr>
        <w:t xml:space="preserve"> publice asigurate din bugetul de stat, cel mai târziu la cererea de rambursare finală.</w:t>
      </w:r>
    </w:p>
    <w:p w14:paraId="2CE1B1A7"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26)  </w:t>
      </w:r>
      <w:r w:rsidRPr="00C3470C">
        <w:rPr>
          <w:sz w:val="24"/>
          <w:szCs w:val="24"/>
        </w:rPr>
        <w:t xml:space="preserve"> </w:t>
      </w:r>
      <w:proofErr w:type="spellStart"/>
      <w:r w:rsidRPr="00C3470C">
        <w:rPr>
          <w:sz w:val="24"/>
          <w:szCs w:val="24"/>
        </w:rPr>
        <w:t>Prefinanţarea</w:t>
      </w:r>
      <w:proofErr w:type="spellEnd"/>
      <w:r w:rsidRPr="00C3470C">
        <w:rPr>
          <w:sz w:val="24"/>
          <w:szCs w:val="24"/>
        </w:rPr>
        <w:t xml:space="preserve"> acordată beneficiarului/liderului de parteneriat/partenerului care are calitatea de ordonator de credite al bugetului local, precum </w:t>
      </w:r>
      <w:proofErr w:type="spellStart"/>
      <w:r w:rsidRPr="00C3470C">
        <w:rPr>
          <w:sz w:val="24"/>
          <w:szCs w:val="24"/>
        </w:rPr>
        <w:t>şi</w:t>
      </w:r>
      <w:proofErr w:type="spellEnd"/>
      <w:r w:rsidRPr="00C3470C">
        <w:rPr>
          <w:sz w:val="24"/>
          <w:szCs w:val="24"/>
        </w:rPr>
        <w:t xml:space="preserve"> beneficiarului/liderului de parteneriat/partenerului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venituri proprii </w:t>
      </w:r>
      <w:proofErr w:type="spellStart"/>
      <w:r w:rsidRPr="00C3470C">
        <w:rPr>
          <w:sz w:val="24"/>
          <w:szCs w:val="24"/>
        </w:rPr>
        <w:t>şi</w:t>
      </w:r>
      <w:proofErr w:type="spellEnd"/>
      <w:r w:rsidRPr="00C3470C">
        <w:rPr>
          <w:sz w:val="24"/>
          <w:szCs w:val="24"/>
        </w:rPr>
        <w:t xml:space="preserve">/sau </w:t>
      </w:r>
      <w:proofErr w:type="spellStart"/>
      <w:r w:rsidRPr="00C3470C">
        <w:rPr>
          <w:sz w:val="24"/>
          <w:szCs w:val="24"/>
        </w:rPr>
        <w:t>finanţată</w:t>
      </w:r>
      <w:proofErr w:type="spellEnd"/>
      <w:r w:rsidRPr="00C3470C">
        <w:rPr>
          <w:sz w:val="24"/>
          <w:szCs w:val="24"/>
        </w:rPr>
        <w:t xml:space="preserve"> </w:t>
      </w:r>
      <w:proofErr w:type="spellStart"/>
      <w:r w:rsidRPr="00C3470C">
        <w:rPr>
          <w:sz w:val="24"/>
          <w:szCs w:val="24"/>
        </w:rPr>
        <w:t>parţial</w:t>
      </w:r>
      <w:proofErr w:type="spellEnd"/>
      <w:r w:rsidRPr="00C3470C">
        <w:rPr>
          <w:sz w:val="24"/>
          <w:szCs w:val="24"/>
        </w:rPr>
        <w:t xml:space="preserve"> de la bugetul de stat, bugetul asigurărilor sociale de stat sau bugetele fondurilor speciale, rămasă neutilizată la finele </w:t>
      </w:r>
      <w:proofErr w:type="spellStart"/>
      <w:r w:rsidRPr="00C3470C">
        <w:rPr>
          <w:sz w:val="24"/>
          <w:szCs w:val="24"/>
        </w:rPr>
        <w:t>exerciţiului</w:t>
      </w:r>
      <w:proofErr w:type="spellEnd"/>
      <w:r w:rsidRPr="00C3470C">
        <w:rPr>
          <w:sz w:val="24"/>
          <w:szCs w:val="24"/>
        </w:rPr>
        <w:t xml:space="preserve"> bugetar, se utilizează de către beneficiar în anul următor cu </w:t>
      </w:r>
      <w:proofErr w:type="spellStart"/>
      <w:r w:rsidRPr="00C3470C">
        <w:rPr>
          <w:sz w:val="24"/>
          <w:szCs w:val="24"/>
        </w:rPr>
        <w:t>aceeaşi</w:t>
      </w:r>
      <w:proofErr w:type="spellEnd"/>
      <w:r w:rsidRPr="00C3470C">
        <w:rPr>
          <w:sz w:val="24"/>
          <w:szCs w:val="24"/>
        </w:rPr>
        <w:t xml:space="preserve"> </w:t>
      </w:r>
      <w:proofErr w:type="spellStart"/>
      <w:r w:rsidRPr="00C3470C">
        <w:rPr>
          <w:sz w:val="24"/>
          <w:szCs w:val="24"/>
        </w:rPr>
        <w:t>destinaţie</w:t>
      </w:r>
      <w:proofErr w:type="spellEnd"/>
      <w:r w:rsidRPr="00C3470C">
        <w:rPr>
          <w:sz w:val="24"/>
          <w:szCs w:val="24"/>
        </w:rPr>
        <w:t>.</w:t>
      </w:r>
    </w:p>
    <w:p w14:paraId="69692A0F" w14:textId="77777777" w:rsidR="008C14C0" w:rsidRPr="00C3470C" w:rsidRDefault="008C14C0" w:rsidP="008C14C0">
      <w:pPr>
        <w:ind w:left="426"/>
        <w:jc w:val="both"/>
        <w:rPr>
          <w:sz w:val="24"/>
          <w:szCs w:val="24"/>
        </w:rPr>
      </w:pPr>
      <w:r w:rsidRPr="00C3470C">
        <w:rPr>
          <w:sz w:val="24"/>
          <w:szCs w:val="24"/>
        </w:rPr>
        <w:t>(</w:t>
      </w:r>
      <w:r w:rsidRPr="00C3470C">
        <w:rPr>
          <w:rFonts w:eastAsia="Arial Unicode MS"/>
          <w:sz w:val="24"/>
          <w:szCs w:val="24"/>
        </w:rPr>
        <w:t xml:space="preserve">27) </w:t>
      </w:r>
      <w:r w:rsidRPr="00C3470C">
        <w:rPr>
          <w:sz w:val="24"/>
          <w:szCs w:val="24"/>
        </w:rPr>
        <w:t xml:space="preserve">În cazul proiectelor în parteneriat în care liderul de parteneriat este o entitate care se încadrează în categoriile prevăzute la art. 6 alin. (1) – (4) </w:t>
      </w:r>
      <w:proofErr w:type="spellStart"/>
      <w:r w:rsidRPr="00C3470C">
        <w:rPr>
          <w:sz w:val="24"/>
          <w:szCs w:val="24"/>
        </w:rPr>
        <w:t>şi</w:t>
      </w:r>
      <w:proofErr w:type="spellEnd"/>
      <w:r w:rsidRPr="00C3470C">
        <w:rPr>
          <w:sz w:val="24"/>
          <w:szCs w:val="24"/>
        </w:rPr>
        <w:t xml:space="preserve"> (6) din OUG nr. 40/2015, cu modificările </w:t>
      </w:r>
      <w:proofErr w:type="spellStart"/>
      <w:r w:rsidRPr="00C3470C">
        <w:rPr>
          <w:sz w:val="24"/>
          <w:szCs w:val="24"/>
        </w:rPr>
        <w:t>şi</w:t>
      </w:r>
      <w:proofErr w:type="spellEnd"/>
      <w:r w:rsidRPr="00C3470C">
        <w:rPr>
          <w:sz w:val="24"/>
          <w:szCs w:val="24"/>
        </w:rPr>
        <w:t xml:space="preserve"> completările ulterioare, </w:t>
      </w:r>
      <w:proofErr w:type="spellStart"/>
      <w:r w:rsidRPr="00C3470C">
        <w:rPr>
          <w:sz w:val="24"/>
          <w:szCs w:val="24"/>
        </w:rPr>
        <w:t>tranşa</w:t>
      </w:r>
      <w:proofErr w:type="spellEnd"/>
      <w:r w:rsidRPr="00C3470C">
        <w:rPr>
          <w:sz w:val="24"/>
          <w:szCs w:val="24"/>
        </w:rPr>
        <w:t xml:space="preserve"> de </w:t>
      </w:r>
      <w:proofErr w:type="spellStart"/>
      <w:r w:rsidRPr="00C3470C">
        <w:rPr>
          <w:sz w:val="24"/>
          <w:szCs w:val="24"/>
        </w:rPr>
        <w:t>prefinanţare</w:t>
      </w:r>
      <w:proofErr w:type="spellEnd"/>
      <w:r w:rsidRPr="00C3470C">
        <w:rPr>
          <w:sz w:val="24"/>
          <w:szCs w:val="24"/>
        </w:rPr>
        <w:t xml:space="preserve"> acordată partenerului nu poate </w:t>
      </w:r>
      <w:proofErr w:type="spellStart"/>
      <w:r w:rsidRPr="00C3470C">
        <w:rPr>
          <w:sz w:val="24"/>
          <w:szCs w:val="24"/>
        </w:rPr>
        <w:t>depăşi</w:t>
      </w:r>
      <w:proofErr w:type="spellEnd"/>
      <w:r w:rsidRPr="00C3470C">
        <w:rPr>
          <w:sz w:val="24"/>
          <w:szCs w:val="24"/>
        </w:rPr>
        <w:t xml:space="preserve"> 10% din valoarea bugetului aferent </w:t>
      </w:r>
      <w:proofErr w:type="spellStart"/>
      <w:r w:rsidRPr="00C3470C">
        <w:rPr>
          <w:sz w:val="24"/>
          <w:szCs w:val="24"/>
        </w:rPr>
        <w:t>activităţilor</w:t>
      </w:r>
      <w:proofErr w:type="spellEnd"/>
      <w:r w:rsidRPr="00C3470C">
        <w:rPr>
          <w:sz w:val="24"/>
          <w:szCs w:val="24"/>
        </w:rPr>
        <w:t xml:space="preserve"> derulate de acesta în cadrul proiectului.</w:t>
      </w:r>
    </w:p>
    <w:p w14:paraId="027F6BDA" w14:textId="77777777" w:rsidR="008C14C0" w:rsidRPr="00C3470C" w:rsidRDefault="008C14C0" w:rsidP="008C14C0">
      <w:pPr>
        <w:rPr>
          <w:b/>
          <w:sz w:val="24"/>
          <w:szCs w:val="24"/>
        </w:rPr>
      </w:pPr>
      <w:bookmarkStart w:id="18" w:name="_Toc74560966"/>
      <w:bookmarkStart w:id="19" w:name="_Toc20991939"/>
      <w:bookmarkStart w:id="20" w:name="_Toc75446553"/>
      <w:bookmarkStart w:id="21" w:name="_Toc75446665"/>
      <w:r w:rsidRPr="00C3470C">
        <w:rPr>
          <w:b/>
          <w:sz w:val="24"/>
          <w:szCs w:val="24"/>
        </w:rPr>
        <w:t>(d) Condiții de rambursare și plată a cheltuielilor</w:t>
      </w:r>
      <w:bookmarkEnd w:id="18"/>
      <w:bookmarkEnd w:id="19"/>
      <w:bookmarkEnd w:id="20"/>
      <w:bookmarkEnd w:id="21"/>
    </w:p>
    <w:p w14:paraId="6D593AF9" w14:textId="77777777" w:rsidR="008C14C0" w:rsidRPr="00C3470C" w:rsidRDefault="008C14C0" w:rsidP="008E7762">
      <w:pPr>
        <w:widowControl w:val="0"/>
        <w:numPr>
          <w:ilvl w:val="0"/>
          <w:numId w:val="102"/>
        </w:numPr>
        <w:autoSpaceDE w:val="0"/>
        <w:autoSpaceDN w:val="0"/>
        <w:adjustRightInd w:val="0"/>
        <w:spacing w:after="0" w:line="240" w:lineRule="auto"/>
        <w:jc w:val="both"/>
        <w:rPr>
          <w:sz w:val="24"/>
          <w:szCs w:val="24"/>
        </w:rPr>
      </w:pPr>
      <w:r w:rsidRPr="00C3470C">
        <w:rPr>
          <w:sz w:val="24"/>
          <w:szCs w:val="24"/>
        </w:rPr>
        <w:t xml:space="preserve">Beneficiarul/Liderul de parteneriat au </w:t>
      </w:r>
      <w:proofErr w:type="spellStart"/>
      <w:r w:rsidRPr="00C3470C">
        <w:rPr>
          <w:sz w:val="24"/>
          <w:szCs w:val="24"/>
        </w:rPr>
        <w:t>obligaţia</w:t>
      </w:r>
      <w:proofErr w:type="spellEnd"/>
      <w:r w:rsidRPr="00C3470C">
        <w:rPr>
          <w:sz w:val="24"/>
          <w:szCs w:val="24"/>
        </w:rPr>
        <w:t xml:space="preserve"> de a </w:t>
      </w:r>
      <w:r w:rsidRPr="00C3470C">
        <w:rPr>
          <w:color w:val="000000" w:themeColor="text1"/>
          <w:sz w:val="24"/>
          <w:szCs w:val="24"/>
        </w:rPr>
        <w:t xml:space="preserve">depune la </w:t>
      </w:r>
      <w:r w:rsidR="00D4018C" w:rsidRPr="00C3470C">
        <w:rPr>
          <w:color w:val="000000" w:themeColor="text1"/>
          <w:sz w:val="24"/>
          <w:szCs w:val="24"/>
        </w:rPr>
        <w:t xml:space="preserve">AMPOC </w:t>
      </w:r>
      <w:r w:rsidRPr="00C3470C">
        <w:rPr>
          <w:sz w:val="24"/>
          <w:szCs w:val="24"/>
        </w:rPr>
        <w:t xml:space="preserve">cereri de rambursare pentru cheltuielile efectuate, care nu se încadrează la </w:t>
      </w:r>
      <w:r w:rsidRPr="00C3470C">
        <w:rPr>
          <w:color w:val="000000" w:themeColor="text1"/>
          <w:sz w:val="24"/>
          <w:szCs w:val="24"/>
        </w:rPr>
        <w:t>art. 20 alin (8</w:t>
      </w:r>
      <w:r w:rsidRPr="00C3470C">
        <w:rPr>
          <w:sz w:val="24"/>
          <w:szCs w:val="24"/>
        </w:rPr>
        <w:t xml:space="preserve">) din </w:t>
      </w:r>
      <w:proofErr w:type="spellStart"/>
      <w:r w:rsidRPr="00C3470C">
        <w:rPr>
          <w:sz w:val="24"/>
          <w:szCs w:val="24"/>
        </w:rPr>
        <w:t>Ordonanţa</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 în termen de maximum 3 luni de la efectuarea acestora, cu </w:t>
      </w:r>
      <w:proofErr w:type="spellStart"/>
      <w:r w:rsidRPr="00C3470C">
        <w:rPr>
          <w:sz w:val="24"/>
          <w:szCs w:val="24"/>
        </w:rPr>
        <w:t>excepţia</w:t>
      </w:r>
      <w:proofErr w:type="spellEnd"/>
      <w:r w:rsidRPr="00C3470C">
        <w:rPr>
          <w:sz w:val="24"/>
          <w:szCs w:val="24"/>
        </w:rPr>
        <w:t xml:space="preserve"> primei cereri de rambursare care poate cuprinde </w:t>
      </w:r>
      <w:proofErr w:type="spellStart"/>
      <w:r w:rsidRPr="00C3470C">
        <w:rPr>
          <w:sz w:val="24"/>
          <w:szCs w:val="24"/>
        </w:rPr>
        <w:t>şi</w:t>
      </w:r>
      <w:proofErr w:type="spellEnd"/>
      <w:r w:rsidRPr="00C3470C">
        <w:rPr>
          <w:sz w:val="24"/>
          <w:szCs w:val="24"/>
        </w:rPr>
        <w:t xml:space="preserve"> cheltuieli efectuate înainte de semnarea contractului de </w:t>
      </w:r>
      <w:proofErr w:type="spellStart"/>
      <w:r w:rsidRPr="00C3470C">
        <w:rPr>
          <w:sz w:val="24"/>
          <w:szCs w:val="24"/>
        </w:rPr>
        <w:t>finanţare</w:t>
      </w:r>
      <w:proofErr w:type="spellEnd"/>
      <w:r w:rsidRPr="00C3470C">
        <w:rPr>
          <w:sz w:val="24"/>
          <w:szCs w:val="24"/>
        </w:rPr>
        <w:t xml:space="preserve">. </w:t>
      </w:r>
    </w:p>
    <w:p w14:paraId="133845D1" w14:textId="77777777" w:rsidR="008C14C0" w:rsidRPr="00C3470C" w:rsidRDefault="008C14C0" w:rsidP="008E7762">
      <w:pPr>
        <w:widowControl w:val="0"/>
        <w:numPr>
          <w:ilvl w:val="0"/>
          <w:numId w:val="102"/>
        </w:numPr>
        <w:autoSpaceDE w:val="0"/>
        <w:autoSpaceDN w:val="0"/>
        <w:adjustRightInd w:val="0"/>
        <w:spacing w:after="0" w:line="240" w:lineRule="auto"/>
        <w:jc w:val="both"/>
        <w:rPr>
          <w:color w:val="000000" w:themeColor="text1"/>
          <w:sz w:val="24"/>
          <w:szCs w:val="24"/>
        </w:rPr>
      </w:pPr>
      <w:r w:rsidRPr="00C3470C">
        <w:rPr>
          <w:sz w:val="24"/>
          <w:szCs w:val="24"/>
        </w:rPr>
        <w:t xml:space="preserve">În termen de maximum 20 de zile lucrătoare de la data depunerii de către beneficiar/liderul de parteneriat la </w:t>
      </w:r>
      <w:r w:rsidR="00D4018C" w:rsidRPr="00C3470C">
        <w:rPr>
          <w:sz w:val="24"/>
          <w:szCs w:val="24"/>
        </w:rPr>
        <w:t xml:space="preserve">AMPOC </w:t>
      </w:r>
      <w:r w:rsidRPr="00C3470C">
        <w:rPr>
          <w:color w:val="000000" w:themeColor="text1"/>
          <w:sz w:val="24"/>
          <w:szCs w:val="24"/>
        </w:rPr>
        <w:t xml:space="preserve">a cererii de rambursare întocmite conform contractului/deciziei/ordinului de </w:t>
      </w:r>
      <w:proofErr w:type="spellStart"/>
      <w:r w:rsidRPr="00C3470C">
        <w:rPr>
          <w:color w:val="000000" w:themeColor="text1"/>
          <w:sz w:val="24"/>
          <w:szCs w:val="24"/>
        </w:rPr>
        <w:t>finanţare</w:t>
      </w:r>
      <w:proofErr w:type="spellEnd"/>
      <w:r w:rsidRPr="00C3470C">
        <w:rPr>
          <w:color w:val="000000" w:themeColor="text1"/>
          <w:sz w:val="24"/>
          <w:szCs w:val="24"/>
        </w:rPr>
        <w:t xml:space="preserve">, AMPOC autorizează cheltuielile eligibile cuprinse în cererea de rambursare </w:t>
      </w:r>
      <w:proofErr w:type="spellStart"/>
      <w:r w:rsidRPr="00C3470C">
        <w:rPr>
          <w:color w:val="000000" w:themeColor="text1"/>
          <w:sz w:val="24"/>
          <w:szCs w:val="24"/>
        </w:rPr>
        <w:t>şi</w:t>
      </w:r>
      <w:proofErr w:type="spellEnd"/>
      <w:r w:rsidRPr="00C3470C">
        <w:rPr>
          <w:color w:val="000000" w:themeColor="text1"/>
          <w:sz w:val="24"/>
          <w:szCs w:val="24"/>
        </w:rPr>
        <w:t xml:space="preserve"> efectuează plata sumelor autorizate în termen de 3 zile lucrătoare de la momentul de la care AMPOC  dispune de resurse în conturile sale. După efectuarea </w:t>
      </w:r>
      <w:proofErr w:type="spellStart"/>
      <w:r w:rsidRPr="00C3470C">
        <w:rPr>
          <w:color w:val="000000" w:themeColor="text1"/>
          <w:sz w:val="24"/>
          <w:szCs w:val="24"/>
        </w:rPr>
        <w:t>plăţii</w:t>
      </w:r>
      <w:proofErr w:type="spellEnd"/>
      <w:r w:rsidRPr="00C3470C">
        <w:rPr>
          <w:color w:val="000000" w:themeColor="text1"/>
          <w:sz w:val="24"/>
          <w:szCs w:val="24"/>
        </w:rPr>
        <w:t xml:space="preserve">, AMPOC notifică beneficiarului/liderului de parteneriat plata aferentă cheltuielilor autorizate din cererea de rambursare, conform Formularului nr. 2 din anexa 2 din </w:t>
      </w:r>
      <w:proofErr w:type="spellStart"/>
      <w:r w:rsidRPr="00C3470C">
        <w:rPr>
          <w:color w:val="000000" w:themeColor="text1"/>
          <w:sz w:val="24"/>
          <w:szCs w:val="24"/>
        </w:rPr>
        <w:t>Hotărîrea</w:t>
      </w:r>
      <w:proofErr w:type="spellEnd"/>
      <w:r w:rsidRPr="00C3470C">
        <w:rPr>
          <w:color w:val="000000" w:themeColor="text1"/>
          <w:sz w:val="24"/>
          <w:szCs w:val="24"/>
        </w:rPr>
        <w:t xml:space="preserve"> Guvernului  nr. 93/2016 din 18 februarie 2016 pentru aprobarea Normelor metodologice de aplicare a prevederilor </w:t>
      </w:r>
      <w:proofErr w:type="spellStart"/>
      <w:r w:rsidRPr="00C3470C">
        <w:rPr>
          <w:color w:val="000000" w:themeColor="text1"/>
          <w:sz w:val="24"/>
          <w:szCs w:val="24"/>
        </w:rPr>
        <w:t>Ordonanţei</w:t>
      </w:r>
      <w:proofErr w:type="spellEnd"/>
      <w:r w:rsidRPr="00C3470C">
        <w:rPr>
          <w:color w:val="000000" w:themeColor="text1"/>
          <w:sz w:val="24"/>
          <w:szCs w:val="24"/>
        </w:rPr>
        <w:t xml:space="preserve"> de </w:t>
      </w:r>
      <w:proofErr w:type="spellStart"/>
      <w:r w:rsidRPr="00C3470C">
        <w:rPr>
          <w:color w:val="000000" w:themeColor="text1"/>
          <w:sz w:val="24"/>
          <w:szCs w:val="24"/>
        </w:rPr>
        <w:t>urgenţă</w:t>
      </w:r>
      <w:proofErr w:type="spellEnd"/>
      <w:r w:rsidRPr="00C3470C">
        <w:rPr>
          <w:color w:val="000000" w:themeColor="text1"/>
          <w:sz w:val="24"/>
          <w:szCs w:val="24"/>
        </w:rPr>
        <w:t xml:space="preserve"> a Guvernului nr. 40/2015 privind gestionarea financiară a fondurilor europene pentru perioada de programare 2014 – 2020 cu modificările și completările ulterioare.</w:t>
      </w:r>
    </w:p>
    <w:p w14:paraId="70DB27EF"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depunerea de către beneficiar/liderul de parteneriat a unor documente </w:t>
      </w:r>
      <w:proofErr w:type="spellStart"/>
      <w:r w:rsidRPr="00C3470C">
        <w:rPr>
          <w:color w:val="000000" w:themeColor="text1"/>
          <w:sz w:val="24"/>
          <w:szCs w:val="24"/>
        </w:rPr>
        <w:t>adiţionale</w:t>
      </w:r>
      <w:proofErr w:type="spellEnd"/>
      <w:r w:rsidRPr="00C3470C">
        <w:rPr>
          <w:color w:val="000000" w:themeColor="text1"/>
          <w:sz w:val="24"/>
          <w:szCs w:val="24"/>
        </w:rPr>
        <w:t xml:space="preserve"> sau </w:t>
      </w:r>
      <w:r w:rsidR="00D4018C" w:rsidRPr="00C3470C">
        <w:rPr>
          <w:color w:val="000000" w:themeColor="text1"/>
          <w:sz w:val="24"/>
          <w:szCs w:val="24"/>
        </w:rPr>
        <w:t>clarificări solicitate de AMPOC</w:t>
      </w:r>
      <w:r w:rsidRPr="00C3470C">
        <w:rPr>
          <w:color w:val="000000" w:themeColor="text1"/>
          <w:sz w:val="24"/>
          <w:szCs w:val="24"/>
        </w:rPr>
        <w:t xml:space="preserve">, termenul de 20 de zile lucrătoare prevăzut la alin. (2) poate fi întrerupt fără ca perioadele de întrerupere cumulate să </w:t>
      </w:r>
      <w:proofErr w:type="spellStart"/>
      <w:r w:rsidRPr="00C3470C">
        <w:rPr>
          <w:color w:val="000000" w:themeColor="text1"/>
          <w:sz w:val="24"/>
          <w:szCs w:val="24"/>
        </w:rPr>
        <w:t>depăşească</w:t>
      </w:r>
      <w:proofErr w:type="spellEnd"/>
      <w:r w:rsidRPr="00C3470C">
        <w:rPr>
          <w:color w:val="000000" w:themeColor="text1"/>
          <w:sz w:val="24"/>
          <w:szCs w:val="24"/>
        </w:rPr>
        <w:t xml:space="preserve"> 10 zile lucrătoare. </w:t>
      </w:r>
    </w:p>
    <w:p w14:paraId="2297E0D4" w14:textId="77777777" w:rsidR="008C14C0" w:rsidRPr="00C3470C" w:rsidRDefault="008C14C0" w:rsidP="008E7762">
      <w:pPr>
        <w:widowControl w:val="0"/>
        <w:numPr>
          <w:ilvl w:val="0"/>
          <w:numId w:val="102"/>
        </w:numPr>
        <w:autoSpaceDE w:val="0"/>
        <w:autoSpaceDN w:val="0"/>
        <w:adjustRightInd w:val="0"/>
        <w:spacing w:after="0" w:line="240" w:lineRule="auto"/>
        <w:jc w:val="both"/>
        <w:rPr>
          <w:color w:val="000000" w:themeColor="text1"/>
          <w:sz w:val="24"/>
          <w:szCs w:val="24"/>
        </w:rPr>
      </w:pPr>
      <w:r w:rsidRPr="00C3470C">
        <w:rPr>
          <w:color w:val="000000" w:themeColor="text1"/>
          <w:sz w:val="24"/>
          <w:szCs w:val="24"/>
        </w:rPr>
        <w:lastRenderedPageBreak/>
        <w:t xml:space="preserve">Prin </w:t>
      </w:r>
      <w:proofErr w:type="spellStart"/>
      <w:r w:rsidRPr="00C3470C">
        <w:rPr>
          <w:color w:val="000000" w:themeColor="text1"/>
          <w:sz w:val="24"/>
          <w:szCs w:val="24"/>
        </w:rPr>
        <w:t>excepţie</w:t>
      </w:r>
      <w:proofErr w:type="spellEnd"/>
      <w:r w:rsidRPr="00C3470C">
        <w:rPr>
          <w:color w:val="000000" w:themeColor="text1"/>
          <w:sz w:val="24"/>
          <w:szCs w:val="24"/>
        </w:rPr>
        <w:t xml:space="preserve"> de la prevederile alin. (2), notificarea beneficiarului/liderului de parteneriat privind plata cheltuielilor autorizate, în cazul aplicării unor reduceri procentuale de către AMPOC în conformitate cu art. 6 alin. (3) din </w:t>
      </w:r>
      <w:proofErr w:type="spellStart"/>
      <w:r w:rsidRPr="00C3470C">
        <w:rPr>
          <w:color w:val="000000" w:themeColor="text1"/>
          <w:sz w:val="24"/>
          <w:szCs w:val="24"/>
        </w:rPr>
        <w:t>Ordonanţa</w:t>
      </w:r>
      <w:proofErr w:type="spellEnd"/>
      <w:r w:rsidRPr="00C3470C">
        <w:rPr>
          <w:color w:val="000000" w:themeColor="text1"/>
          <w:sz w:val="24"/>
          <w:szCs w:val="24"/>
        </w:rPr>
        <w:t xml:space="preserve"> de </w:t>
      </w:r>
      <w:proofErr w:type="spellStart"/>
      <w:r w:rsidRPr="00C3470C">
        <w:rPr>
          <w:color w:val="000000" w:themeColor="text1"/>
          <w:sz w:val="24"/>
          <w:szCs w:val="24"/>
        </w:rPr>
        <w:t>urgenţă</w:t>
      </w:r>
      <w:proofErr w:type="spellEnd"/>
      <w:r w:rsidRPr="00C3470C">
        <w:rPr>
          <w:color w:val="000000" w:themeColor="text1"/>
          <w:sz w:val="24"/>
          <w:szCs w:val="24"/>
        </w:rPr>
        <w:t xml:space="preserve"> a Guvernului nr. 66 din 29 iunie 2011 privind prevenirea, constatarea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sancţionarea</w:t>
      </w:r>
      <w:proofErr w:type="spellEnd"/>
      <w:r w:rsidRPr="00C3470C">
        <w:rPr>
          <w:color w:val="000000" w:themeColor="text1"/>
          <w:sz w:val="24"/>
          <w:szCs w:val="24"/>
        </w:rPr>
        <w:t xml:space="preserve"> neregulilor apărute în </w:t>
      </w:r>
      <w:proofErr w:type="spellStart"/>
      <w:r w:rsidRPr="00C3470C">
        <w:rPr>
          <w:color w:val="000000" w:themeColor="text1"/>
          <w:sz w:val="24"/>
          <w:szCs w:val="24"/>
        </w:rPr>
        <w:t>obţinerea</w:t>
      </w:r>
      <w:proofErr w:type="spellEnd"/>
      <w:r w:rsidRPr="00C3470C">
        <w:rPr>
          <w:color w:val="000000" w:themeColor="text1"/>
          <w:sz w:val="24"/>
          <w:szCs w:val="24"/>
        </w:rPr>
        <w:t xml:space="preserve"> </w:t>
      </w:r>
      <w:proofErr w:type="spellStart"/>
      <w:r w:rsidRPr="00C3470C">
        <w:rPr>
          <w:color w:val="000000" w:themeColor="text1"/>
          <w:sz w:val="24"/>
          <w:szCs w:val="24"/>
        </w:rPr>
        <w:t>şi</w:t>
      </w:r>
      <w:proofErr w:type="spellEnd"/>
      <w:r w:rsidRPr="00C3470C">
        <w:rPr>
          <w:color w:val="000000" w:themeColor="text1"/>
          <w:sz w:val="24"/>
          <w:szCs w:val="24"/>
        </w:rPr>
        <w:t xml:space="preserve"> utilizarea fondurilor europene </w:t>
      </w:r>
      <w:proofErr w:type="spellStart"/>
      <w:r w:rsidRPr="00C3470C">
        <w:rPr>
          <w:color w:val="000000" w:themeColor="text1"/>
          <w:sz w:val="24"/>
          <w:szCs w:val="24"/>
        </w:rPr>
        <w:t>şi</w:t>
      </w:r>
      <w:proofErr w:type="spellEnd"/>
      <w:r w:rsidRPr="00C3470C">
        <w:rPr>
          <w:color w:val="000000" w:themeColor="text1"/>
          <w:sz w:val="24"/>
          <w:szCs w:val="24"/>
        </w:rPr>
        <w:t xml:space="preserve">/sau a fondurilor publice </w:t>
      </w:r>
      <w:proofErr w:type="spellStart"/>
      <w:r w:rsidRPr="00C3470C">
        <w:rPr>
          <w:color w:val="000000" w:themeColor="text1"/>
          <w:sz w:val="24"/>
          <w:szCs w:val="24"/>
        </w:rPr>
        <w:t>naţionale</w:t>
      </w:r>
      <w:proofErr w:type="spellEnd"/>
      <w:r w:rsidRPr="00C3470C">
        <w:rPr>
          <w:color w:val="000000" w:themeColor="text1"/>
          <w:sz w:val="24"/>
          <w:szCs w:val="24"/>
        </w:rPr>
        <w:t xml:space="preserve"> aferente acestora aprobată cu modificări </w:t>
      </w:r>
      <w:proofErr w:type="spellStart"/>
      <w:r w:rsidRPr="00C3470C">
        <w:rPr>
          <w:color w:val="000000" w:themeColor="text1"/>
          <w:sz w:val="24"/>
          <w:szCs w:val="24"/>
        </w:rPr>
        <w:t>şi</w:t>
      </w:r>
      <w:proofErr w:type="spellEnd"/>
      <w:r w:rsidRPr="00C3470C">
        <w:rPr>
          <w:color w:val="000000" w:themeColor="text1"/>
          <w:sz w:val="24"/>
          <w:szCs w:val="24"/>
        </w:rPr>
        <w:t xml:space="preserve"> completări prin  Legea nr.142 din 18.07.2012, se va realiza în termen de maximum 10 zile lucrătoare de la efectuarea </w:t>
      </w:r>
      <w:proofErr w:type="spellStart"/>
      <w:r w:rsidRPr="00C3470C">
        <w:rPr>
          <w:color w:val="000000" w:themeColor="text1"/>
          <w:sz w:val="24"/>
          <w:szCs w:val="24"/>
        </w:rPr>
        <w:t>plăţii</w:t>
      </w:r>
      <w:proofErr w:type="spellEnd"/>
      <w:r w:rsidRPr="00C3470C">
        <w:rPr>
          <w:color w:val="000000" w:themeColor="text1"/>
          <w:sz w:val="24"/>
          <w:szCs w:val="24"/>
        </w:rPr>
        <w:t xml:space="preserve">. </w:t>
      </w:r>
    </w:p>
    <w:p w14:paraId="3798F929" w14:textId="77777777" w:rsidR="008C14C0" w:rsidRPr="00C3470C" w:rsidRDefault="008C14C0" w:rsidP="008E7762">
      <w:pPr>
        <w:widowControl w:val="0"/>
        <w:numPr>
          <w:ilvl w:val="0"/>
          <w:numId w:val="102"/>
        </w:numPr>
        <w:autoSpaceDE w:val="0"/>
        <w:autoSpaceDN w:val="0"/>
        <w:adjustRightInd w:val="0"/>
        <w:spacing w:after="0" w:line="240" w:lineRule="auto"/>
        <w:jc w:val="both"/>
        <w:rPr>
          <w:sz w:val="24"/>
          <w:szCs w:val="24"/>
        </w:rPr>
      </w:pPr>
      <w:r w:rsidRPr="00C3470C">
        <w:rPr>
          <w:color w:val="000000" w:themeColor="text1"/>
          <w:sz w:val="24"/>
          <w:szCs w:val="24"/>
        </w:rPr>
        <w:t xml:space="preserve">Împotriva reducerilor procentuale și/sau a cheltuielilor neautorizate la plată se poate formula </w:t>
      </w:r>
      <w:proofErr w:type="spellStart"/>
      <w:r w:rsidRPr="00C3470C">
        <w:rPr>
          <w:color w:val="000000" w:themeColor="text1"/>
          <w:sz w:val="24"/>
          <w:szCs w:val="24"/>
        </w:rPr>
        <w:t>contestaţie</w:t>
      </w:r>
      <w:proofErr w:type="spellEnd"/>
      <w:r w:rsidRPr="00C3470C">
        <w:rPr>
          <w:color w:val="000000" w:themeColor="text1"/>
          <w:sz w:val="24"/>
          <w:szCs w:val="24"/>
        </w:rPr>
        <w:t xml:space="preserve"> în termen de 30 de zile de la data comun</w:t>
      </w:r>
      <w:r w:rsidR="00D4018C" w:rsidRPr="00C3470C">
        <w:rPr>
          <w:color w:val="000000" w:themeColor="text1"/>
          <w:sz w:val="24"/>
          <w:szCs w:val="24"/>
        </w:rPr>
        <w:t>icării, care se depune la AMPOC</w:t>
      </w:r>
      <w:r w:rsidRPr="00C3470C">
        <w:rPr>
          <w:sz w:val="24"/>
          <w:szCs w:val="24"/>
        </w:rPr>
        <w:t>.</w:t>
      </w:r>
    </w:p>
    <w:p w14:paraId="029B7310"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cazul ultimei cereri de rambursare a proiectului, termenul prevăzut la alin. (2) poate fi prelungit cu durata necesară efectuării tuturor verificărilor procedurale specifice autorizării </w:t>
      </w:r>
      <w:proofErr w:type="spellStart"/>
      <w:r w:rsidRPr="00C3470C">
        <w:rPr>
          <w:sz w:val="24"/>
          <w:szCs w:val="24"/>
        </w:rPr>
        <w:t>plăţii</w:t>
      </w:r>
      <w:proofErr w:type="spellEnd"/>
      <w:r w:rsidRPr="00C3470C">
        <w:rPr>
          <w:sz w:val="24"/>
          <w:szCs w:val="24"/>
        </w:rPr>
        <w:t xml:space="preserve"> finale, fără a </w:t>
      </w:r>
      <w:proofErr w:type="spellStart"/>
      <w:r w:rsidRPr="00C3470C">
        <w:rPr>
          <w:sz w:val="24"/>
          <w:szCs w:val="24"/>
        </w:rPr>
        <w:t>depăşi</w:t>
      </w:r>
      <w:proofErr w:type="spellEnd"/>
      <w:r w:rsidRPr="00C3470C">
        <w:rPr>
          <w:sz w:val="24"/>
          <w:szCs w:val="24"/>
        </w:rPr>
        <w:t xml:space="preserve"> însă 90 de zile.</w:t>
      </w:r>
    </w:p>
    <w:p w14:paraId="2099E623"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Nedepunerea de către beneficiar/liderul de parteneriat a documentelor sau clarificărilor solicitate în termenul prevăzut în contractul/ordinul/decizia de </w:t>
      </w:r>
      <w:proofErr w:type="spellStart"/>
      <w:r w:rsidRPr="00C3470C">
        <w:rPr>
          <w:sz w:val="24"/>
          <w:szCs w:val="24"/>
        </w:rPr>
        <w:t>finanţare</w:t>
      </w:r>
      <w:proofErr w:type="spellEnd"/>
      <w:r w:rsidRPr="00C3470C">
        <w:rPr>
          <w:sz w:val="24"/>
          <w:szCs w:val="24"/>
        </w:rPr>
        <w:t xml:space="preserve"> atrage respingerea </w:t>
      </w:r>
      <w:proofErr w:type="spellStart"/>
      <w:r w:rsidRPr="00C3470C">
        <w:rPr>
          <w:sz w:val="24"/>
          <w:szCs w:val="24"/>
        </w:rPr>
        <w:t>parţială</w:t>
      </w:r>
      <w:proofErr w:type="spellEnd"/>
      <w:r w:rsidRPr="00C3470C">
        <w:rPr>
          <w:sz w:val="24"/>
          <w:szCs w:val="24"/>
        </w:rPr>
        <w:t xml:space="preserve"> sau totală, după caz, a cererii de rambursare. </w:t>
      </w:r>
    </w:p>
    <w:p w14:paraId="4B1E7E78"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Pentru proiectele implementate în parteneriat, liderul de parteneriat depune cererea de rambursare la AMPOC</w:t>
      </w:r>
      <w:r w:rsidR="00D4018C" w:rsidRPr="00C3470C">
        <w:rPr>
          <w:sz w:val="24"/>
          <w:szCs w:val="24"/>
        </w:rPr>
        <w:t xml:space="preserve"> care</w:t>
      </w:r>
      <w:r w:rsidRPr="00C3470C">
        <w:rPr>
          <w:sz w:val="24"/>
          <w:szCs w:val="24"/>
        </w:rPr>
        <w:t xml:space="preserve"> virează, după efectuarea verificărilor, valoarea cheltuielilor autorizate la plată  în conturile liderului de parteneriat/partenerilor. </w:t>
      </w:r>
    </w:p>
    <w:p w14:paraId="6BE6A373"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Sumele reprezentând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rambursarea cheltuielilor eligibile efectuate se gestionează de către beneficiar/lider de parteneriat, care are calitatea de </w:t>
      </w:r>
      <w:proofErr w:type="spellStart"/>
      <w:r w:rsidRPr="00C3470C">
        <w:rPr>
          <w:sz w:val="24"/>
          <w:szCs w:val="24"/>
        </w:rPr>
        <w:t>instituţie</w:t>
      </w:r>
      <w:proofErr w:type="spellEnd"/>
      <w:r w:rsidRPr="00C3470C">
        <w:rPr>
          <w:sz w:val="24"/>
          <w:szCs w:val="24"/>
        </w:rPr>
        <w:t xml:space="preserve"> publică, prin conturi de venituri bugetare ale bugetelor din care acesta este </w:t>
      </w:r>
      <w:proofErr w:type="spellStart"/>
      <w:r w:rsidRPr="00C3470C">
        <w:rPr>
          <w:sz w:val="24"/>
          <w:szCs w:val="24"/>
        </w:rPr>
        <w:t>finanţat</w:t>
      </w:r>
      <w:proofErr w:type="spellEnd"/>
      <w:r w:rsidRPr="00C3470C">
        <w:rPr>
          <w:sz w:val="24"/>
          <w:szCs w:val="24"/>
        </w:rPr>
        <w:t xml:space="preserve">, deschise la solicitarea acestuia, la </w:t>
      </w:r>
      <w:proofErr w:type="spellStart"/>
      <w:r w:rsidRPr="00C3470C">
        <w:rPr>
          <w:sz w:val="24"/>
          <w:szCs w:val="24"/>
        </w:rPr>
        <w:t>unităţile</w:t>
      </w:r>
      <w:proofErr w:type="spellEnd"/>
      <w:r w:rsidRPr="00C3470C">
        <w:rPr>
          <w:sz w:val="24"/>
          <w:szCs w:val="24"/>
        </w:rPr>
        <w:t xml:space="preserve"> Trezoreriei Statului, pe codurile de identificare fiscală al </w:t>
      </w:r>
      <w:proofErr w:type="spellStart"/>
      <w:r w:rsidRPr="00C3470C">
        <w:rPr>
          <w:sz w:val="24"/>
          <w:szCs w:val="24"/>
        </w:rPr>
        <w:t>instituţiei</w:t>
      </w:r>
      <w:proofErr w:type="spellEnd"/>
      <w:r w:rsidRPr="00C3470C">
        <w:rPr>
          <w:sz w:val="24"/>
          <w:szCs w:val="24"/>
        </w:rPr>
        <w:t xml:space="preserve"> publice respective. În cazul beneficiarului/liderului de parteneriat, care are calitatea de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C3470C">
        <w:rPr>
          <w:sz w:val="24"/>
          <w:szCs w:val="24"/>
        </w:rPr>
        <w:t>finanţării</w:t>
      </w:r>
      <w:proofErr w:type="spellEnd"/>
      <w:r w:rsidRPr="00C3470C">
        <w:rPr>
          <w:sz w:val="24"/>
          <w:szCs w:val="24"/>
        </w:rPr>
        <w:t xml:space="preserve"> valorii totale a proiectului.</w:t>
      </w:r>
    </w:p>
    <w:p w14:paraId="0A195529"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cazul beneficiarului/liderului de parteneriat, altul decât cel prevăzut la alin. (9), sumele reprezentând </w:t>
      </w:r>
      <w:proofErr w:type="spellStart"/>
      <w:r w:rsidRPr="00C3470C">
        <w:rPr>
          <w:sz w:val="24"/>
          <w:szCs w:val="24"/>
        </w:rPr>
        <w:t>prefinanţare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/sau rambursare de cheltuieli eligibile efectuate în scopul implementării proiectului se încasează în contul de </w:t>
      </w:r>
      <w:proofErr w:type="spellStart"/>
      <w:r w:rsidRPr="00C3470C">
        <w:rPr>
          <w:sz w:val="24"/>
          <w:szCs w:val="24"/>
        </w:rPr>
        <w:t>disponibilităţi</w:t>
      </w:r>
      <w:proofErr w:type="spellEnd"/>
      <w:r w:rsidRPr="00C3470C">
        <w:rPr>
          <w:sz w:val="24"/>
          <w:szCs w:val="24"/>
        </w:rPr>
        <w:t xml:space="preserve"> deschis la solicitarea acestuia.</w:t>
      </w:r>
    </w:p>
    <w:p w14:paraId="08E4CC68"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Beneficiarul/liderul de parteneriat prevăzut la alin. (9) poate opta pentru deschiderea conturilor de </w:t>
      </w:r>
      <w:proofErr w:type="spellStart"/>
      <w:r w:rsidRPr="00C3470C">
        <w:rPr>
          <w:sz w:val="24"/>
          <w:szCs w:val="24"/>
        </w:rPr>
        <w:t>disponibilităţi</w:t>
      </w:r>
      <w:proofErr w:type="spellEnd"/>
      <w:r w:rsidRPr="00C3470C">
        <w:rPr>
          <w:sz w:val="24"/>
          <w:szCs w:val="24"/>
        </w:rPr>
        <w:t xml:space="preserve"> la </w:t>
      </w:r>
      <w:proofErr w:type="spellStart"/>
      <w:r w:rsidRPr="00C3470C">
        <w:rPr>
          <w:sz w:val="24"/>
          <w:szCs w:val="24"/>
        </w:rPr>
        <w:t>unităţile</w:t>
      </w:r>
      <w:proofErr w:type="spellEnd"/>
      <w:r w:rsidRPr="00C3470C">
        <w:rPr>
          <w:sz w:val="24"/>
          <w:szCs w:val="24"/>
        </w:rPr>
        <w:t xml:space="preserve"> Trezoreriei Statului sau la </w:t>
      </w:r>
      <w:proofErr w:type="spellStart"/>
      <w:r w:rsidRPr="00C3470C">
        <w:rPr>
          <w:sz w:val="24"/>
          <w:szCs w:val="24"/>
        </w:rPr>
        <w:t>instituţii</w:t>
      </w:r>
      <w:proofErr w:type="spellEnd"/>
      <w:r w:rsidRPr="00C3470C">
        <w:rPr>
          <w:sz w:val="24"/>
          <w:szCs w:val="24"/>
        </w:rPr>
        <w:t xml:space="preserve"> de credit.</w:t>
      </w:r>
    </w:p>
    <w:p w14:paraId="4C82625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După autorizarea cheltuielilor de către AMPOC, conform </w:t>
      </w:r>
      <w:proofErr w:type="spellStart"/>
      <w:r w:rsidRPr="00C3470C">
        <w:rPr>
          <w:sz w:val="24"/>
          <w:szCs w:val="24"/>
        </w:rPr>
        <w:t>legislaţiei</w:t>
      </w:r>
      <w:proofErr w:type="spellEnd"/>
      <w:r w:rsidRPr="00C3470C">
        <w:rPr>
          <w:sz w:val="24"/>
          <w:szCs w:val="24"/>
        </w:rPr>
        <w:t xml:space="preserve"> Uniunii Europene </w:t>
      </w:r>
      <w:proofErr w:type="spellStart"/>
      <w:r w:rsidRPr="00C3470C">
        <w:rPr>
          <w:sz w:val="24"/>
          <w:szCs w:val="24"/>
        </w:rPr>
        <w:t>şi</w:t>
      </w:r>
      <w:proofErr w:type="spellEnd"/>
      <w:r w:rsidRPr="00C3470C">
        <w:rPr>
          <w:sz w:val="24"/>
          <w:szCs w:val="24"/>
        </w:rPr>
        <w:t xml:space="preserve"> celei </w:t>
      </w:r>
      <w:proofErr w:type="spellStart"/>
      <w:r w:rsidRPr="00C3470C">
        <w:rPr>
          <w:sz w:val="24"/>
          <w:szCs w:val="24"/>
        </w:rPr>
        <w:t>naţionale</w:t>
      </w:r>
      <w:proofErr w:type="spellEnd"/>
      <w:r w:rsidRPr="00C3470C">
        <w:rPr>
          <w:sz w:val="24"/>
          <w:szCs w:val="24"/>
        </w:rPr>
        <w:t xml:space="preserve">, sumele din fonduri europene cuvenite a fi rambursate beneficiarilor/liderilor de parteneriat </w:t>
      </w:r>
      <w:proofErr w:type="spellStart"/>
      <w:r w:rsidRPr="00C3470C">
        <w:rPr>
          <w:sz w:val="24"/>
          <w:szCs w:val="24"/>
        </w:rPr>
        <w:t>prevăzuţi</w:t>
      </w:r>
      <w:proofErr w:type="spellEnd"/>
      <w:r w:rsidRPr="00C3470C">
        <w:rPr>
          <w:sz w:val="24"/>
          <w:szCs w:val="24"/>
        </w:rPr>
        <w:t xml:space="preserve"> la art. 6 alin. (1)-(5) </w:t>
      </w:r>
      <w:proofErr w:type="spellStart"/>
      <w:r w:rsidRPr="00C3470C">
        <w:rPr>
          <w:sz w:val="24"/>
          <w:szCs w:val="24"/>
        </w:rPr>
        <w:t>şi</w:t>
      </w:r>
      <w:proofErr w:type="spellEnd"/>
      <w:r w:rsidRPr="00C3470C">
        <w:rPr>
          <w:sz w:val="24"/>
          <w:szCs w:val="24"/>
        </w:rPr>
        <w:t xml:space="preserve"> art. 7 din Ordonanța de urgență a Guvernului nr.40/2015 privind gestionare  financiară a fondurilor europene pentru perioada de programare 2014-2020, conform contractului/deciziei/ordinului de </w:t>
      </w:r>
      <w:proofErr w:type="spellStart"/>
      <w:r w:rsidRPr="00C3470C">
        <w:rPr>
          <w:sz w:val="24"/>
          <w:szCs w:val="24"/>
        </w:rPr>
        <w:t>finanţare</w:t>
      </w:r>
      <w:proofErr w:type="spellEnd"/>
      <w:r w:rsidRPr="00C3470C">
        <w:rPr>
          <w:sz w:val="24"/>
          <w:szCs w:val="24"/>
        </w:rPr>
        <w:t xml:space="preserve">, se virează de către AMPOC în conturile de venituri ale bugetelor din care a fost </w:t>
      </w:r>
      <w:proofErr w:type="spellStart"/>
      <w:r w:rsidRPr="00C3470C">
        <w:rPr>
          <w:sz w:val="24"/>
          <w:szCs w:val="24"/>
        </w:rPr>
        <w:t>finanţat</w:t>
      </w:r>
      <w:proofErr w:type="spellEnd"/>
      <w:r w:rsidRPr="00C3470C">
        <w:rPr>
          <w:sz w:val="24"/>
          <w:szCs w:val="24"/>
        </w:rPr>
        <w:t xml:space="preserve"> proiectul respectiv.</w:t>
      </w:r>
    </w:p>
    <w:p w14:paraId="41034BB1"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După autorizarea cheltuielilor de către AMPOC, conform </w:t>
      </w:r>
      <w:proofErr w:type="spellStart"/>
      <w:r w:rsidRPr="00C3470C">
        <w:rPr>
          <w:sz w:val="24"/>
          <w:szCs w:val="24"/>
        </w:rPr>
        <w:t>legislaţiei</w:t>
      </w:r>
      <w:proofErr w:type="spellEnd"/>
      <w:r w:rsidRPr="00C3470C">
        <w:rPr>
          <w:sz w:val="24"/>
          <w:szCs w:val="24"/>
        </w:rPr>
        <w:t xml:space="preserve"> Uniunii Europene </w:t>
      </w:r>
      <w:proofErr w:type="spellStart"/>
      <w:r w:rsidRPr="00C3470C">
        <w:rPr>
          <w:sz w:val="24"/>
          <w:szCs w:val="24"/>
        </w:rPr>
        <w:t>şi</w:t>
      </w:r>
      <w:proofErr w:type="spellEnd"/>
      <w:r w:rsidRPr="00C3470C">
        <w:rPr>
          <w:sz w:val="24"/>
          <w:szCs w:val="24"/>
        </w:rPr>
        <w:t xml:space="preserve"> celei </w:t>
      </w:r>
      <w:proofErr w:type="spellStart"/>
      <w:r w:rsidRPr="00C3470C">
        <w:rPr>
          <w:sz w:val="24"/>
          <w:szCs w:val="24"/>
        </w:rPr>
        <w:t>naţionale</w:t>
      </w:r>
      <w:proofErr w:type="spellEnd"/>
      <w:r w:rsidRPr="00C3470C">
        <w:rPr>
          <w:sz w:val="24"/>
          <w:szCs w:val="24"/>
        </w:rPr>
        <w:t xml:space="preserve">, sumele cuvenit a fi rambursate altor beneficiari decât cei </w:t>
      </w:r>
      <w:proofErr w:type="spellStart"/>
      <w:r w:rsidRPr="00C3470C">
        <w:rPr>
          <w:sz w:val="24"/>
          <w:szCs w:val="24"/>
        </w:rPr>
        <w:t>prevăzuţi</w:t>
      </w:r>
      <w:proofErr w:type="spellEnd"/>
      <w:r w:rsidRPr="00C3470C">
        <w:rPr>
          <w:sz w:val="24"/>
          <w:szCs w:val="24"/>
        </w:rPr>
        <w:t xml:space="preserve"> la art. 6 alin. (1)-(5) </w:t>
      </w:r>
      <w:proofErr w:type="spellStart"/>
      <w:r w:rsidRPr="00C3470C">
        <w:rPr>
          <w:sz w:val="24"/>
          <w:szCs w:val="24"/>
        </w:rPr>
        <w:t>şi</w:t>
      </w:r>
      <w:proofErr w:type="spellEnd"/>
      <w:r w:rsidRPr="00C3470C">
        <w:rPr>
          <w:sz w:val="24"/>
          <w:szCs w:val="24"/>
        </w:rPr>
        <w:t xml:space="preserve"> art. 7 din Ordonanța de urgență a Guvernului nr.40/2015 privind gestionare  financiară a fondurilor europene pentru perioada de programare 2014-2020, conform contractului de </w:t>
      </w:r>
      <w:proofErr w:type="spellStart"/>
      <w:r w:rsidRPr="00C3470C">
        <w:rPr>
          <w:sz w:val="24"/>
          <w:szCs w:val="24"/>
        </w:rPr>
        <w:t>finanţare</w:t>
      </w:r>
      <w:proofErr w:type="spellEnd"/>
      <w:r w:rsidRPr="00C3470C">
        <w:rPr>
          <w:sz w:val="24"/>
          <w:szCs w:val="24"/>
        </w:rPr>
        <w:t xml:space="preserve">, se virează de către AMPOC pentru Programul Operațional Competitivitate în conturile indicate în contractul de </w:t>
      </w:r>
      <w:proofErr w:type="spellStart"/>
      <w:r w:rsidRPr="00C3470C">
        <w:rPr>
          <w:sz w:val="24"/>
          <w:szCs w:val="24"/>
        </w:rPr>
        <w:t>finanţare</w:t>
      </w:r>
      <w:proofErr w:type="spellEnd"/>
      <w:r w:rsidRPr="00C3470C">
        <w:rPr>
          <w:sz w:val="24"/>
          <w:szCs w:val="24"/>
        </w:rPr>
        <w:t xml:space="preserve">/cererea de rambursare, deschise în sistemul Trezoreriei Statului sau la </w:t>
      </w:r>
      <w:proofErr w:type="spellStart"/>
      <w:r w:rsidRPr="00C3470C">
        <w:rPr>
          <w:sz w:val="24"/>
          <w:szCs w:val="24"/>
        </w:rPr>
        <w:t>instituţii</w:t>
      </w:r>
      <w:proofErr w:type="spellEnd"/>
      <w:r w:rsidRPr="00C3470C">
        <w:rPr>
          <w:sz w:val="24"/>
          <w:szCs w:val="24"/>
        </w:rPr>
        <w:t xml:space="preserve"> de credit, în </w:t>
      </w:r>
      <w:proofErr w:type="spellStart"/>
      <w:r w:rsidRPr="00C3470C">
        <w:rPr>
          <w:sz w:val="24"/>
          <w:szCs w:val="24"/>
        </w:rPr>
        <w:t>funcţie</w:t>
      </w:r>
      <w:proofErr w:type="spellEnd"/>
      <w:r w:rsidRPr="00C3470C">
        <w:rPr>
          <w:sz w:val="24"/>
          <w:szCs w:val="24"/>
        </w:rPr>
        <w:t xml:space="preserve"> de </w:t>
      </w:r>
      <w:proofErr w:type="spellStart"/>
      <w:r w:rsidRPr="00C3470C">
        <w:rPr>
          <w:sz w:val="24"/>
          <w:szCs w:val="24"/>
        </w:rPr>
        <w:t>opţiunea</w:t>
      </w:r>
      <w:proofErr w:type="spellEnd"/>
      <w:r w:rsidRPr="00C3470C">
        <w:rPr>
          <w:sz w:val="24"/>
          <w:szCs w:val="24"/>
        </w:rPr>
        <w:t xml:space="preserve"> acestora.</w:t>
      </w:r>
    </w:p>
    <w:p w14:paraId="367BA5F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Conturile de venituri bugetare care se deschid la </w:t>
      </w:r>
      <w:proofErr w:type="spellStart"/>
      <w:r w:rsidRPr="00C3470C">
        <w:rPr>
          <w:sz w:val="24"/>
          <w:szCs w:val="24"/>
        </w:rPr>
        <w:t>unităţile</w:t>
      </w:r>
      <w:proofErr w:type="spellEnd"/>
      <w:r w:rsidRPr="00C3470C">
        <w:rPr>
          <w:sz w:val="24"/>
          <w:szCs w:val="24"/>
        </w:rPr>
        <w:t xml:space="preserve"> Trezoreriei Statului pe numele </w:t>
      </w:r>
      <w:r w:rsidRPr="00C3470C">
        <w:rPr>
          <w:sz w:val="24"/>
          <w:szCs w:val="24"/>
        </w:rPr>
        <w:lastRenderedPageBreak/>
        <w:t xml:space="preserve">beneficiarului/liderului de parteneriat, în calitate de </w:t>
      </w:r>
      <w:proofErr w:type="spellStart"/>
      <w:r w:rsidRPr="00C3470C">
        <w:rPr>
          <w:sz w:val="24"/>
          <w:szCs w:val="24"/>
        </w:rPr>
        <w:t>instituţii</w:t>
      </w:r>
      <w:proofErr w:type="spellEnd"/>
      <w:r w:rsidRPr="00C3470C">
        <w:rPr>
          <w:sz w:val="24"/>
          <w:szCs w:val="24"/>
        </w:rPr>
        <w:t xml:space="preserve"> publice, în </w:t>
      </w:r>
      <w:proofErr w:type="spellStart"/>
      <w:r w:rsidRPr="00C3470C">
        <w:rPr>
          <w:sz w:val="24"/>
          <w:szCs w:val="24"/>
        </w:rPr>
        <w:t>funcţie</w:t>
      </w:r>
      <w:proofErr w:type="spellEnd"/>
      <w:r w:rsidRPr="00C3470C">
        <w:rPr>
          <w:sz w:val="24"/>
          <w:szCs w:val="24"/>
        </w:rPr>
        <w:t xml:space="preserve"> de bugetul prin care se </w:t>
      </w:r>
      <w:proofErr w:type="spellStart"/>
      <w:r w:rsidRPr="00C3470C">
        <w:rPr>
          <w:sz w:val="24"/>
          <w:szCs w:val="24"/>
        </w:rPr>
        <w:t>finanţează</w:t>
      </w:r>
      <w:proofErr w:type="spellEnd"/>
      <w:r w:rsidRPr="00C3470C">
        <w:rPr>
          <w:sz w:val="24"/>
          <w:szCs w:val="24"/>
        </w:rPr>
        <w:t xml:space="preserve"> proiectul, inclusiv pe numele ordonatorilor principali de credite </w:t>
      </w:r>
      <w:proofErr w:type="spellStart"/>
      <w:r w:rsidRPr="00C3470C">
        <w:rPr>
          <w:sz w:val="24"/>
          <w:szCs w:val="24"/>
        </w:rPr>
        <w:t>prevăzuţi</w:t>
      </w:r>
      <w:proofErr w:type="spellEnd"/>
      <w:r w:rsidRPr="00C3470C">
        <w:rPr>
          <w:sz w:val="24"/>
          <w:szCs w:val="24"/>
        </w:rPr>
        <w:t xml:space="preserve"> la art. 6 alin. (2)-(4) din Ordonanța de urgență a Guvernului nr.40/2015 privind gestionare  financiară a fondurilor europene pentru perioada de programare 2014-2020 sunt cele menționate la art. 39 din </w:t>
      </w:r>
      <w:r w:rsidRPr="00C3470C">
        <w:rPr>
          <w:rFonts w:ascii="Tahoma" w:hAnsi="Tahoma" w:cs="Tahoma"/>
          <w:sz w:val="24"/>
          <w:szCs w:val="24"/>
        </w:rPr>
        <w:t>﻿</w:t>
      </w:r>
      <w:r w:rsidRPr="00C3470C">
        <w:rPr>
          <w:sz w:val="24"/>
          <w:szCs w:val="24"/>
        </w:rPr>
        <w:t xml:space="preserve">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409A8DFB" w14:textId="77777777" w:rsidR="008C14C0" w:rsidRPr="00C3470C" w:rsidRDefault="008C14C0" w:rsidP="008C14C0">
      <w:pPr>
        <w:widowControl w:val="0"/>
        <w:autoSpaceDE w:val="0"/>
        <w:autoSpaceDN w:val="0"/>
        <w:adjustRightInd w:val="0"/>
        <w:spacing w:after="0" w:line="240" w:lineRule="auto"/>
        <w:ind w:left="426"/>
        <w:jc w:val="both"/>
        <w:rPr>
          <w:sz w:val="24"/>
          <w:szCs w:val="24"/>
        </w:rPr>
      </w:pPr>
    </w:p>
    <w:p w14:paraId="0445B832"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Transferul fondurilor se va efectua în lei în următoarele conturi:</w:t>
      </w:r>
    </w:p>
    <w:p w14:paraId="01B7F9C2" w14:textId="77777777" w:rsidR="008C14C0" w:rsidRPr="00C3470C" w:rsidRDefault="008C14C0" w:rsidP="008C14C0">
      <w:pPr>
        <w:rPr>
          <w:sz w:val="24"/>
          <w:szCs w:val="24"/>
        </w:rPr>
      </w:pPr>
    </w:p>
    <w:p w14:paraId="09F545AC" w14:textId="77777777" w:rsidR="008C14C0" w:rsidRPr="00C3470C" w:rsidRDefault="008C14C0" w:rsidP="008C14C0">
      <w:pPr>
        <w:ind w:firstLine="426"/>
        <w:rPr>
          <w:sz w:val="24"/>
          <w:szCs w:val="24"/>
        </w:rPr>
      </w:pPr>
      <w:r w:rsidRPr="00C3470C">
        <w:rPr>
          <w:sz w:val="24"/>
          <w:szCs w:val="24"/>
        </w:rPr>
        <w:t>Cont pentru cerere de plată</w:t>
      </w:r>
    </w:p>
    <w:p w14:paraId="217E81D3"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p>
    <w:p w14:paraId="0D4737D0" w14:textId="77777777" w:rsidR="008C14C0" w:rsidRPr="00C3470C" w:rsidRDefault="008C14C0" w:rsidP="008C14C0">
      <w:pPr>
        <w:ind w:left="567"/>
        <w:rPr>
          <w:sz w:val="24"/>
          <w:szCs w:val="24"/>
        </w:rPr>
      </w:pPr>
      <w:r w:rsidRPr="00C3470C">
        <w:rPr>
          <w:sz w:val="24"/>
          <w:szCs w:val="24"/>
        </w:rPr>
        <w:t xml:space="preserve">Titular cont: </w:t>
      </w:r>
    </w:p>
    <w:p w14:paraId="0034EBB0" w14:textId="77777777" w:rsidR="008C14C0" w:rsidRPr="00C3470C" w:rsidRDefault="008C14C0" w:rsidP="008C14C0">
      <w:pPr>
        <w:ind w:left="567"/>
        <w:rPr>
          <w:sz w:val="24"/>
          <w:szCs w:val="24"/>
        </w:rPr>
      </w:pPr>
      <w:r w:rsidRPr="00C3470C">
        <w:rPr>
          <w:sz w:val="24"/>
          <w:szCs w:val="24"/>
        </w:rPr>
        <w:t xml:space="preserve">Denumire/adresa Trezoreriei: </w:t>
      </w:r>
    </w:p>
    <w:p w14:paraId="094274DA" w14:textId="77777777" w:rsidR="008C14C0" w:rsidRPr="00C3470C" w:rsidRDefault="008C14C0" w:rsidP="008C14C0">
      <w:pPr>
        <w:ind w:left="567" w:firstLine="360"/>
        <w:rPr>
          <w:sz w:val="24"/>
          <w:szCs w:val="24"/>
        </w:rPr>
      </w:pPr>
    </w:p>
    <w:p w14:paraId="558989FA" w14:textId="77777777" w:rsidR="008C14C0" w:rsidRPr="00C3470C" w:rsidRDefault="008C14C0" w:rsidP="008C14C0">
      <w:pPr>
        <w:ind w:left="567" w:firstLine="360"/>
        <w:rPr>
          <w:sz w:val="24"/>
          <w:szCs w:val="24"/>
        </w:rPr>
      </w:pPr>
      <w:r w:rsidRPr="00C3470C">
        <w:rPr>
          <w:sz w:val="24"/>
          <w:szCs w:val="24"/>
        </w:rPr>
        <w:t>Cont pentru cerere de rambursare</w:t>
      </w:r>
    </w:p>
    <w:p w14:paraId="187F23ED" w14:textId="77777777" w:rsidR="008C14C0" w:rsidRPr="00C3470C" w:rsidRDefault="008C14C0" w:rsidP="008C14C0">
      <w:pPr>
        <w:ind w:left="360"/>
        <w:contextualSpacing/>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r w:rsidRPr="00C3470C">
        <w:rPr>
          <w:sz w:val="24"/>
          <w:szCs w:val="24"/>
        </w:rPr>
        <w:tab/>
      </w:r>
    </w:p>
    <w:p w14:paraId="60920174" w14:textId="77777777" w:rsidR="008C14C0" w:rsidRPr="00C3470C" w:rsidRDefault="008C14C0" w:rsidP="008C14C0">
      <w:pPr>
        <w:ind w:left="360"/>
        <w:contextualSpacing/>
        <w:rPr>
          <w:sz w:val="24"/>
          <w:szCs w:val="24"/>
        </w:rPr>
      </w:pPr>
      <w:r w:rsidRPr="00C3470C">
        <w:rPr>
          <w:sz w:val="24"/>
          <w:szCs w:val="24"/>
        </w:rPr>
        <w:t xml:space="preserve">Titular cont: </w:t>
      </w:r>
    </w:p>
    <w:p w14:paraId="5C4EAE7C" w14:textId="77777777" w:rsidR="008C14C0" w:rsidRPr="00C3470C" w:rsidRDefault="008C14C0" w:rsidP="008C14C0">
      <w:pPr>
        <w:ind w:left="426"/>
        <w:rPr>
          <w:sz w:val="24"/>
          <w:szCs w:val="24"/>
        </w:rPr>
      </w:pPr>
      <w:r w:rsidRPr="00C3470C">
        <w:rPr>
          <w:sz w:val="24"/>
          <w:szCs w:val="24"/>
        </w:rPr>
        <w:t xml:space="preserve">Denumire/adresa Trezoreriei: </w:t>
      </w:r>
    </w:p>
    <w:p w14:paraId="5188A1BD"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Pentru proiecte implementate în parteneriat, transferul fondurilor se va face în următoarele conturi deschise pe numele Beneficiarului/Partenerului:</w:t>
      </w:r>
    </w:p>
    <w:p w14:paraId="01B1AF93" w14:textId="77777777" w:rsidR="008C14C0" w:rsidRPr="00C3470C" w:rsidRDefault="008C14C0" w:rsidP="008C14C0">
      <w:pPr>
        <w:ind w:left="567" w:firstLine="360"/>
        <w:rPr>
          <w:sz w:val="24"/>
          <w:szCs w:val="24"/>
        </w:rPr>
      </w:pPr>
      <w:r w:rsidRPr="00C3470C">
        <w:rPr>
          <w:sz w:val="24"/>
          <w:szCs w:val="24"/>
        </w:rPr>
        <w:t>Cont pentru cerere de plată(Beneficiar)</w:t>
      </w:r>
    </w:p>
    <w:p w14:paraId="18A93AB3"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shd w:val="clear" w:color="auto" w:fill="FFFFFF"/>
        </w:rPr>
        <w:t xml:space="preserve"> ……………………</w:t>
      </w:r>
      <w:r w:rsidRPr="00C3470C">
        <w:rPr>
          <w:sz w:val="24"/>
          <w:szCs w:val="24"/>
          <w:shd w:val="clear" w:color="auto" w:fill="FFFFFF"/>
        </w:rPr>
        <w:tab/>
      </w:r>
      <w:r w:rsidRPr="00C3470C">
        <w:rPr>
          <w:sz w:val="24"/>
          <w:szCs w:val="24"/>
        </w:rPr>
        <w:tab/>
      </w:r>
      <w:r w:rsidRPr="00C3470C">
        <w:rPr>
          <w:sz w:val="24"/>
          <w:szCs w:val="24"/>
        </w:rPr>
        <w:tab/>
      </w:r>
      <w:r w:rsidRPr="00C3470C">
        <w:rPr>
          <w:sz w:val="24"/>
          <w:szCs w:val="24"/>
        </w:rPr>
        <w:tab/>
      </w:r>
    </w:p>
    <w:p w14:paraId="2F3DA385" w14:textId="77777777" w:rsidR="008C14C0" w:rsidRPr="00C3470C" w:rsidRDefault="008C14C0" w:rsidP="008C14C0">
      <w:pPr>
        <w:ind w:left="567"/>
        <w:rPr>
          <w:sz w:val="24"/>
          <w:szCs w:val="24"/>
        </w:rPr>
      </w:pPr>
      <w:r w:rsidRPr="00C3470C">
        <w:rPr>
          <w:sz w:val="24"/>
          <w:szCs w:val="24"/>
        </w:rPr>
        <w:t xml:space="preserve">Titular cont: </w:t>
      </w:r>
      <w:r w:rsidRPr="00C3470C">
        <w:rPr>
          <w:sz w:val="24"/>
          <w:szCs w:val="24"/>
          <w:shd w:val="clear" w:color="auto" w:fill="FFFFFF"/>
        </w:rPr>
        <w:t>………………………….</w:t>
      </w:r>
    </w:p>
    <w:p w14:paraId="6AB70286" w14:textId="77777777" w:rsidR="008C14C0" w:rsidRPr="00C3470C" w:rsidRDefault="008C14C0" w:rsidP="008C14C0">
      <w:pPr>
        <w:ind w:left="567"/>
        <w:rPr>
          <w:sz w:val="24"/>
          <w:szCs w:val="24"/>
        </w:rPr>
      </w:pPr>
      <w:r w:rsidRPr="00C3470C">
        <w:rPr>
          <w:sz w:val="24"/>
          <w:szCs w:val="24"/>
        </w:rPr>
        <w:t>Denumire/adresa Trezoreriei</w:t>
      </w:r>
      <w:r w:rsidRPr="00C3470C">
        <w:rPr>
          <w:sz w:val="24"/>
          <w:szCs w:val="24"/>
          <w:shd w:val="clear" w:color="auto" w:fill="FFFFFF"/>
        </w:rPr>
        <w:t>: ……………………………</w:t>
      </w:r>
    </w:p>
    <w:p w14:paraId="09E8CD63" w14:textId="77777777" w:rsidR="008C14C0" w:rsidRPr="00C3470C" w:rsidRDefault="008C14C0" w:rsidP="008C14C0">
      <w:pPr>
        <w:ind w:left="720" w:firstLine="273"/>
        <w:rPr>
          <w:sz w:val="24"/>
          <w:szCs w:val="24"/>
        </w:rPr>
      </w:pPr>
      <w:r w:rsidRPr="00C3470C">
        <w:rPr>
          <w:sz w:val="24"/>
          <w:szCs w:val="24"/>
        </w:rPr>
        <w:t xml:space="preserve">Cont pentru cerere de rambursare(Beneficiar) </w:t>
      </w:r>
    </w:p>
    <w:p w14:paraId="431C085C" w14:textId="77777777" w:rsidR="008C14C0" w:rsidRPr="00C3470C" w:rsidRDefault="008C14C0" w:rsidP="008C14C0">
      <w:pPr>
        <w:ind w:left="567"/>
        <w:rPr>
          <w:sz w:val="24"/>
          <w:szCs w:val="24"/>
        </w:rPr>
      </w:pPr>
      <w:r w:rsidRPr="00C3470C">
        <w:rPr>
          <w:sz w:val="24"/>
          <w:szCs w:val="24"/>
        </w:rPr>
        <w:t>cod IBAN:</w:t>
      </w:r>
      <w:r w:rsidRPr="00C3470C">
        <w:rPr>
          <w:sz w:val="24"/>
          <w:szCs w:val="24"/>
        </w:rPr>
        <w:tab/>
      </w:r>
      <w:r w:rsidRPr="00C3470C">
        <w:rPr>
          <w:sz w:val="24"/>
          <w:szCs w:val="24"/>
        </w:rPr>
        <w:tab/>
      </w:r>
      <w:r w:rsidRPr="00C3470C">
        <w:rPr>
          <w:sz w:val="24"/>
          <w:szCs w:val="24"/>
        </w:rPr>
        <w:tab/>
      </w:r>
    </w:p>
    <w:p w14:paraId="25799082" w14:textId="77777777" w:rsidR="008C14C0" w:rsidRPr="00C3470C" w:rsidRDefault="008C14C0" w:rsidP="008C14C0">
      <w:pPr>
        <w:ind w:left="567"/>
        <w:rPr>
          <w:sz w:val="24"/>
          <w:szCs w:val="24"/>
        </w:rPr>
      </w:pPr>
      <w:r w:rsidRPr="00C3470C">
        <w:rPr>
          <w:sz w:val="24"/>
          <w:szCs w:val="24"/>
        </w:rPr>
        <w:t xml:space="preserve">Titular cont: </w:t>
      </w:r>
    </w:p>
    <w:p w14:paraId="43A991F5" w14:textId="77777777" w:rsidR="008C14C0" w:rsidRPr="00C3470C" w:rsidRDefault="008C14C0" w:rsidP="008C14C0">
      <w:pPr>
        <w:ind w:left="578"/>
        <w:rPr>
          <w:sz w:val="24"/>
          <w:szCs w:val="24"/>
        </w:rPr>
      </w:pPr>
      <w:r w:rsidRPr="00C3470C">
        <w:rPr>
          <w:sz w:val="24"/>
          <w:szCs w:val="24"/>
        </w:rPr>
        <w:t xml:space="preserve">Denumire/adresa Trezoreriei/Băncii Comerciale: adresa: </w:t>
      </w:r>
    </w:p>
    <w:p w14:paraId="5B514FD3" w14:textId="77777777" w:rsidR="008C14C0" w:rsidRPr="00C3470C" w:rsidRDefault="008C14C0" w:rsidP="008C14C0">
      <w:pPr>
        <w:ind w:left="720" w:firstLine="273"/>
        <w:rPr>
          <w:sz w:val="24"/>
          <w:szCs w:val="24"/>
        </w:rPr>
      </w:pPr>
      <w:r w:rsidRPr="00C3470C">
        <w:rPr>
          <w:sz w:val="24"/>
          <w:szCs w:val="24"/>
        </w:rPr>
        <w:t>Cont pentru cerere de plată(Partener)</w:t>
      </w:r>
    </w:p>
    <w:p w14:paraId="59703A1A" w14:textId="77777777" w:rsidR="008C14C0" w:rsidRPr="00C3470C" w:rsidRDefault="008C14C0" w:rsidP="008C14C0">
      <w:pPr>
        <w:ind w:left="567"/>
        <w:rPr>
          <w:sz w:val="24"/>
          <w:szCs w:val="24"/>
        </w:rPr>
      </w:pPr>
      <w:r w:rsidRPr="00C3470C">
        <w:rPr>
          <w:sz w:val="24"/>
          <w:szCs w:val="24"/>
        </w:rPr>
        <w:t>cod IBAN:</w:t>
      </w:r>
      <w:r w:rsidRPr="00C3470C">
        <w:rPr>
          <w:sz w:val="24"/>
          <w:szCs w:val="24"/>
        </w:rPr>
        <w:tab/>
        <w:t xml:space="preserve"> ……………………</w:t>
      </w:r>
      <w:r w:rsidRPr="00C3470C">
        <w:rPr>
          <w:sz w:val="24"/>
          <w:szCs w:val="24"/>
        </w:rPr>
        <w:tab/>
      </w:r>
      <w:r w:rsidRPr="00C3470C">
        <w:rPr>
          <w:sz w:val="24"/>
          <w:szCs w:val="24"/>
        </w:rPr>
        <w:tab/>
      </w:r>
      <w:r w:rsidRPr="00C3470C">
        <w:rPr>
          <w:sz w:val="24"/>
          <w:szCs w:val="24"/>
        </w:rPr>
        <w:tab/>
      </w:r>
      <w:r w:rsidRPr="00C3470C">
        <w:rPr>
          <w:sz w:val="24"/>
          <w:szCs w:val="24"/>
        </w:rPr>
        <w:tab/>
      </w:r>
    </w:p>
    <w:p w14:paraId="4171D93A" w14:textId="77777777" w:rsidR="008C14C0" w:rsidRPr="00C3470C" w:rsidRDefault="008C14C0" w:rsidP="008C14C0">
      <w:pPr>
        <w:ind w:left="567"/>
        <w:rPr>
          <w:sz w:val="24"/>
          <w:szCs w:val="24"/>
        </w:rPr>
      </w:pPr>
      <w:r w:rsidRPr="00C3470C">
        <w:rPr>
          <w:sz w:val="24"/>
          <w:szCs w:val="24"/>
        </w:rPr>
        <w:t>Titular cont: ………………………….</w:t>
      </w:r>
    </w:p>
    <w:p w14:paraId="47A7617C" w14:textId="77777777" w:rsidR="008C14C0" w:rsidRPr="00C3470C" w:rsidRDefault="008C14C0" w:rsidP="008C14C0">
      <w:pPr>
        <w:ind w:left="567"/>
        <w:rPr>
          <w:sz w:val="24"/>
          <w:szCs w:val="24"/>
        </w:rPr>
      </w:pPr>
      <w:r w:rsidRPr="00C3470C">
        <w:rPr>
          <w:sz w:val="24"/>
          <w:szCs w:val="24"/>
        </w:rPr>
        <w:lastRenderedPageBreak/>
        <w:t>Denumire/adresa Trezoreriei: ……………………………</w:t>
      </w:r>
    </w:p>
    <w:p w14:paraId="7B539C99" w14:textId="77777777" w:rsidR="008C14C0" w:rsidRPr="00C3470C" w:rsidRDefault="008C14C0" w:rsidP="008C14C0">
      <w:pPr>
        <w:ind w:left="567" w:firstLine="360"/>
        <w:rPr>
          <w:sz w:val="24"/>
          <w:szCs w:val="24"/>
        </w:rPr>
      </w:pPr>
      <w:r w:rsidRPr="00C3470C">
        <w:rPr>
          <w:sz w:val="24"/>
          <w:szCs w:val="24"/>
        </w:rPr>
        <w:t>Cont pentru cerere de rambursare (Partener)</w:t>
      </w:r>
    </w:p>
    <w:p w14:paraId="51AB8F85" w14:textId="77777777" w:rsidR="008C14C0" w:rsidRPr="00C3470C" w:rsidRDefault="008C14C0" w:rsidP="008C14C0">
      <w:pPr>
        <w:ind w:left="567"/>
        <w:rPr>
          <w:sz w:val="24"/>
          <w:szCs w:val="24"/>
        </w:rPr>
      </w:pPr>
      <w:r w:rsidRPr="00C3470C">
        <w:rPr>
          <w:sz w:val="24"/>
          <w:szCs w:val="24"/>
        </w:rPr>
        <w:t>cod IBAN:</w:t>
      </w:r>
      <w:r w:rsidRPr="00C3470C">
        <w:rPr>
          <w:sz w:val="24"/>
          <w:szCs w:val="24"/>
        </w:rPr>
        <w:tab/>
        <w:t>……………………</w:t>
      </w:r>
      <w:r w:rsidRPr="00C3470C">
        <w:rPr>
          <w:sz w:val="24"/>
          <w:szCs w:val="24"/>
        </w:rPr>
        <w:tab/>
      </w:r>
      <w:r w:rsidRPr="00C3470C">
        <w:rPr>
          <w:sz w:val="24"/>
          <w:szCs w:val="24"/>
        </w:rPr>
        <w:tab/>
      </w:r>
      <w:r w:rsidRPr="00C3470C">
        <w:rPr>
          <w:sz w:val="24"/>
          <w:szCs w:val="24"/>
        </w:rPr>
        <w:tab/>
      </w:r>
      <w:r w:rsidRPr="00C3470C">
        <w:rPr>
          <w:sz w:val="24"/>
          <w:szCs w:val="24"/>
        </w:rPr>
        <w:tab/>
      </w:r>
    </w:p>
    <w:p w14:paraId="3DADB78F" w14:textId="77777777" w:rsidR="008C14C0" w:rsidRPr="00C3470C" w:rsidRDefault="008C14C0" w:rsidP="008C14C0">
      <w:pPr>
        <w:ind w:left="567"/>
        <w:rPr>
          <w:sz w:val="24"/>
          <w:szCs w:val="24"/>
        </w:rPr>
      </w:pPr>
      <w:r w:rsidRPr="00C3470C">
        <w:rPr>
          <w:sz w:val="24"/>
          <w:szCs w:val="24"/>
        </w:rPr>
        <w:t>Titular cont: ………………………….</w:t>
      </w:r>
    </w:p>
    <w:p w14:paraId="4C67C569" w14:textId="77777777" w:rsidR="008C14C0" w:rsidRPr="00C3470C" w:rsidRDefault="008C14C0" w:rsidP="008C14C0">
      <w:pPr>
        <w:ind w:left="567"/>
        <w:rPr>
          <w:sz w:val="24"/>
          <w:szCs w:val="24"/>
        </w:rPr>
      </w:pPr>
      <w:r w:rsidRPr="00C3470C">
        <w:rPr>
          <w:sz w:val="24"/>
          <w:szCs w:val="24"/>
        </w:rPr>
        <w:t>Denumire/adresa Trezoreriei/Băncii Comerciale: ……………………………</w:t>
      </w:r>
    </w:p>
    <w:p w14:paraId="440D2C87" w14:textId="77777777" w:rsidR="008C14C0" w:rsidRPr="00C3470C" w:rsidRDefault="008C14C0" w:rsidP="008C14C0">
      <w:pPr>
        <w:ind w:left="567"/>
        <w:rPr>
          <w:sz w:val="24"/>
          <w:szCs w:val="24"/>
        </w:rPr>
      </w:pPr>
      <w:r w:rsidRPr="00C3470C">
        <w:rPr>
          <w:sz w:val="24"/>
          <w:szCs w:val="24"/>
        </w:rPr>
        <w:t xml:space="preserve">Daca Beneficiarul efectuează plata în valută, va solicita la rambursare contravaloarea în lei, la cursul comunicat de BNR din data întocmirii documentelor de plată în valută, conform Art.10 </w:t>
      </w:r>
      <w:proofErr w:type="spellStart"/>
      <w:r w:rsidRPr="00C3470C">
        <w:rPr>
          <w:sz w:val="24"/>
          <w:szCs w:val="24"/>
        </w:rPr>
        <w:t>lit</w:t>
      </w:r>
      <w:proofErr w:type="spellEnd"/>
      <w:r w:rsidRPr="00C3470C">
        <w:rPr>
          <w:sz w:val="24"/>
          <w:szCs w:val="24"/>
        </w:rPr>
        <w:t xml:space="preserve"> f)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487219A6"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Pr="00C3470C">
        <w:rPr>
          <w:rFonts w:eastAsia="Arial Unicode MS"/>
          <w:sz w:val="24"/>
          <w:szCs w:val="24"/>
        </w:rPr>
        <w:t>Proiectului</w:t>
      </w:r>
      <w:r w:rsidRPr="00C3470C">
        <w:rPr>
          <w:sz w:val="24"/>
          <w:szCs w:val="24"/>
        </w:rPr>
        <w:t xml:space="preserve"> </w:t>
      </w:r>
      <w:proofErr w:type="spellStart"/>
      <w:r w:rsidRPr="00C3470C">
        <w:rPr>
          <w:sz w:val="24"/>
          <w:szCs w:val="24"/>
        </w:rPr>
        <w:t>şi</w:t>
      </w:r>
      <w:proofErr w:type="spellEnd"/>
      <w:r w:rsidRPr="00C3470C">
        <w:rPr>
          <w:sz w:val="24"/>
          <w:szCs w:val="24"/>
        </w:rPr>
        <w:t xml:space="preserve"> respectă regulile </w:t>
      </w:r>
      <w:proofErr w:type="spellStart"/>
      <w:r w:rsidRPr="00C3470C">
        <w:rPr>
          <w:sz w:val="24"/>
          <w:szCs w:val="24"/>
        </w:rPr>
        <w:t>naţionale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comunitare de eligibilitate, conform reglementărilor în vigoare.</w:t>
      </w:r>
    </w:p>
    <w:p w14:paraId="5C4ED0A4"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Înainte de solicitarea rambursării, cheltuielile respective trebuie să fie deja efectuate </w:t>
      </w:r>
      <w:proofErr w:type="spellStart"/>
      <w:r w:rsidRPr="00C3470C">
        <w:rPr>
          <w:sz w:val="24"/>
          <w:szCs w:val="24"/>
        </w:rPr>
        <w:t>şi</w:t>
      </w:r>
      <w:proofErr w:type="spellEnd"/>
      <w:r w:rsidRPr="00C3470C">
        <w:rPr>
          <w:sz w:val="24"/>
          <w:szCs w:val="24"/>
        </w:rPr>
        <w:t xml:space="preserve"> plătite de Beneficiar. Data </w:t>
      </w:r>
      <w:proofErr w:type="spellStart"/>
      <w:r w:rsidRPr="00C3470C">
        <w:rPr>
          <w:sz w:val="24"/>
          <w:szCs w:val="24"/>
        </w:rPr>
        <w:t>plăţii</w:t>
      </w:r>
      <w:proofErr w:type="spellEnd"/>
      <w:r w:rsidRPr="00C3470C">
        <w:rPr>
          <w:sz w:val="24"/>
          <w:szCs w:val="24"/>
        </w:rPr>
        <w:t xml:space="preserve"> se consideră data efectuării transferului bancar din contul Beneficiarului.</w:t>
      </w:r>
    </w:p>
    <w:p w14:paraId="56A70D87"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Fiecare cerere de rambursare transmisă de Beneficiar trebuie să reflecte separat pentru fiecare an calendaristic cheltuielile efectuate.</w:t>
      </w:r>
    </w:p>
    <w:p w14:paraId="61BEC7BC"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 Beneficiarul are obligația de a transmite rapoarte de progres, în conformitate cu Anexa nr. 4 Monitorizarea și Raportarea, chiar dacă în perioada de referință nu s-au efectuat cheltuieli.</w:t>
      </w:r>
    </w:p>
    <w:p w14:paraId="6F017360"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 proiectului are obligația să </w:t>
      </w:r>
      <w:proofErr w:type="spellStart"/>
      <w:r w:rsidRPr="00C3470C">
        <w:rPr>
          <w:sz w:val="24"/>
          <w:szCs w:val="24"/>
        </w:rPr>
        <w:t>ţină</w:t>
      </w:r>
      <w:proofErr w:type="spellEnd"/>
      <w:r w:rsidRPr="00C3470C">
        <w:rPr>
          <w:sz w:val="24"/>
          <w:szCs w:val="24"/>
        </w:rPr>
        <w:t xml:space="preserve"> o </w:t>
      </w:r>
      <w:proofErr w:type="spellStart"/>
      <w:r w:rsidRPr="00C3470C">
        <w:rPr>
          <w:sz w:val="24"/>
          <w:szCs w:val="24"/>
        </w:rPr>
        <w:t>evidenţă</w:t>
      </w:r>
      <w:proofErr w:type="spellEnd"/>
      <w:r w:rsidRPr="00C3470C">
        <w:rPr>
          <w:sz w:val="24"/>
          <w:szCs w:val="24"/>
        </w:rPr>
        <w:t xml:space="preserve"> contabilă distinctă pentru proiect, folosind conturi analitice dedicate. </w:t>
      </w:r>
    </w:p>
    <w:p w14:paraId="25B42249"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Beneficiarul </w:t>
      </w:r>
      <w:proofErr w:type="spellStart"/>
      <w:r w:rsidRPr="00C3470C">
        <w:rPr>
          <w:sz w:val="24"/>
          <w:szCs w:val="24"/>
        </w:rPr>
        <w:t>instituţie</w:t>
      </w:r>
      <w:proofErr w:type="spellEnd"/>
      <w:r w:rsidRPr="00C3470C">
        <w:rPr>
          <w:sz w:val="24"/>
          <w:szCs w:val="24"/>
        </w:rPr>
        <w:t xml:space="preserve"> publică </w:t>
      </w:r>
      <w:proofErr w:type="spellStart"/>
      <w:r w:rsidRPr="00C3470C">
        <w:rPr>
          <w:sz w:val="24"/>
          <w:szCs w:val="24"/>
        </w:rPr>
        <w:t>finanţată</w:t>
      </w:r>
      <w:proofErr w:type="spellEnd"/>
      <w:r w:rsidRPr="00C3470C">
        <w:rPr>
          <w:sz w:val="24"/>
          <w:szCs w:val="24"/>
        </w:rPr>
        <w:t xml:space="preserve"> integral din bugetul de stat care implementează proiectul, înregistrează în conturi în afara </w:t>
      </w:r>
      <w:proofErr w:type="spellStart"/>
      <w:r w:rsidRPr="00C3470C">
        <w:rPr>
          <w:sz w:val="24"/>
          <w:szCs w:val="24"/>
        </w:rPr>
        <w:t>bilanţului</w:t>
      </w:r>
      <w:proofErr w:type="spellEnd"/>
      <w:r w:rsidRPr="00C3470C">
        <w:rPr>
          <w:sz w:val="24"/>
          <w:szCs w:val="24"/>
        </w:rPr>
        <w:t xml:space="preserve"> rambursările de cheltuieli aferente fondurilor europene, pe baza notificărilor primite de la AMPOC conform alin. (2).</w:t>
      </w:r>
    </w:p>
    <w:p w14:paraId="0A942077" w14:textId="77777777" w:rsidR="008C14C0" w:rsidRPr="00C3470C" w:rsidRDefault="008C14C0" w:rsidP="008E7762">
      <w:pPr>
        <w:widowControl w:val="0"/>
        <w:numPr>
          <w:ilvl w:val="0"/>
          <w:numId w:val="102"/>
        </w:numPr>
        <w:autoSpaceDE w:val="0"/>
        <w:autoSpaceDN w:val="0"/>
        <w:adjustRightInd w:val="0"/>
        <w:spacing w:after="0" w:line="240" w:lineRule="auto"/>
        <w:ind w:left="426" w:hanging="426"/>
        <w:jc w:val="both"/>
        <w:rPr>
          <w:sz w:val="24"/>
          <w:szCs w:val="24"/>
        </w:rPr>
      </w:pPr>
      <w:r w:rsidRPr="00C3470C">
        <w:rPr>
          <w:sz w:val="24"/>
          <w:szCs w:val="24"/>
        </w:rPr>
        <w:t xml:space="preserve">În vederea efectuării reconcilierii contabile dintre conturile contabile ale AMPOC </w:t>
      </w:r>
      <w:proofErr w:type="spellStart"/>
      <w:r w:rsidRPr="00C3470C">
        <w:rPr>
          <w:sz w:val="24"/>
          <w:szCs w:val="24"/>
        </w:rPr>
        <w:t>şi</w:t>
      </w:r>
      <w:proofErr w:type="spellEnd"/>
      <w:r w:rsidRPr="00C3470C">
        <w:rPr>
          <w:sz w:val="24"/>
          <w:szCs w:val="24"/>
        </w:rPr>
        <w:t xml:space="preserve"> cele ale beneficiarului/liderului de parteneriat pentru </w:t>
      </w:r>
      <w:proofErr w:type="spellStart"/>
      <w:r w:rsidRPr="00C3470C">
        <w:rPr>
          <w:sz w:val="24"/>
          <w:szCs w:val="24"/>
        </w:rPr>
        <w:t>operaţiunile</w:t>
      </w:r>
      <w:proofErr w:type="spellEnd"/>
      <w:r w:rsidRPr="00C3470C">
        <w:rPr>
          <w:sz w:val="24"/>
          <w:szCs w:val="24"/>
        </w:rPr>
        <w:t xml:space="preserve"> gestionate în cadrul proiectului, beneficiarul are </w:t>
      </w:r>
      <w:proofErr w:type="spellStart"/>
      <w:r w:rsidRPr="00C3470C">
        <w:rPr>
          <w:sz w:val="24"/>
          <w:szCs w:val="24"/>
        </w:rPr>
        <w:t>obligaţia</w:t>
      </w:r>
      <w:proofErr w:type="spellEnd"/>
      <w:r w:rsidRPr="00C3470C">
        <w:rPr>
          <w:sz w:val="24"/>
          <w:szCs w:val="24"/>
        </w:rPr>
        <w:t xml:space="preserve">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din care să rezulte sumele primite de la AMPOC </w:t>
      </w:r>
      <w:proofErr w:type="spellStart"/>
      <w:r w:rsidRPr="00C3470C">
        <w:rPr>
          <w:sz w:val="24"/>
          <w:szCs w:val="24"/>
        </w:rPr>
        <w:t>şi</w:t>
      </w:r>
      <w:proofErr w:type="spellEnd"/>
      <w:r w:rsidRPr="00C3470C">
        <w:rPr>
          <w:sz w:val="24"/>
          <w:szCs w:val="24"/>
        </w:rPr>
        <w:t xml:space="preserve"> cele plătite acesteia, conform prevederilor din contractul/decizia/ordinul de </w:t>
      </w:r>
      <w:proofErr w:type="spellStart"/>
      <w:r w:rsidRPr="00C3470C">
        <w:rPr>
          <w:sz w:val="24"/>
          <w:szCs w:val="24"/>
        </w:rPr>
        <w:t>finanţare</w:t>
      </w:r>
      <w:proofErr w:type="spellEnd"/>
      <w:r w:rsidRPr="00C3470C">
        <w:rPr>
          <w:sz w:val="24"/>
          <w:szCs w:val="24"/>
        </w:rPr>
        <w:t xml:space="preserve">. </w:t>
      </w:r>
    </w:p>
    <w:p w14:paraId="6FAE35D1" w14:textId="77777777" w:rsidR="008C14C0" w:rsidRPr="00C3470C" w:rsidRDefault="008C14C0" w:rsidP="008C14C0">
      <w:pPr>
        <w:rPr>
          <w:b/>
          <w:sz w:val="24"/>
          <w:szCs w:val="24"/>
        </w:rPr>
      </w:pPr>
    </w:p>
    <w:p w14:paraId="095382CC" w14:textId="77777777" w:rsidR="008C14C0" w:rsidRPr="00C3470C" w:rsidRDefault="008C14C0" w:rsidP="008C14C0">
      <w:pPr>
        <w:rPr>
          <w:b/>
          <w:sz w:val="24"/>
          <w:szCs w:val="24"/>
        </w:rPr>
      </w:pPr>
      <w:r w:rsidRPr="00C3470C">
        <w:rPr>
          <w:b/>
          <w:sz w:val="24"/>
          <w:szCs w:val="24"/>
        </w:rPr>
        <w:t>Mecanismul decontării cererilor de plată</w:t>
      </w:r>
    </w:p>
    <w:p w14:paraId="63CD86ED"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În procesul de implementare a Programului Operațional </w:t>
      </w:r>
      <w:proofErr w:type="spellStart"/>
      <w:r w:rsidRPr="00C3470C">
        <w:rPr>
          <w:sz w:val="24"/>
          <w:szCs w:val="24"/>
        </w:rPr>
        <w:t>Competititivitate</w:t>
      </w:r>
      <w:proofErr w:type="spellEnd"/>
      <w:r w:rsidRPr="00C3470C">
        <w:rPr>
          <w:sz w:val="24"/>
          <w:szCs w:val="24"/>
        </w:rPr>
        <w:t xml:space="preserve">, Beneficiarul </w:t>
      </w:r>
      <w:r w:rsidRPr="00C3470C">
        <w:rPr>
          <w:sz w:val="24"/>
          <w:szCs w:val="24"/>
        </w:rPr>
        <w:lastRenderedPageBreak/>
        <w:t xml:space="preserve">poate opta pentru utilizarea mecanismului decontării cererilor de plată; </w:t>
      </w:r>
    </w:p>
    <w:p w14:paraId="5EBE227D"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Mecanismul decontării cererilor de plată se aplică inclusiv proiectelor implementate în parteneriat. În cadrul proiectului implementat în parteneriat, liderul de parteneriat, </w:t>
      </w:r>
      <w:proofErr w:type="spellStart"/>
      <w:r w:rsidRPr="00C3470C">
        <w:rPr>
          <w:sz w:val="24"/>
          <w:szCs w:val="24"/>
        </w:rPr>
        <w:t>instituţie</w:t>
      </w:r>
      <w:proofErr w:type="spellEnd"/>
      <w:r w:rsidRPr="00C3470C">
        <w:rPr>
          <w:sz w:val="24"/>
          <w:szCs w:val="24"/>
        </w:rPr>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C3470C">
        <w:rPr>
          <w:sz w:val="24"/>
          <w:szCs w:val="24"/>
        </w:rPr>
        <w:t>condiţia</w:t>
      </w:r>
      <w:proofErr w:type="spellEnd"/>
      <w:r w:rsidRPr="00C3470C">
        <w:rPr>
          <w:sz w:val="24"/>
          <w:szCs w:val="24"/>
        </w:rPr>
        <w:t xml:space="preserve"> ca </w:t>
      </w:r>
      <w:proofErr w:type="spellStart"/>
      <w:r w:rsidRPr="00C3470C">
        <w:rPr>
          <w:sz w:val="24"/>
          <w:szCs w:val="24"/>
        </w:rPr>
        <w:t>aceşti</w:t>
      </w:r>
      <w:proofErr w:type="spellEnd"/>
      <w:r w:rsidRPr="00C3470C">
        <w:rPr>
          <w:sz w:val="24"/>
          <w:szCs w:val="24"/>
        </w:rPr>
        <w:t xml:space="preserve"> parteneri să nu se încadreze în prevederile art. 6 alin. (1)-(4) din Ordonanța de urgență a Guvernului nr.40/2015 privind gestionare  financiară a fondurilor europene pentru perioada de programare 2014-2020.</w:t>
      </w:r>
    </w:p>
    <w:p w14:paraId="3F3E00EF"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Pentru a beneficia de mecanismul decontării cererilor de plată, beneficiarul/liderul de parteneriat, </w:t>
      </w:r>
      <w:proofErr w:type="spellStart"/>
      <w:r w:rsidRPr="00C3470C">
        <w:rPr>
          <w:sz w:val="24"/>
          <w:szCs w:val="24"/>
        </w:rPr>
        <w:t>alţii</w:t>
      </w:r>
      <w:proofErr w:type="spellEnd"/>
      <w:r w:rsidRPr="00C3470C">
        <w:rPr>
          <w:sz w:val="24"/>
          <w:szCs w:val="24"/>
        </w:rPr>
        <w:t xml:space="preserve"> decât cei </w:t>
      </w:r>
      <w:proofErr w:type="spellStart"/>
      <w:r w:rsidRPr="00C3470C">
        <w:rPr>
          <w:sz w:val="24"/>
          <w:szCs w:val="24"/>
        </w:rPr>
        <w:t>prevăzuţi</w:t>
      </w:r>
      <w:proofErr w:type="spellEnd"/>
      <w:r w:rsidRPr="00C3470C">
        <w:rPr>
          <w:sz w:val="24"/>
          <w:szCs w:val="24"/>
        </w:rPr>
        <w:t xml:space="preserve"> la art. 6 </w:t>
      </w:r>
      <w:proofErr w:type="spellStart"/>
      <w:r w:rsidRPr="00C3470C">
        <w:rPr>
          <w:sz w:val="24"/>
          <w:szCs w:val="24"/>
        </w:rPr>
        <w:t>şi</w:t>
      </w:r>
      <w:proofErr w:type="spellEnd"/>
      <w:r w:rsidRPr="00C3470C">
        <w:rPr>
          <w:sz w:val="24"/>
          <w:szCs w:val="24"/>
        </w:rPr>
        <w:t xml:space="preserve"> 7 din Ordonanța de urgență a Guvernului nr.40/2015 privind gestionare  financiară a fondurilor europene pentru perioada de programare 2014-2020, au </w:t>
      </w:r>
      <w:proofErr w:type="spellStart"/>
      <w:r w:rsidRPr="00C3470C">
        <w:rPr>
          <w:sz w:val="24"/>
          <w:szCs w:val="24"/>
        </w:rPr>
        <w:t>obligaţia</w:t>
      </w:r>
      <w:proofErr w:type="spellEnd"/>
      <w:r w:rsidRPr="00C3470C">
        <w:rPr>
          <w:sz w:val="24"/>
          <w:szCs w:val="24"/>
        </w:rPr>
        <w:t xml:space="preserve"> de a-</w:t>
      </w:r>
      <w:proofErr w:type="spellStart"/>
      <w:r w:rsidRPr="00C3470C">
        <w:rPr>
          <w:sz w:val="24"/>
          <w:szCs w:val="24"/>
        </w:rPr>
        <w:t>şi</w:t>
      </w:r>
      <w:proofErr w:type="spellEnd"/>
      <w:r w:rsidRPr="00C3470C">
        <w:rPr>
          <w:sz w:val="24"/>
          <w:szCs w:val="24"/>
        </w:rPr>
        <w:t xml:space="preserve"> plăti integral </w:t>
      </w:r>
      <w:proofErr w:type="spellStart"/>
      <w:r w:rsidRPr="00C3470C">
        <w:rPr>
          <w:sz w:val="24"/>
          <w:szCs w:val="24"/>
        </w:rPr>
        <w:t>contribuţia</w:t>
      </w:r>
      <w:proofErr w:type="spellEnd"/>
      <w:r w:rsidRPr="00C3470C">
        <w:rPr>
          <w:sz w:val="24"/>
          <w:szCs w:val="24"/>
        </w:rPr>
        <w:t xml:space="preserve"> proprie aferentă facturilor incluse în cererea de plată anterior depunerii acesteia. </w:t>
      </w:r>
    </w:p>
    <w:p w14:paraId="48B69D67"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sz w:val="24"/>
          <w:szCs w:val="24"/>
        </w:rPr>
        <w:t xml:space="preserve">După primirea facturilor pentru livrarea bunurilor/prestarea serviciilor/ </w:t>
      </w:r>
      <w:proofErr w:type="spellStart"/>
      <w:r w:rsidRPr="00C3470C">
        <w:rPr>
          <w:sz w:val="24"/>
          <w:szCs w:val="24"/>
        </w:rPr>
        <w:t>execuţia</w:t>
      </w:r>
      <w:proofErr w:type="spellEnd"/>
      <w:r w:rsidRPr="00C3470C">
        <w:rPr>
          <w:sz w:val="24"/>
          <w:szCs w:val="24"/>
        </w:rPr>
        <w:t xml:space="preserve"> lucrărilor </w:t>
      </w:r>
      <w:proofErr w:type="spellStart"/>
      <w:r w:rsidRPr="00C3470C">
        <w:rPr>
          <w:sz w:val="24"/>
          <w:szCs w:val="24"/>
        </w:rPr>
        <w:t>recepţionate</w:t>
      </w:r>
      <w:proofErr w:type="spellEnd"/>
      <w:r w:rsidRPr="00C3470C">
        <w:rPr>
          <w:sz w:val="24"/>
          <w:szCs w:val="24"/>
        </w:rPr>
        <w:t xml:space="preserve">, acceptate la plată, a facturilor de avans în conformitate cu clauzele prevăzute în contractele de </w:t>
      </w:r>
      <w:proofErr w:type="spellStart"/>
      <w:r w:rsidRPr="00C3470C">
        <w:rPr>
          <w:sz w:val="24"/>
          <w:szCs w:val="24"/>
        </w:rPr>
        <w:t>achiziţii</w:t>
      </w:r>
      <w:proofErr w:type="spellEnd"/>
      <w:r w:rsidRPr="00C3470C">
        <w:rPr>
          <w:sz w:val="24"/>
          <w:szCs w:val="24"/>
        </w:rPr>
        <w:t xml:space="preserve"> aferente proiectului acceptate la plată, a statelor privind plata salariilor, a statelor/centralizatoarelor pentru acordarea burselor, </w:t>
      </w:r>
      <w:proofErr w:type="spellStart"/>
      <w:r w:rsidRPr="00C3470C">
        <w:rPr>
          <w:sz w:val="24"/>
          <w:szCs w:val="24"/>
        </w:rPr>
        <w:t>subvenţiilor</w:t>
      </w:r>
      <w:proofErr w:type="spellEnd"/>
      <w:r w:rsidRPr="00C3470C">
        <w:rPr>
          <w:sz w:val="24"/>
          <w:szCs w:val="24"/>
        </w:rPr>
        <w:t xml:space="preserve">, premiilor </w:t>
      </w:r>
      <w:proofErr w:type="spellStart"/>
      <w:r w:rsidRPr="00C3470C">
        <w:rPr>
          <w:sz w:val="24"/>
          <w:szCs w:val="24"/>
        </w:rPr>
        <w:t>şi</w:t>
      </w:r>
      <w:proofErr w:type="spellEnd"/>
      <w:r w:rsidRPr="00C3470C">
        <w:rPr>
          <w:sz w:val="24"/>
          <w:szCs w:val="24"/>
        </w:rPr>
        <w:t xml:space="preserve"> onorariilor,  beneficiarul depune </w:t>
      </w:r>
      <w:r w:rsidRPr="00C3470C">
        <w:rPr>
          <w:color w:val="000000" w:themeColor="text1"/>
          <w:sz w:val="24"/>
          <w:szCs w:val="24"/>
        </w:rPr>
        <w:t xml:space="preserve">la </w:t>
      </w:r>
      <w:r w:rsidR="00D4018C" w:rsidRPr="00C3470C">
        <w:rPr>
          <w:sz w:val="24"/>
          <w:szCs w:val="24"/>
        </w:rPr>
        <w:t xml:space="preserve">AMPOC </w:t>
      </w:r>
      <w:r w:rsidRPr="00C3470C">
        <w:rPr>
          <w:color w:val="000000" w:themeColor="text1"/>
          <w:sz w:val="24"/>
          <w:szCs w:val="24"/>
        </w:rPr>
        <w:t xml:space="preserve">cererea de plată </w:t>
      </w:r>
      <w:proofErr w:type="spellStart"/>
      <w:r w:rsidRPr="00C3470C">
        <w:rPr>
          <w:color w:val="000000" w:themeColor="text1"/>
          <w:sz w:val="24"/>
          <w:szCs w:val="24"/>
        </w:rPr>
        <w:t>şi</w:t>
      </w:r>
      <w:proofErr w:type="spellEnd"/>
      <w:r w:rsidRPr="00C3470C">
        <w:rPr>
          <w:color w:val="000000" w:themeColor="text1"/>
          <w:sz w:val="24"/>
          <w:szCs w:val="24"/>
        </w:rPr>
        <w:t xml:space="preserve"> documentele justificative aferente acesteia.</w:t>
      </w:r>
    </w:p>
    <w:p w14:paraId="20C1445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proiectele implementate în parteneriat, liderul de parteneriat depune cererea de plată la AMPOC </w:t>
      </w:r>
      <w:r w:rsidR="00D4018C" w:rsidRPr="00C3470C">
        <w:rPr>
          <w:color w:val="000000" w:themeColor="text1"/>
          <w:sz w:val="24"/>
          <w:szCs w:val="24"/>
        </w:rPr>
        <w:t xml:space="preserve">care </w:t>
      </w:r>
      <w:r w:rsidRPr="00C3470C">
        <w:rPr>
          <w:color w:val="000000" w:themeColor="text1"/>
          <w:sz w:val="24"/>
          <w:szCs w:val="24"/>
        </w:rPr>
        <w:t xml:space="preserve">virează, după efectuarea verificărilor, valoarea cheltuielilor autorizate la plată în conturile liderului de parteneriat/partenerilor. </w:t>
      </w:r>
    </w:p>
    <w:p w14:paraId="3166D7B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color w:val="000000" w:themeColor="text1"/>
          <w:sz w:val="24"/>
          <w:szCs w:val="24"/>
        </w:rPr>
        <w:t xml:space="preserve">În termen de maximum 20 de zile lucrătoare de la data depunerii de către beneficiar/liderul de parteneriat a cererii de plată cu respectarea prevederilor alin. (3) </w:t>
      </w:r>
      <w:proofErr w:type="spellStart"/>
      <w:r w:rsidRPr="00C3470C">
        <w:rPr>
          <w:color w:val="000000" w:themeColor="text1"/>
          <w:sz w:val="24"/>
          <w:szCs w:val="24"/>
        </w:rPr>
        <w:t>şi</w:t>
      </w:r>
      <w:proofErr w:type="spellEnd"/>
      <w:r w:rsidRPr="00C3470C">
        <w:rPr>
          <w:color w:val="000000" w:themeColor="text1"/>
          <w:sz w:val="24"/>
          <w:szCs w:val="24"/>
        </w:rPr>
        <w:t xml:space="preserve"> (4),</w:t>
      </w:r>
      <w:r w:rsidR="00D4018C" w:rsidRPr="00C3470C">
        <w:rPr>
          <w:sz w:val="24"/>
          <w:szCs w:val="24"/>
        </w:rPr>
        <w:t xml:space="preserve"> AMPOC</w:t>
      </w:r>
      <w:r w:rsidRPr="00C3470C">
        <w:rPr>
          <w:color w:val="000000" w:themeColor="text1"/>
          <w:sz w:val="24"/>
          <w:szCs w:val="24"/>
        </w:rPr>
        <w:t xml:space="preserve">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C3470C">
        <w:rPr>
          <w:color w:val="000000" w:themeColor="text1"/>
          <w:sz w:val="24"/>
          <w:szCs w:val="24"/>
        </w:rPr>
        <w:t>unităţile</w:t>
      </w:r>
      <w:proofErr w:type="spellEnd"/>
      <w:r w:rsidRPr="00C3470C">
        <w:rPr>
          <w:color w:val="000000" w:themeColor="text1"/>
          <w:sz w:val="24"/>
          <w:szCs w:val="24"/>
        </w:rPr>
        <w:t xml:space="preserve"> teritoriale ale Trezoreriei Statului. În ziua următoare virării, AMPOC transmite beneficiarului/liderului de parteneriat o notificare întocmită distinct pe numele fiecăruia dintre </w:t>
      </w:r>
      <w:proofErr w:type="spellStart"/>
      <w:r w:rsidRPr="00C3470C">
        <w:rPr>
          <w:color w:val="000000" w:themeColor="text1"/>
          <w:sz w:val="24"/>
          <w:szCs w:val="24"/>
        </w:rPr>
        <w:t>aceştia</w:t>
      </w:r>
      <w:proofErr w:type="spellEnd"/>
      <w:r w:rsidRPr="00C3470C">
        <w:rPr>
          <w:color w:val="000000" w:themeColor="text1"/>
          <w:sz w:val="24"/>
          <w:szCs w:val="24"/>
        </w:rPr>
        <w:t xml:space="preserve">. În vederea asigurării unui management financiar riguros, în </w:t>
      </w:r>
      <w:proofErr w:type="spellStart"/>
      <w:r w:rsidRPr="00C3470C">
        <w:rPr>
          <w:color w:val="000000" w:themeColor="text1"/>
          <w:sz w:val="24"/>
          <w:szCs w:val="24"/>
        </w:rPr>
        <w:t>situaţia</w:t>
      </w:r>
      <w:proofErr w:type="spellEnd"/>
      <w:r w:rsidRPr="00C3470C">
        <w:rPr>
          <w:color w:val="000000" w:themeColor="text1"/>
          <w:sz w:val="24"/>
          <w:szCs w:val="24"/>
        </w:rPr>
        <w:t xml:space="preserve"> în care nu există posibilitatea recuperării sumelor provenite din debite/</w:t>
      </w:r>
      <w:proofErr w:type="spellStart"/>
      <w:r w:rsidRPr="00C3470C">
        <w:rPr>
          <w:color w:val="000000" w:themeColor="text1"/>
          <w:sz w:val="24"/>
          <w:szCs w:val="24"/>
        </w:rPr>
        <w:t>corecţii</w:t>
      </w:r>
      <w:proofErr w:type="spellEnd"/>
      <w:r w:rsidRPr="00C3470C">
        <w:rPr>
          <w:color w:val="000000" w:themeColor="text1"/>
          <w:sz w:val="24"/>
          <w:szCs w:val="24"/>
        </w:rPr>
        <w:t xml:space="preserve"> </w:t>
      </w:r>
      <w:r w:rsidR="00D4018C" w:rsidRPr="00C3470C">
        <w:rPr>
          <w:color w:val="000000" w:themeColor="text1"/>
          <w:sz w:val="24"/>
          <w:szCs w:val="24"/>
        </w:rPr>
        <w:t>din cereri de rambursare, AMPOC</w:t>
      </w:r>
      <w:r w:rsidRPr="00C3470C">
        <w:rPr>
          <w:color w:val="000000" w:themeColor="text1"/>
          <w:sz w:val="24"/>
          <w:szCs w:val="24"/>
        </w:rPr>
        <w:t xml:space="preserve"> diminuează </w:t>
      </w:r>
      <w:r w:rsidRPr="00C3470C">
        <w:rPr>
          <w:sz w:val="24"/>
          <w:szCs w:val="24"/>
        </w:rPr>
        <w:t xml:space="preserve">valoarea cheltuielilor rambursabile din cererea de plată, în aceste </w:t>
      </w:r>
      <w:proofErr w:type="spellStart"/>
      <w:r w:rsidRPr="00C3470C">
        <w:rPr>
          <w:sz w:val="24"/>
          <w:szCs w:val="24"/>
        </w:rPr>
        <w:t>situaţie</w:t>
      </w:r>
      <w:proofErr w:type="spellEnd"/>
      <w:r w:rsidRPr="00C3470C">
        <w:rPr>
          <w:sz w:val="24"/>
          <w:szCs w:val="24"/>
        </w:rPr>
        <w:t xml:space="preserve"> beneficiarul suportând din surse proprii valoarea acestor sume.</w:t>
      </w:r>
    </w:p>
    <w:p w14:paraId="516DED08"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Notificarea prevăzută la alin. (6) va </w:t>
      </w:r>
      <w:proofErr w:type="spellStart"/>
      <w:r w:rsidRPr="00C3470C">
        <w:rPr>
          <w:sz w:val="24"/>
          <w:szCs w:val="24"/>
        </w:rPr>
        <w:t>conţine</w:t>
      </w:r>
      <w:proofErr w:type="spellEnd"/>
      <w:r w:rsidRPr="00C3470C">
        <w:rPr>
          <w:sz w:val="24"/>
          <w:szCs w:val="24"/>
        </w:rPr>
        <w:t xml:space="preserve"> cel </w:t>
      </w:r>
      <w:proofErr w:type="spellStart"/>
      <w:r w:rsidRPr="00C3470C">
        <w:rPr>
          <w:sz w:val="24"/>
          <w:szCs w:val="24"/>
        </w:rPr>
        <w:t>puţin</w:t>
      </w:r>
      <w:proofErr w:type="spellEnd"/>
      <w:r w:rsidRPr="00C3470C">
        <w:rPr>
          <w:sz w:val="24"/>
          <w:szCs w:val="24"/>
        </w:rPr>
        <w:t xml:space="preserve"> elementele din modelul prevăzut în Formularele  nr. 3 și nr. 14 - Notificare aferentă cererii de plată nr..., anexa nr. 3 și anexa 14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w:t>
      </w:r>
    </w:p>
    <w:p w14:paraId="012B212E"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Beneficiarul va depune o copie a notificării/notificărilor la unitatea teritorială a Trezoreriei Statului la care </w:t>
      </w:r>
      <w:proofErr w:type="spellStart"/>
      <w:r w:rsidRPr="00C3470C">
        <w:rPr>
          <w:sz w:val="24"/>
          <w:szCs w:val="24"/>
        </w:rPr>
        <w:t>îşi</w:t>
      </w:r>
      <w:proofErr w:type="spellEnd"/>
      <w:r w:rsidRPr="00C3470C">
        <w:rPr>
          <w:sz w:val="24"/>
          <w:szCs w:val="24"/>
        </w:rPr>
        <w:t xml:space="preserve"> are deschise conturile.</w:t>
      </w:r>
    </w:p>
    <w:p w14:paraId="6EA489F2" w14:textId="77777777" w:rsidR="008C14C0" w:rsidRPr="00C3470C" w:rsidRDefault="008C14C0" w:rsidP="008E7762">
      <w:pPr>
        <w:widowControl w:val="0"/>
        <w:numPr>
          <w:ilvl w:val="0"/>
          <w:numId w:val="103"/>
        </w:numPr>
        <w:autoSpaceDE w:val="0"/>
        <w:autoSpaceDN w:val="0"/>
        <w:adjustRightInd w:val="0"/>
        <w:spacing w:after="0" w:line="240" w:lineRule="auto"/>
        <w:jc w:val="both"/>
        <w:rPr>
          <w:sz w:val="24"/>
          <w:szCs w:val="24"/>
        </w:rPr>
      </w:pPr>
      <w:r w:rsidRPr="00C3470C">
        <w:rPr>
          <w:sz w:val="24"/>
          <w:szCs w:val="24"/>
        </w:rPr>
        <w:t xml:space="preserve">Beneficiarul/Liderul de parteneriat prevăzuți la art. 17 alin. (2) </w:t>
      </w:r>
      <w:proofErr w:type="spellStart"/>
      <w:r w:rsidRPr="00C3470C">
        <w:rPr>
          <w:sz w:val="24"/>
          <w:szCs w:val="24"/>
        </w:rPr>
        <w:t>şi</w:t>
      </w:r>
      <w:proofErr w:type="spellEnd"/>
      <w:r w:rsidRPr="00C3470C">
        <w:rPr>
          <w:sz w:val="24"/>
          <w:szCs w:val="24"/>
        </w:rPr>
        <w:t xml:space="preserve"> (3)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prezintă la </w:t>
      </w:r>
      <w:proofErr w:type="spellStart"/>
      <w:r w:rsidRPr="00C3470C">
        <w:rPr>
          <w:sz w:val="24"/>
          <w:szCs w:val="24"/>
        </w:rPr>
        <w:t>unităţile</w:t>
      </w:r>
      <w:proofErr w:type="spellEnd"/>
      <w:r w:rsidRPr="00C3470C">
        <w:rPr>
          <w:sz w:val="24"/>
          <w:szCs w:val="24"/>
        </w:rPr>
        <w:t xml:space="preserve"> teritoriale ale Trezoreriei Statului, pentru fiecare factură în parte/stat privind plata salariilor, ordine de plată întocmite distinct pe fiecare element, pentru suma totală virată de către AMPOC </w:t>
      </w:r>
      <w:proofErr w:type="spellStart"/>
      <w:r w:rsidRPr="00C3470C">
        <w:rPr>
          <w:sz w:val="24"/>
          <w:szCs w:val="24"/>
        </w:rPr>
        <w:t>şi</w:t>
      </w:r>
      <w:proofErr w:type="spellEnd"/>
      <w:r w:rsidRPr="00C3470C">
        <w:rPr>
          <w:sz w:val="24"/>
          <w:szCs w:val="24"/>
        </w:rPr>
        <w:t xml:space="preserve">, respectiv, ordine de plată întocmite distinct pe fiecare element pentru suma </w:t>
      </w:r>
      <w:r w:rsidRPr="00C3470C">
        <w:rPr>
          <w:sz w:val="24"/>
          <w:szCs w:val="24"/>
        </w:rPr>
        <w:lastRenderedPageBreak/>
        <w:t xml:space="preserve">achitată din </w:t>
      </w:r>
      <w:proofErr w:type="spellStart"/>
      <w:r w:rsidRPr="00C3470C">
        <w:rPr>
          <w:sz w:val="24"/>
          <w:szCs w:val="24"/>
        </w:rPr>
        <w:t>contribuţia</w:t>
      </w:r>
      <w:proofErr w:type="spellEnd"/>
      <w:r w:rsidRPr="00C3470C">
        <w:rPr>
          <w:sz w:val="24"/>
          <w:szCs w:val="24"/>
        </w:rPr>
        <w:t xml:space="preserve"> proprie, cu </w:t>
      </w:r>
      <w:proofErr w:type="spellStart"/>
      <w:r w:rsidRPr="00C3470C">
        <w:rPr>
          <w:sz w:val="24"/>
          <w:szCs w:val="24"/>
        </w:rPr>
        <w:t>excepţia</w:t>
      </w:r>
      <w:proofErr w:type="spellEnd"/>
      <w:r w:rsidRPr="00C3470C">
        <w:rPr>
          <w:sz w:val="24"/>
          <w:szCs w:val="24"/>
        </w:rPr>
        <w:t xml:space="preserve"> beneficiarilor </w:t>
      </w:r>
      <w:proofErr w:type="spellStart"/>
      <w:r w:rsidRPr="00C3470C">
        <w:rPr>
          <w:sz w:val="24"/>
          <w:szCs w:val="24"/>
        </w:rPr>
        <w:t>prevăzuţi</w:t>
      </w:r>
      <w:proofErr w:type="spellEnd"/>
      <w:r w:rsidRPr="00C3470C">
        <w:rPr>
          <w:sz w:val="24"/>
          <w:szCs w:val="24"/>
        </w:rPr>
        <w:t xml:space="preserve"> la art. 17 alin. (1) din Hotărârea nr. 93/2016 din 18 februarie 2016 pentru aprobarea Normelor metodologice de aplicare a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w:t>
      </w:r>
    </w:p>
    <w:p w14:paraId="394CF78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proofErr w:type="spellStart"/>
      <w:r w:rsidRPr="00C3470C">
        <w:rPr>
          <w:sz w:val="24"/>
          <w:szCs w:val="24"/>
        </w:rPr>
        <w:t>Operaţiunile</w:t>
      </w:r>
      <w:proofErr w:type="spellEnd"/>
      <w:r w:rsidRPr="00C3470C">
        <w:rPr>
          <w:sz w:val="24"/>
          <w:szCs w:val="24"/>
        </w:rPr>
        <w:t xml:space="preserve"> prevăzute la alin. (9) se efectuează de către beneficiar/lider de parteneriat/parteneri în termen de maximum 5 zile lucrătoare de la încasarea sumelor în contul prevăzut la alin. (6) </w:t>
      </w:r>
      <w:proofErr w:type="spellStart"/>
      <w:r w:rsidRPr="00C3470C">
        <w:rPr>
          <w:sz w:val="24"/>
          <w:szCs w:val="24"/>
        </w:rPr>
        <w:t>şi</w:t>
      </w:r>
      <w:proofErr w:type="spellEnd"/>
      <w:r w:rsidRPr="00C3470C">
        <w:rPr>
          <w:sz w:val="24"/>
          <w:szCs w:val="24"/>
        </w:rPr>
        <w:t xml:space="preserve"> (5).</w:t>
      </w:r>
    </w:p>
    <w:p w14:paraId="58C01F80"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Sumele virate beneficiarului/liderului de parteneriat pe baza cererilor de plată nu pot fi utilizate pentru o altă </w:t>
      </w:r>
      <w:proofErr w:type="spellStart"/>
      <w:r w:rsidRPr="00C3470C">
        <w:rPr>
          <w:sz w:val="24"/>
          <w:szCs w:val="24"/>
        </w:rPr>
        <w:t>destinaţie</w:t>
      </w:r>
      <w:proofErr w:type="spellEnd"/>
      <w:r w:rsidRPr="00C3470C">
        <w:rPr>
          <w:sz w:val="24"/>
          <w:szCs w:val="24"/>
        </w:rPr>
        <w:t xml:space="preserve"> decât cea pentru care au fost acordate.</w:t>
      </w:r>
    </w:p>
    <w:p w14:paraId="5D85533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sz w:val="24"/>
          <w:szCs w:val="24"/>
        </w:rPr>
        <w:t xml:space="preserve">Pentru depunerea de către beneficiar/liderul de parteneriat a unor documente </w:t>
      </w:r>
      <w:proofErr w:type="spellStart"/>
      <w:r w:rsidRPr="00C3470C">
        <w:rPr>
          <w:sz w:val="24"/>
          <w:szCs w:val="24"/>
        </w:rPr>
        <w:t>adiţionale</w:t>
      </w:r>
      <w:proofErr w:type="spellEnd"/>
      <w:r w:rsidRPr="00C3470C">
        <w:rPr>
          <w:sz w:val="24"/>
          <w:szCs w:val="24"/>
        </w:rPr>
        <w:t xml:space="preserve"> sau clarificări solicitate de către </w:t>
      </w:r>
      <w:r w:rsidR="00D4018C" w:rsidRPr="00C3470C">
        <w:rPr>
          <w:color w:val="000000" w:themeColor="text1"/>
          <w:sz w:val="24"/>
          <w:szCs w:val="24"/>
        </w:rPr>
        <w:t>AMPOC</w:t>
      </w:r>
      <w:r w:rsidRPr="00C3470C">
        <w:rPr>
          <w:color w:val="000000" w:themeColor="text1"/>
          <w:sz w:val="24"/>
          <w:szCs w:val="24"/>
        </w:rPr>
        <w:t xml:space="preserve">, termenul de 20 de zile lucrătoare prevăzut la alin. (6) poate fi întrerupt, fără ca perioadele de întrerupere cumulate să </w:t>
      </w:r>
      <w:proofErr w:type="spellStart"/>
      <w:r w:rsidRPr="00C3470C">
        <w:rPr>
          <w:color w:val="000000" w:themeColor="text1"/>
          <w:sz w:val="24"/>
          <w:szCs w:val="24"/>
        </w:rPr>
        <w:t>depăşească</w:t>
      </w:r>
      <w:proofErr w:type="spellEnd"/>
      <w:r w:rsidRPr="00C3470C">
        <w:rPr>
          <w:color w:val="000000" w:themeColor="text1"/>
          <w:sz w:val="24"/>
          <w:szCs w:val="24"/>
        </w:rPr>
        <w:t xml:space="preserve"> 10 zile lucrătoare.</w:t>
      </w:r>
    </w:p>
    <w:p w14:paraId="5ED5ECB2"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În termen de maximum 10 zile lucrătoare de la data încasării sumelor virate de către AMPOC conform alin. (6), 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depune cererea de rambursare aferentă cererii de plată la </w:t>
      </w:r>
      <w:r w:rsidR="00D4018C" w:rsidRPr="00C3470C">
        <w:rPr>
          <w:sz w:val="24"/>
          <w:szCs w:val="24"/>
        </w:rPr>
        <w:t>AMPOC</w:t>
      </w:r>
      <w:r w:rsidRPr="00C3470C">
        <w:rPr>
          <w:color w:val="000000" w:themeColor="text1"/>
          <w:sz w:val="24"/>
          <w:szCs w:val="24"/>
        </w:rPr>
        <w:t xml:space="preserve">, în care sunt incluse sumele din facturile, statele privind plata salariilor decontate prin cererea de plată. În cazul proiectelor implementate în parteneriat, liderul de parteneriat depune o cerere de rambursare centralizată la nivel de proiect în care sunt incluse sumele din facturile, statele privind plata salariilor decontate prin cererea de plată, atât liderului, cât </w:t>
      </w:r>
      <w:proofErr w:type="spellStart"/>
      <w:r w:rsidRPr="00C3470C">
        <w:rPr>
          <w:color w:val="000000" w:themeColor="text1"/>
          <w:sz w:val="24"/>
          <w:szCs w:val="24"/>
        </w:rPr>
        <w:t>şi</w:t>
      </w:r>
      <w:proofErr w:type="spellEnd"/>
      <w:r w:rsidRPr="00C3470C">
        <w:rPr>
          <w:color w:val="000000" w:themeColor="text1"/>
          <w:sz w:val="24"/>
          <w:szCs w:val="24"/>
        </w:rPr>
        <w:t xml:space="preserve"> partenerului/partenerilor. </w:t>
      </w:r>
    </w:p>
    <w:p w14:paraId="4FE65DB4"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Beneficiarul/liderul de parteneriat/partenerii are/au </w:t>
      </w:r>
      <w:proofErr w:type="spellStart"/>
      <w:r w:rsidRPr="00C3470C">
        <w:rPr>
          <w:color w:val="000000" w:themeColor="text1"/>
          <w:sz w:val="24"/>
          <w:szCs w:val="24"/>
        </w:rPr>
        <w:t>obligaţia</w:t>
      </w:r>
      <w:proofErr w:type="spellEnd"/>
      <w:r w:rsidRPr="00C3470C">
        <w:rPr>
          <w:color w:val="000000" w:themeColor="text1"/>
          <w:sz w:val="24"/>
          <w:szCs w:val="24"/>
        </w:rPr>
        <w:t xml:space="preserve"> restituirii integrale sau </w:t>
      </w:r>
      <w:proofErr w:type="spellStart"/>
      <w:r w:rsidRPr="00C3470C">
        <w:rPr>
          <w:color w:val="000000" w:themeColor="text1"/>
          <w:sz w:val="24"/>
          <w:szCs w:val="24"/>
        </w:rPr>
        <w:t>parţiale</w:t>
      </w:r>
      <w:proofErr w:type="spellEnd"/>
      <w:r w:rsidRPr="00C3470C">
        <w:rPr>
          <w:color w:val="000000" w:themeColor="text1"/>
          <w:sz w:val="24"/>
          <w:szCs w:val="24"/>
        </w:rPr>
        <w:t xml:space="preserve"> a sumelor virate în cazul în care nu justifică prin cereri de rambursare utilizarea acestora.</w:t>
      </w:r>
    </w:p>
    <w:p w14:paraId="53A59197"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Beneficiarul/liderul de parteneriat/partenerul este responsabil de utilizarea sumelor potrivit </w:t>
      </w:r>
      <w:proofErr w:type="spellStart"/>
      <w:r w:rsidRPr="00C3470C">
        <w:rPr>
          <w:color w:val="000000" w:themeColor="text1"/>
          <w:sz w:val="24"/>
          <w:szCs w:val="24"/>
        </w:rPr>
        <w:t>destinaţiilor</w:t>
      </w:r>
      <w:proofErr w:type="spellEnd"/>
      <w:r w:rsidRPr="00C3470C">
        <w:rPr>
          <w:color w:val="000000" w:themeColor="text1"/>
          <w:sz w:val="24"/>
          <w:szCs w:val="24"/>
        </w:rPr>
        <w:t xml:space="preserve">, precum </w:t>
      </w:r>
      <w:proofErr w:type="spellStart"/>
      <w:r w:rsidRPr="00C3470C">
        <w:rPr>
          <w:color w:val="000000" w:themeColor="text1"/>
          <w:sz w:val="24"/>
          <w:szCs w:val="24"/>
        </w:rPr>
        <w:t>şi</w:t>
      </w:r>
      <w:proofErr w:type="spellEnd"/>
      <w:r w:rsidRPr="00C3470C">
        <w:rPr>
          <w:color w:val="000000" w:themeColor="text1"/>
          <w:sz w:val="24"/>
          <w:szCs w:val="24"/>
        </w:rPr>
        <w:t xml:space="preserve"> de restituirea fondurilor virate în cazul în care nu justifică utilizarea lor.</w:t>
      </w:r>
    </w:p>
    <w:p w14:paraId="11CF277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Pentru sumele virate </w:t>
      </w:r>
      <w:proofErr w:type="spellStart"/>
      <w:r w:rsidRPr="00C3470C">
        <w:rPr>
          <w:color w:val="000000" w:themeColor="text1"/>
          <w:sz w:val="24"/>
          <w:szCs w:val="24"/>
        </w:rPr>
        <w:t>şi</w:t>
      </w:r>
      <w:proofErr w:type="spellEnd"/>
      <w:r w:rsidRPr="00C3470C">
        <w:rPr>
          <w:color w:val="000000" w:themeColor="text1"/>
          <w:sz w:val="24"/>
          <w:szCs w:val="24"/>
        </w:rPr>
        <w:t xml:space="preserve"> nejustificate p</w:t>
      </w:r>
      <w:r w:rsidR="00D4018C" w:rsidRPr="00C3470C">
        <w:rPr>
          <w:color w:val="000000" w:themeColor="text1"/>
          <w:sz w:val="24"/>
          <w:szCs w:val="24"/>
        </w:rPr>
        <w:t>rin cereri de rambursare, AMPOC</w:t>
      </w:r>
      <w:r w:rsidRPr="00C3470C">
        <w:rPr>
          <w:color w:val="000000" w:themeColor="text1"/>
          <w:sz w:val="24"/>
          <w:szCs w:val="24"/>
        </w:rPr>
        <w:t xml:space="preserve"> notifică beneficiarului/liderului de parteneriat în termen de 5 zile lucrătoare </w:t>
      </w:r>
      <w:proofErr w:type="spellStart"/>
      <w:r w:rsidRPr="00C3470C">
        <w:rPr>
          <w:color w:val="000000" w:themeColor="text1"/>
          <w:sz w:val="24"/>
          <w:szCs w:val="24"/>
        </w:rPr>
        <w:t>obligaţia</w:t>
      </w:r>
      <w:proofErr w:type="spellEnd"/>
      <w:r w:rsidRPr="00C3470C">
        <w:rPr>
          <w:color w:val="000000" w:themeColor="text1"/>
          <w:sz w:val="24"/>
          <w:szCs w:val="24"/>
        </w:rPr>
        <w:t xml:space="preserve"> restituirii acestora.</w:t>
      </w:r>
    </w:p>
    <w:p w14:paraId="532A09B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 xml:space="preserve">Nerespectarea prevederilor alin. (13) de către beneficiar/ lider de parteneriat constituie încălcarea contractului/ordinului/deciziei de </w:t>
      </w:r>
      <w:proofErr w:type="spellStart"/>
      <w:r w:rsidRPr="00C3470C">
        <w:rPr>
          <w:color w:val="000000" w:themeColor="text1"/>
          <w:sz w:val="24"/>
          <w:szCs w:val="24"/>
        </w:rPr>
        <w:t>fin</w:t>
      </w:r>
      <w:r w:rsidR="00D4018C" w:rsidRPr="00C3470C">
        <w:rPr>
          <w:color w:val="000000" w:themeColor="text1"/>
          <w:sz w:val="24"/>
          <w:szCs w:val="24"/>
        </w:rPr>
        <w:t>anţare</w:t>
      </w:r>
      <w:proofErr w:type="spellEnd"/>
      <w:r w:rsidR="00D4018C" w:rsidRPr="00C3470C">
        <w:rPr>
          <w:color w:val="000000" w:themeColor="text1"/>
          <w:sz w:val="24"/>
          <w:szCs w:val="24"/>
        </w:rPr>
        <w:t>, AMPOC</w:t>
      </w:r>
      <w:r w:rsidRPr="00C3470C">
        <w:rPr>
          <w:color w:val="000000" w:themeColor="text1"/>
          <w:sz w:val="24"/>
          <w:szCs w:val="24"/>
        </w:rPr>
        <w:t xml:space="preserve"> putând decide rezilierea acestuia.</w:t>
      </w:r>
    </w:p>
    <w:p w14:paraId="0EC3E3F7" w14:textId="77777777" w:rsidR="008C14C0" w:rsidRPr="00C3470C" w:rsidRDefault="00D4018C"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AMPOC</w:t>
      </w:r>
      <w:r w:rsidR="008C14C0" w:rsidRPr="00C3470C">
        <w:rPr>
          <w:color w:val="000000" w:themeColor="text1"/>
          <w:sz w:val="24"/>
          <w:szCs w:val="24"/>
        </w:rPr>
        <w:t xml:space="preserve"> autorizează, potrivit prevederilor legale ale Uniunii Europene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w:t>
      </w:r>
      <w:proofErr w:type="spellStart"/>
      <w:r w:rsidR="008C14C0" w:rsidRPr="00C3470C">
        <w:rPr>
          <w:color w:val="000000" w:themeColor="text1"/>
          <w:sz w:val="24"/>
          <w:szCs w:val="24"/>
        </w:rPr>
        <w:t>naţionale</w:t>
      </w:r>
      <w:proofErr w:type="spellEnd"/>
      <w:r w:rsidR="008C14C0" w:rsidRPr="00C3470C">
        <w:rPr>
          <w:color w:val="000000" w:themeColor="text1"/>
          <w:sz w:val="24"/>
          <w:szCs w:val="24"/>
        </w:rPr>
        <w:t xml:space="preserve">, cheltuielile pentru care s-a depus cerere de rambursare potrivit alin. (13)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notifică beneficiarul, </w:t>
      </w:r>
      <w:proofErr w:type="spellStart"/>
      <w:r w:rsidR="008C14C0" w:rsidRPr="00C3470C">
        <w:rPr>
          <w:color w:val="000000" w:themeColor="text1"/>
          <w:sz w:val="24"/>
          <w:szCs w:val="24"/>
        </w:rPr>
        <w:t>evidenţiind</w:t>
      </w:r>
      <w:proofErr w:type="spellEnd"/>
      <w:r w:rsidR="008C14C0" w:rsidRPr="00C3470C">
        <w:rPr>
          <w:color w:val="000000" w:themeColor="text1"/>
          <w:sz w:val="24"/>
          <w:szCs w:val="24"/>
        </w:rPr>
        <w:t xml:space="preserve"> distinct sumele aferente FEDR </w:t>
      </w:r>
      <w:proofErr w:type="spellStart"/>
      <w:r w:rsidR="008C14C0" w:rsidRPr="00C3470C">
        <w:rPr>
          <w:color w:val="000000" w:themeColor="text1"/>
          <w:sz w:val="24"/>
          <w:szCs w:val="24"/>
        </w:rPr>
        <w:t>şi</w:t>
      </w:r>
      <w:proofErr w:type="spellEnd"/>
      <w:r w:rsidR="008C14C0" w:rsidRPr="00C3470C">
        <w:rPr>
          <w:color w:val="000000" w:themeColor="text1"/>
          <w:sz w:val="24"/>
          <w:szCs w:val="24"/>
        </w:rPr>
        <w:t xml:space="preserve"> sumele reprezentând </w:t>
      </w:r>
      <w:proofErr w:type="spellStart"/>
      <w:r w:rsidR="008C14C0" w:rsidRPr="00C3470C">
        <w:rPr>
          <w:color w:val="000000" w:themeColor="text1"/>
          <w:sz w:val="24"/>
          <w:szCs w:val="24"/>
        </w:rPr>
        <w:t>cofinanţare</w:t>
      </w:r>
      <w:proofErr w:type="spellEnd"/>
      <w:r w:rsidR="008C14C0" w:rsidRPr="00C3470C">
        <w:rPr>
          <w:color w:val="000000" w:themeColor="text1"/>
          <w:sz w:val="24"/>
          <w:szCs w:val="24"/>
        </w:rPr>
        <w:t xml:space="preserve"> publică asigurată din bugetul de stat. </w:t>
      </w:r>
    </w:p>
    <w:p w14:paraId="0C0D217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color w:val="000000" w:themeColor="text1"/>
          <w:sz w:val="24"/>
          <w:szCs w:val="24"/>
        </w:rPr>
      </w:pPr>
      <w:r w:rsidRPr="00C3470C">
        <w:rPr>
          <w:color w:val="000000" w:themeColor="text1"/>
          <w:sz w:val="24"/>
          <w:szCs w:val="24"/>
        </w:rPr>
        <w:t>Din valoarea cererii de rambursare aferentă cererii de plată se deduc sumele virate pe baza cererii de plată.</w:t>
      </w:r>
    </w:p>
    <w:p w14:paraId="6EC9CEE9"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color w:val="000000" w:themeColor="text1"/>
          <w:sz w:val="24"/>
          <w:szCs w:val="24"/>
        </w:rPr>
        <w:t>În cazul în care, în urma autorizării cererii de rambursare a</w:t>
      </w:r>
      <w:r w:rsidR="00D4018C" w:rsidRPr="00C3470C">
        <w:rPr>
          <w:color w:val="000000" w:themeColor="text1"/>
          <w:sz w:val="24"/>
          <w:szCs w:val="24"/>
        </w:rPr>
        <w:t>ferente cererii de plată, AMPOC</w:t>
      </w:r>
      <w:r w:rsidRPr="00C3470C">
        <w:rPr>
          <w:color w:val="000000" w:themeColor="text1"/>
          <w:sz w:val="24"/>
          <w:szCs w:val="24"/>
        </w:rPr>
        <w:t xml:space="preserve"> constată că valoarea cheltuielilor eligibile este mai mică decât valoarea cheltuielilor autoriza</w:t>
      </w:r>
      <w:r w:rsidR="00D4018C" w:rsidRPr="00C3470C">
        <w:rPr>
          <w:color w:val="000000" w:themeColor="text1"/>
          <w:sz w:val="24"/>
          <w:szCs w:val="24"/>
        </w:rPr>
        <w:t>te prin cererea de plată, AMPOC</w:t>
      </w:r>
      <w:r w:rsidRPr="00C3470C">
        <w:rPr>
          <w:color w:val="000000" w:themeColor="text1"/>
          <w:sz w:val="24"/>
          <w:szCs w:val="24"/>
        </w:rPr>
        <w:t xml:space="preserve"> transmite </w:t>
      </w:r>
      <w:r w:rsidRPr="00C3470C">
        <w:rPr>
          <w:sz w:val="24"/>
          <w:szCs w:val="24"/>
        </w:rPr>
        <w:t xml:space="preserve">beneficiarului/liderului de parteneriat o notificare privind suma cheltuielilor neeligibile ce trebuie restituită. </w:t>
      </w:r>
    </w:p>
    <w:p w14:paraId="4F13A413"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Termenul de restituire a sumelor prevăzute la alin. (20) </w:t>
      </w:r>
      <w:proofErr w:type="spellStart"/>
      <w:r w:rsidRPr="00C3470C">
        <w:rPr>
          <w:sz w:val="24"/>
          <w:szCs w:val="24"/>
        </w:rPr>
        <w:t>şi</w:t>
      </w:r>
      <w:proofErr w:type="spellEnd"/>
      <w:r w:rsidRPr="00C3470C">
        <w:rPr>
          <w:sz w:val="24"/>
          <w:szCs w:val="24"/>
        </w:rPr>
        <w:t xml:space="preserve"> la alin. (14) nu poate </w:t>
      </w:r>
      <w:proofErr w:type="spellStart"/>
      <w:r w:rsidRPr="00C3470C">
        <w:rPr>
          <w:sz w:val="24"/>
          <w:szCs w:val="24"/>
        </w:rPr>
        <w:t>depăşi</w:t>
      </w:r>
      <w:proofErr w:type="spellEnd"/>
      <w:r w:rsidRPr="00C3470C">
        <w:rPr>
          <w:sz w:val="24"/>
          <w:szCs w:val="24"/>
        </w:rPr>
        <w:t xml:space="preserve"> 5 zile de la data primirii notificărilor prevăzute la alin. (16) </w:t>
      </w:r>
      <w:proofErr w:type="spellStart"/>
      <w:r w:rsidRPr="00C3470C">
        <w:rPr>
          <w:sz w:val="24"/>
          <w:szCs w:val="24"/>
        </w:rPr>
        <w:t>şi</w:t>
      </w:r>
      <w:proofErr w:type="spellEnd"/>
      <w:r w:rsidRPr="00C3470C">
        <w:rPr>
          <w:sz w:val="24"/>
          <w:szCs w:val="24"/>
        </w:rPr>
        <w:t xml:space="preserve"> (18).</w:t>
      </w:r>
    </w:p>
    <w:p w14:paraId="3F8A483E" w14:textId="77777777" w:rsidR="008C14C0" w:rsidRPr="00C3470C" w:rsidRDefault="008C14C0" w:rsidP="008E7762">
      <w:pPr>
        <w:widowControl w:val="0"/>
        <w:numPr>
          <w:ilvl w:val="0"/>
          <w:numId w:val="103"/>
        </w:numPr>
        <w:autoSpaceDE w:val="0"/>
        <w:autoSpaceDN w:val="0"/>
        <w:adjustRightInd w:val="0"/>
        <w:spacing w:after="0" w:line="240" w:lineRule="auto"/>
        <w:ind w:left="426" w:hanging="426"/>
        <w:jc w:val="both"/>
        <w:rPr>
          <w:sz w:val="24"/>
          <w:szCs w:val="24"/>
        </w:rPr>
      </w:pPr>
      <w:r w:rsidRPr="00C3470C">
        <w:rPr>
          <w:sz w:val="24"/>
          <w:szCs w:val="24"/>
        </w:rPr>
        <w:t xml:space="preserve">Recuperarea sumelor, inclusiv a sumelor rezultate din aplicarea prevederilor alin. (20), se efectuează potrivit prevederilor </w:t>
      </w:r>
      <w:proofErr w:type="spellStart"/>
      <w:r w:rsidRPr="00C3470C">
        <w:rPr>
          <w:sz w:val="24"/>
          <w:szCs w:val="24"/>
        </w:rPr>
        <w:t>Ordonanţei</w:t>
      </w:r>
      <w:proofErr w:type="spellEnd"/>
      <w:r w:rsidRPr="00C3470C">
        <w:rPr>
          <w:sz w:val="24"/>
          <w:szCs w:val="24"/>
        </w:rPr>
        <w:t xml:space="preserve"> de </w:t>
      </w:r>
      <w:proofErr w:type="spellStart"/>
      <w:r w:rsidRPr="00C3470C">
        <w:rPr>
          <w:sz w:val="24"/>
          <w:szCs w:val="24"/>
        </w:rPr>
        <w:t>urgenţă</w:t>
      </w:r>
      <w:proofErr w:type="spellEnd"/>
      <w:r w:rsidRPr="00C3470C">
        <w:rPr>
          <w:sz w:val="24"/>
          <w:szCs w:val="24"/>
        </w:rPr>
        <w:t xml:space="preserve"> a Guvernului nr. 40/2015 privind gestionarea financiară a fondurilor europene pentru perioada de programare 2014 - 2020, cu modificările </w:t>
      </w:r>
      <w:proofErr w:type="spellStart"/>
      <w:r w:rsidRPr="00C3470C">
        <w:rPr>
          <w:sz w:val="24"/>
          <w:szCs w:val="24"/>
        </w:rPr>
        <w:t>şi</w:t>
      </w:r>
      <w:proofErr w:type="spellEnd"/>
      <w:r w:rsidRPr="00C3470C">
        <w:rPr>
          <w:sz w:val="24"/>
          <w:szCs w:val="24"/>
        </w:rPr>
        <w:t xml:space="preserve"> completările ulterioare.</w:t>
      </w:r>
    </w:p>
    <w:p w14:paraId="3702361C" w14:textId="77777777" w:rsidR="008C14C0" w:rsidRPr="00C3470C" w:rsidRDefault="008C14C0" w:rsidP="008C14C0">
      <w:pPr>
        <w:rPr>
          <w:sz w:val="24"/>
          <w:szCs w:val="24"/>
        </w:rPr>
      </w:pPr>
    </w:p>
    <w:p w14:paraId="6AE2A3DD" w14:textId="77777777" w:rsidR="008C14C0" w:rsidRPr="00C3470C" w:rsidRDefault="008C14C0" w:rsidP="008C14C0">
      <w:pPr>
        <w:rPr>
          <w:b/>
          <w:sz w:val="24"/>
          <w:szCs w:val="24"/>
        </w:rPr>
      </w:pPr>
      <w:bookmarkStart w:id="22" w:name="_Toc74560967"/>
      <w:bookmarkStart w:id="23" w:name="_Toc20991940"/>
      <w:bookmarkStart w:id="24" w:name="_Toc75446554"/>
      <w:bookmarkStart w:id="25" w:name="_Toc75446666"/>
      <w:r w:rsidRPr="00C3470C">
        <w:rPr>
          <w:b/>
          <w:sz w:val="24"/>
          <w:szCs w:val="24"/>
        </w:rPr>
        <w:lastRenderedPageBreak/>
        <w:t>(e) Condiții specifice  Programului Operațional Competitivitate</w:t>
      </w:r>
      <w:bookmarkEnd w:id="22"/>
      <w:bookmarkEnd w:id="23"/>
      <w:bookmarkEnd w:id="24"/>
      <w:bookmarkEnd w:id="25"/>
    </w:p>
    <w:p w14:paraId="13B5515F" w14:textId="77777777" w:rsidR="008C14C0" w:rsidRPr="00C3470C" w:rsidRDefault="008C14C0" w:rsidP="008C14C0">
      <w:pPr>
        <w:rPr>
          <w:b/>
          <w:sz w:val="24"/>
          <w:szCs w:val="24"/>
        </w:rPr>
      </w:pPr>
      <w:r w:rsidRPr="00C3470C">
        <w:rPr>
          <w:b/>
          <w:sz w:val="24"/>
          <w:szCs w:val="24"/>
        </w:rPr>
        <w:t>Eligibilitatea cheltuielilor</w:t>
      </w:r>
    </w:p>
    <w:p w14:paraId="2DFF5532" w14:textId="77777777" w:rsidR="008C14C0" w:rsidRPr="00C3470C" w:rsidRDefault="008C14C0" w:rsidP="008E7762">
      <w:pPr>
        <w:widowControl w:val="0"/>
        <w:numPr>
          <w:ilvl w:val="0"/>
          <w:numId w:val="104"/>
        </w:numPr>
        <w:autoSpaceDE w:val="0"/>
        <w:autoSpaceDN w:val="0"/>
        <w:adjustRightInd w:val="0"/>
        <w:spacing w:after="0" w:line="240" w:lineRule="auto"/>
        <w:ind w:left="360"/>
        <w:jc w:val="both"/>
        <w:rPr>
          <w:sz w:val="24"/>
          <w:szCs w:val="24"/>
        </w:rPr>
      </w:pPr>
      <w:r w:rsidRPr="00C3470C">
        <w:rPr>
          <w:sz w:val="24"/>
          <w:szCs w:val="24"/>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37743508" w14:textId="77777777" w:rsidR="008C14C0" w:rsidRPr="00C3470C" w:rsidRDefault="008C14C0" w:rsidP="008E7762">
      <w:pPr>
        <w:widowControl w:val="0"/>
        <w:numPr>
          <w:ilvl w:val="0"/>
          <w:numId w:val="104"/>
        </w:numPr>
        <w:autoSpaceDE w:val="0"/>
        <w:autoSpaceDN w:val="0"/>
        <w:adjustRightInd w:val="0"/>
        <w:spacing w:after="0" w:line="240" w:lineRule="auto"/>
        <w:ind w:left="567" w:hanging="567"/>
        <w:jc w:val="both"/>
        <w:rPr>
          <w:sz w:val="24"/>
          <w:szCs w:val="24"/>
        </w:rPr>
      </w:pPr>
      <w:r w:rsidRPr="00C3470C">
        <w:rPr>
          <w:sz w:val="24"/>
          <w:szCs w:val="24"/>
        </w:rPr>
        <w:t xml:space="preserve">Orice cheltuială efectuată după expirarea perioadei de implementare a </w:t>
      </w:r>
      <w:r w:rsidRPr="00C3470C">
        <w:rPr>
          <w:rFonts w:eastAsia="Arial Unicode MS"/>
          <w:sz w:val="24"/>
          <w:szCs w:val="24"/>
        </w:rPr>
        <w:t>Proiectului</w:t>
      </w:r>
      <w:r w:rsidRPr="00C3470C">
        <w:rPr>
          <w:sz w:val="24"/>
          <w:szCs w:val="24"/>
        </w:rPr>
        <w:t xml:space="preserve"> prevăzută la art. 2 alin (2) din Condiții generale, va fi suportată  de către Beneficiar.</w:t>
      </w:r>
    </w:p>
    <w:p w14:paraId="002353E5" w14:textId="77777777" w:rsidR="008C14C0" w:rsidRPr="00C3470C" w:rsidRDefault="008C14C0" w:rsidP="008C14C0">
      <w:pPr>
        <w:rPr>
          <w:b/>
          <w:sz w:val="24"/>
          <w:szCs w:val="24"/>
        </w:rPr>
      </w:pPr>
    </w:p>
    <w:p w14:paraId="66561F74" w14:textId="77777777" w:rsidR="008C14C0" w:rsidRPr="00C3470C" w:rsidRDefault="008C14C0" w:rsidP="008C14C0">
      <w:pPr>
        <w:rPr>
          <w:b/>
          <w:sz w:val="24"/>
          <w:szCs w:val="24"/>
        </w:rPr>
      </w:pPr>
      <w:r w:rsidRPr="00C3470C">
        <w:rPr>
          <w:b/>
          <w:sz w:val="24"/>
          <w:szCs w:val="24"/>
        </w:rPr>
        <w:t>Rambursarea / plata cheltuielilor</w:t>
      </w:r>
    </w:p>
    <w:p w14:paraId="110185E1" w14:textId="77777777" w:rsidR="008C14C0" w:rsidRPr="00C3470C" w:rsidRDefault="008C14C0" w:rsidP="008E7762">
      <w:pPr>
        <w:widowControl w:val="0"/>
        <w:numPr>
          <w:ilvl w:val="0"/>
          <w:numId w:val="105"/>
        </w:numPr>
        <w:autoSpaceDE w:val="0"/>
        <w:autoSpaceDN w:val="0"/>
        <w:adjustRightInd w:val="0"/>
        <w:spacing w:after="0" w:line="240" w:lineRule="auto"/>
        <w:jc w:val="both"/>
        <w:rPr>
          <w:sz w:val="24"/>
          <w:szCs w:val="24"/>
        </w:rPr>
      </w:pPr>
      <w:r w:rsidRPr="00C3470C">
        <w:rPr>
          <w:sz w:val="24"/>
          <w:szCs w:val="24"/>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0279B759" w14:textId="77777777" w:rsidR="008C14C0" w:rsidRPr="00C3470C" w:rsidRDefault="008C14C0" w:rsidP="008C14C0">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8C14C0" w:rsidRPr="00C3470C" w14:paraId="3F6CE1EA" w14:textId="77777777" w:rsidTr="008C14C0">
        <w:tc>
          <w:tcPr>
            <w:tcW w:w="972" w:type="dxa"/>
            <w:shd w:val="clear" w:color="auto" w:fill="BFBFBF"/>
          </w:tcPr>
          <w:p w14:paraId="127B8410" w14:textId="77777777" w:rsidR="008C14C0" w:rsidRPr="00C3470C" w:rsidRDefault="008C14C0" w:rsidP="008C14C0">
            <w:pPr>
              <w:rPr>
                <w:b/>
                <w:sz w:val="24"/>
                <w:szCs w:val="24"/>
              </w:rPr>
            </w:pPr>
            <w:r w:rsidRPr="00C3470C">
              <w:rPr>
                <w:b/>
                <w:sz w:val="24"/>
                <w:szCs w:val="24"/>
              </w:rPr>
              <w:t>Țintă</w:t>
            </w:r>
          </w:p>
        </w:tc>
        <w:tc>
          <w:tcPr>
            <w:tcW w:w="3294" w:type="dxa"/>
            <w:shd w:val="clear" w:color="auto" w:fill="BFBFBF"/>
          </w:tcPr>
          <w:p w14:paraId="27860C2B" w14:textId="77777777" w:rsidR="008C14C0" w:rsidRPr="00C3470C" w:rsidRDefault="008C14C0" w:rsidP="008C14C0">
            <w:pPr>
              <w:rPr>
                <w:b/>
                <w:sz w:val="24"/>
                <w:szCs w:val="24"/>
              </w:rPr>
            </w:pPr>
            <w:r w:rsidRPr="00C3470C">
              <w:rPr>
                <w:b/>
                <w:sz w:val="24"/>
                <w:szCs w:val="24"/>
              </w:rPr>
              <w:t>Dată limită (se stabilește la 1,5 ani)</w:t>
            </w:r>
          </w:p>
        </w:tc>
        <w:tc>
          <w:tcPr>
            <w:tcW w:w="4795" w:type="dxa"/>
            <w:shd w:val="clear" w:color="auto" w:fill="BFBFBF"/>
          </w:tcPr>
          <w:p w14:paraId="5C8D9A7F" w14:textId="77777777" w:rsidR="008C14C0" w:rsidRPr="00C3470C" w:rsidRDefault="008C14C0" w:rsidP="008C14C0">
            <w:pPr>
              <w:rPr>
                <w:b/>
                <w:sz w:val="24"/>
                <w:szCs w:val="24"/>
              </w:rPr>
            </w:pPr>
            <w:r w:rsidRPr="00C3470C">
              <w:rPr>
                <w:b/>
                <w:sz w:val="24"/>
                <w:szCs w:val="24"/>
              </w:rPr>
              <w:t>Procentul cheltuielilor eligibile solicitate în cererile de rambursare, raportate la valoarea eligibilă a proiectului</w:t>
            </w:r>
          </w:p>
        </w:tc>
      </w:tr>
      <w:tr w:rsidR="008C14C0" w:rsidRPr="00C3470C" w14:paraId="6E936E6E" w14:textId="77777777" w:rsidTr="008C14C0">
        <w:tc>
          <w:tcPr>
            <w:tcW w:w="972" w:type="dxa"/>
          </w:tcPr>
          <w:p w14:paraId="4F239770" w14:textId="77777777" w:rsidR="008C14C0" w:rsidRPr="00C3470C" w:rsidRDefault="008C14C0" w:rsidP="008C14C0">
            <w:pPr>
              <w:ind w:left="142"/>
              <w:rPr>
                <w:sz w:val="24"/>
                <w:szCs w:val="24"/>
              </w:rPr>
            </w:pPr>
            <w:r w:rsidRPr="00C3470C">
              <w:rPr>
                <w:sz w:val="24"/>
                <w:szCs w:val="24"/>
              </w:rPr>
              <w:t>1</w:t>
            </w:r>
          </w:p>
        </w:tc>
        <w:tc>
          <w:tcPr>
            <w:tcW w:w="3294" w:type="dxa"/>
          </w:tcPr>
          <w:p w14:paraId="23757DD4" w14:textId="77777777" w:rsidR="008C14C0" w:rsidRPr="00C3470C" w:rsidRDefault="008C14C0" w:rsidP="008C14C0">
            <w:pPr>
              <w:ind w:left="11"/>
              <w:rPr>
                <w:sz w:val="24"/>
                <w:szCs w:val="24"/>
              </w:rPr>
            </w:pPr>
            <w:r w:rsidRPr="00C3470C">
              <w:rPr>
                <w:sz w:val="24"/>
                <w:szCs w:val="24"/>
              </w:rPr>
              <w:t>(1,5 ani de la data începerii proiectului)</w:t>
            </w:r>
          </w:p>
        </w:tc>
        <w:tc>
          <w:tcPr>
            <w:tcW w:w="4795" w:type="dxa"/>
            <w:shd w:val="clear" w:color="auto" w:fill="FFFFFF"/>
            <w:vAlign w:val="center"/>
          </w:tcPr>
          <w:p w14:paraId="6D68F532" w14:textId="77777777" w:rsidR="008C14C0" w:rsidRPr="00C3470C" w:rsidRDefault="008C14C0" w:rsidP="008C14C0">
            <w:pPr>
              <w:ind w:left="11"/>
              <w:rPr>
                <w:sz w:val="24"/>
                <w:szCs w:val="24"/>
              </w:rPr>
            </w:pPr>
            <w:r w:rsidRPr="00C3470C">
              <w:rPr>
                <w:sz w:val="24"/>
                <w:szCs w:val="24"/>
              </w:rPr>
              <w:t>100%</w:t>
            </w:r>
          </w:p>
        </w:tc>
      </w:tr>
      <w:tr w:rsidR="008C14C0" w:rsidRPr="00C3470C" w14:paraId="4152B524" w14:textId="77777777" w:rsidTr="008C14C0">
        <w:tc>
          <w:tcPr>
            <w:tcW w:w="972" w:type="dxa"/>
          </w:tcPr>
          <w:p w14:paraId="29006820" w14:textId="77777777" w:rsidR="008C14C0" w:rsidRPr="00C3470C" w:rsidRDefault="008C14C0" w:rsidP="008C14C0">
            <w:pPr>
              <w:ind w:left="142"/>
              <w:rPr>
                <w:sz w:val="24"/>
                <w:szCs w:val="24"/>
              </w:rPr>
            </w:pPr>
            <w:r w:rsidRPr="00C3470C">
              <w:rPr>
                <w:sz w:val="24"/>
                <w:szCs w:val="24"/>
              </w:rPr>
              <w:t>2</w:t>
            </w:r>
          </w:p>
        </w:tc>
        <w:tc>
          <w:tcPr>
            <w:tcW w:w="3294" w:type="dxa"/>
          </w:tcPr>
          <w:p w14:paraId="0FA75856" w14:textId="77777777" w:rsidR="008C14C0" w:rsidRPr="00C3470C" w:rsidRDefault="008C14C0" w:rsidP="008C14C0">
            <w:pPr>
              <w:ind w:left="11"/>
              <w:rPr>
                <w:sz w:val="24"/>
                <w:szCs w:val="24"/>
              </w:rPr>
            </w:pPr>
            <w:r w:rsidRPr="00C3470C">
              <w:rPr>
                <w:sz w:val="24"/>
                <w:szCs w:val="24"/>
              </w:rPr>
              <w:t>(3 ani de la data începerii proiectului)</w:t>
            </w:r>
          </w:p>
        </w:tc>
        <w:tc>
          <w:tcPr>
            <w:tcW w:w="4795" w:type="dxa"/>
            <w:shd w:val="clear" w:color="auto" w:fill="FFFFFF"/>
            <w:vAlign w:val="center"/>
          </w:tcPr>
          <w:p w14:paraId="21F4A460" w14:textId="77777777" w:rsidR="008C14C0" w:rsidRPr="00C3470C" w:rsidRDefault="008C14C0" w:rsidP="008C14C0">
            <w:pPr>
              <w:ind w:left="11"/>
              <w:rPr>
                <w:sz w:val="24"/>
                <w:szCs w:val="24"/>
              </w:rPr>
            </w:pPr>
          </w:p>
        </w:tc>
      </w:tr>
      <w:tr w:rsidR="008C14C0" w:rsidRPr="00C3470C" w14:paraId="5A14BD4F" w14:textId="77777777" w:rsidTr="008C14C0">
        <w:tc>
          <w:tcPr>
            <w:tcW w:w="972" w:type="dxa"/>
          </w:tcPr>
          <w:p w14:paraId="1CFBFDBF" w14:textId="77777777" w:rsidR="008C14C0" w:rsidRPr="00C3470C" w:rsidRDefault="008C14C0" w:rsidP="008C14C0">
            <w:pPr>
              <w:ind w:left="142"/>
              <w:rPr>
                <w:sz w:val="24"/>
                <w:szCs w:val="24"/>
              </w:rPr>
            </w:pPr>
            <w:r w:rsidRPr="00C3470C">
              <w:rPr>
                <w:sz w:val="24"/>
                <w:szCs w:val="24"/>
              </w:rPr>
              <w:t>3</w:t>
            </w:r>
          </w:p>
        </w:tc>
        <w:tc>
          <w:tcPr>
            <w:tcW w:w="3294" w:type="dxa"/>
          </w:tcPr>
          <w:p w14:paraId="0A424FCC" w14:textId="77777777" w:rsidR="008C14C0" w:rsidRPr="00C3470C" w:rsidRDefault="008C14C0" w:rsidP="008C14C0">
            <w:pPr>
              <w:rPr>
                <w:sz w:val="24"/>
                <w:szCs w:val="24"/>
              </w:rPr>
            </w:pPr>
            <w:r w:rsidRPr="00C3470C">
              <w:rPr>
                <w:sz w:val="24"/>
                <w:szCs w:val="24"/>
              </w:rPr>
              <w:t>(4,5 ani de la data începerii proiectului)</w:t>
            </w:r>
          </w:p>
        </w:tc>
        <w:tc>
          <w:tcPr>
            <w:tcW w:w="4795" w:type="dxa"/>
          </w:tcPr>
          <w:p w14:paraId="2CFBFC8F" w14:textId="77777777" w:rsidR="008C14C0" w:rsidRPr="00C3470C" w:rsidRDefault="008C14C0" w:rsidP="008C14C0">
            <w:pPr>
              <w:ind w:left="11"/>
              <w:rPr>
                <w:sz w:val="24"/>
                <w:szCs w:val="24"/>
              </w:rPr>
            </w:pPr>
          </w:p>
        </w:tc>
      </w:tr>
    </w:tbl>
    <w:p w14:paraId="68AF64DA" w14:textId="77777777" w:rsidR="008C14C0" w:rsidRPr="00C3470C" w:rsidRDefault="008C14C0" w:rsidP="008C14C0">
      <w:pPr>
        <w:rPr>
          <w:sz w:val="24"/>
          <w:szCs w:val="24"/>
        </w:rPr>
      </w:pPr>
    </w:p>
    <w:p w14:paraId="2BBCE147"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sz w:val="24"/>
          <w:szCs w:val="24"/>
        </w:rPr>
        <w:t>În cazul în care prevederile alin.(</w:t>
      </w:r>
      <w:r w:rsidRPr="00C3470C">
        <w:rPr>
          <w:rFonts w:eastAsia="Arial Unicode MS"/>
          <w:sz w:val="24"/>
          <w:szCs w:val="24"/>
        </w:rPr>
        <w:t>3</w:t>
      </w:r>
      <w:r w:rsidRPr="00C3470C">
        <w:rPr>
          <w:sz w:val="24"/>
          <w:szCs w:val="24"/>
        </w:rPr>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00D4018C" w:rsidRPr="00C3470C">
        <w:rPr>
          <w:sz w:val="24"/>
          <w:szCs w:val="24"/>
        </w:rPr>
        <w:t>AMPOC</w:t>
      </w:r>
      <w:r w:rsidRPr="00C3470C">
        <w:rPr>
          <w:color w:val="000000" w:themeColor="text1"/>
          <w:sz w:val="24"/>
          <w:szCs w:val="24"/>
        </w:rPr>
        <w:t xml:space="preserve"> </w:t>
      </w:r>
      <w:r w:rsidRPr="00C3470C">
        <w:rPr>
          <w:sz w:val="24"/>
          <w:szCs w:val="24"/>
        </w:rPr>
        <w:t>va iniția actul adițional în termen de 5 (cinci) zile lucrătoare de la primirea situației.</w:t>
      </w:r>
    </w:p>
    <w:p w14:paraId="081B31B8"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rFonts w:eastAsia="Arial Unicode MS"/>
          <w:sz w:val="24"/>
          <w:szCs w:val="24"/>
        </w:rPr>
        <w:t xml:space="preserve">Cererea </w:t>
      </w:r>
      <w:r w:rsidRPr="00C3470C">
        <w:rPr>
          <w:sz w:val="24"/>
          <w:szCs w:val="24"/>
        </w:rPr>
        <w:t xml:space="preserve"> de Rambursare/</w:t>
      </w:r>
      <w:r w:rsidRPr="00C3470C">
        <w:rPr>
          <w:rFonts w:eastAsia="Arial Unicode MS"/>
          <w:sz w:val="24"/>
          <w:szCs w:val="24"/>
        </w:rPr>
        <w:t xml:space="preserve">Cererea </w:t>
      </w:r>
      <w:r w:rsidRPr="00C3470C">
        <w:rPr>
          <w:sz w:val="24"/>
          <w:szCs w:val="24"/>
        </w:rPr>
        <w:t>de Plată/</w:t>
      </w:r>
      <w:r w:rsidRPr="00C3470C">
        <w:rPr>
          <w:rFonts w:eastAsia="Arial Unicode MS"/>
          <w:sz w:val="24"/>
          <w:szCs w:val="24"/>
        </w:rPr>
        <w:t xml:space="preserve">Cererea </w:t>
      </w:r>
      <w:r w:rsidRPr="00C3470C">
        <w:rPr>
          <w:sz w:val="24"/>
          <w:szCs w:val="24"/>
        </w:rPr>
        <w:t xml:space="preserve">de rambursare aferentă cererii de plată se depune prin intermediul </w:t>
      </w:r>
      <w:proofErr w:type="spellStart"/>
      <w:r w:rsidRPr="00C3470C">
        <w:rPr>
          <w:sz w:val="24"/>
          <w:szCs w:val="24"/>
        </w:rPr>
        <w:t>aplicaţiei</w:t>
      </w:r>
      <w:proofErr w:type="spellEnd"/>
      <w:r w:rsidRPr="00C3470C">
        <w:rPr>
          <w:sz w:val="24"/>
          <w:szCs w:val="24"/>
        </w:rPr>
        <w:t xml:space="preserve"> </w:t>
      </w:r>
      <w:proofErr w:type="spellStart"/>
      <w:r w:rsidRPr="00C3470C">
        <w:rPr>
          <w:sz w:val="24"/>
          <w:szCs w:val="24"/>
        </w:rPr>
        <w:t>MySMIS</w:t>
      </w:r>
      <w:proofErr w:type="spellEnd"/>
      <w:r w:rsidRPr="00C3470C">
        <w:rPr>
          <w:sz w:val="24"/>
          <w:szCs w:val="24"/>
        </w:rPr>
        <w:t xml:space="preserve">. </w:t>
      </w:r>
    </w:p>
    <w:p w14:paraId="164F19EB" w14:textId="77777777" w:rsidR="008C14C0" w:rsidRPr="00C3470C" w:rsidRDefault="008C14C0" w:rsidP="008E7762">
      <w:pPr>
        <w:widowControl w:val="0"/>
        <w:numPr>
          <w:ilvl w:val="0"/>
          <w:numId w:val="105"/>
        </w:numPr>
        <w:autoSpaceDE w:val="0"/>
        <w:autoSpaceDN w:val="0"/>
        <w:adjustRightInd w:val="0"/>
        <w:spacing w:after="0" w:line="240" w:lineRule="auto"/>
        <w:ind w:left="567" w:hanging="567"/>
        <w:jc w:val="both"/>
        <w:rPr>
          <w:sz w:val="24"/>
          <w:szCs w:val="24"/>
        </w:rPr>
      </w:pPr>
      <w:r w:rsidRPr="00C3470C">
        <w:rPr>
          <w:sz w:val="24"/>
          <w:szCs w:val="24"/>
        </w:rPr>
        <w:t xml:space="preserve">Documentele justificative care </w:t>
      </w:r>
      <w:proofErr w:type="spellStart"/>
      <w:r w:rsidRPr="00C3470C">
        <w:rPr>
          <w:sz w:val="24"/>
          <w:szCs w:val="24"/>
        </w:rPr>
        <w:t>însoţesc</w:t>
      </w:r>
      <w:proofErr w:type="spellEnd"/>
      <w:r w:rsidRPr="00C3470C">
        <w:rPr>
          <w:sz w:val="24"/>
          <w:szCs w:val="24"/>
        </w:rPr>
        <w:t xml:space="preserve"> Cererea de Rambursare/Cererea de Plată/Cererea de rambursare aferentă cererii de plată vor fi depuse la </w:t>
      </w:r>
      <w:r w:rsidR="00D4018C" w:rsidRPr="00C3470C">
        <w:rPr>
          <w:sz w:val="24"/>
          <w:szCs w:val="24"/>
        </w:rPr>
        <w:t>AMPOC</w:t>
      </w:r>
      <w:r w:rsidRPr="00C3470C">
        <w:rPr>
          <w:sz w:val="24"/>
          <w:szCs w:val="24"/>
        </w:rPr>
        <w:t>,</w:t>
      </w:r>
      <w:r w:rsidR="00D4018C" w:rsidRPr="00C3470C">
        <w:rPr>
          <w:sz w:val="24"/>
          <w:szCs w:val="24"/>
        </w:rPr>
        <w:t xml:space="preserve"> </w:t>
      </w:r>
      <w:r w:rsidRPr="00C3470C">
        <w:rPr>
          <w:sz w:val="24"/>
          <w:szCs w:val="24"/>
        </w:rPr>
        <w:t xml:space="preserve">prin </w:t>
      </w:r>
      <w:proofErr w:type="spellStart"/>
      <w:r w:rsidRPr="00C3470C">
        <w:rPr>
          <w:sz w:val="24"/>
          <w:szCs w:val="24"/>
        </w:rPr>
        <w:t>aplicaţia</w:t>
      </w:r>
      <w:proofErr w:type="spellEnd"/>
      <w:r w:rsidRPr="00C3470C">
        <w:rPr>
          <w:sz w:val="24"/>
          <w:szCs w:val="24"/>
        </w:rPr>
        <w:t xml:space="preserve"> </w:t>
      </w:r>
      <w:proofErr w:type="spellStart"/>
      <w:r w:rsidRPr="00C3470C">
        <w:rPr>
          <w:sz w:val="24"/>
          <w:szCs w:val="24"/>
        </w:rPr>
        <w:t>MySMIS</w:t>
      </w:r>
      <w:proofErr w:type="spellEnd"/>
      <w:r w:rsidRPr="00C3470C">
        <w:rPr>
          <w:sz w:val="24"/>
          <w:szCs w:val="24"/>
        </w:rPr>
        <w:t>.</w:t>
      </w:r>
    </w:p>
    <w:p w14:paraId="73A1F714" w14:textId="77777777" w:rsidR="008C14C0" w:rsidRPr="00C3470C" w:rsidRDefault="008C14C0" w:rsidP="008C14C0">
      <w:pPr>
        <w:rPr>
          <w:sz w:val="24"/>
          <w:szCs w:val="24"/>
        </w:rPr>
      </w:pPr>
      <w:r w:rsidRPr="00C3470C">
        <w:rPr>
          <w:sz w:val="24"/>
          <w:szCs w:val="24"/>
        </w:rPr>
        <w:t xml:space="preserve">Documentele justificative scanate se vor prezenta pe </w:t>
      </w:r>
      <w:r w:rsidRPr="00C3470C">
        <w:rPr>
          <w:rFonts w:eastAsia="Arial Unicode MS"/>
          <w:sz w:val="24"/>
          <w:szCs w:val="24"/>
        </w:rPr>
        <w:t>fișiere</w:t>
      </w:r>
      <w:r w:rsidRPr="00C3470C">
        <w:rPr>
          <w:sz w:val="24"/>
          <w:szCs w:val="24"/>
        </w:rPr>
        <w:t xml:space="preserve"> distincte, ordonate pe categoria respectivă de cheltuieli, denumite pe scurt, conform </w:t>
      </w:r>
      <w:proofErr w:type="spellStart"/>
      <w:r w:rsidRPr="00C3470C">
        <w:rPr>
          <w:sz w:val="24"/>
          <w:szCs w:val="24"/>
        </w:rPr>
        <w:t>conţinutului</w:t>
      </w:r>
      <w:proofErr w:type="spellEnd"/>
      <w:r w:rsidRPr="00C3470C">
        <w:rPr>
          <w:sz w:val="24"/>
          <w:szCs w:val="24"/>
        </w:rPr>
        <w:t xml:space="preserve"> acestora. . </w:t>
      </w:r>
    </w:p>
    <w:p w14:paraId="770A5B88" w14:textId="77777777" w:rsidR="00C3470C" w:rsidRDefault="00C3470C" w:rsidP="008C14C0">
      <w:pPr>
        <w:ind w:left="360"/>
        <w:rPr>
          <w:sz w:val="24"/>
          <w:szCs w:val="24"/>
          <w:u w:val="single"/>
        </w:rPr>
      </w:pPr>
    </w:p>
    <w:p w14:paraId="693D81F9" w14:textId="77777777" w:rsidR="00C3470C" w:rsidRDefault="00C3470C" w:rsidP="008C14C0">
      <w:pPr>
        <w:ind w:left="360"/>
        <w:rPr>
          <w:sz w:val="24"/>
          <w:szCs w:val="24"/>
          <w:u w:val="single"/>
        </w:rPr>
      </w:pPr>
    </w:p>
    <w:p w14:paraId="73A23E1E" w14:textId="63665E53" w:rsidR="008C14C0" w:rsidRPr="00C3470C" w:rsidRDefault="008C14C0" w:rsidP="008C14C0">
      <w:pPr>
        <w:ind w:left="360"/>
        <w:rPr>
          <w:sz w:val="24"/>
          <w:szCs w:val="24"/>
        </w:rPr>
      </w:pPr>
      <w:r w:rsidRPr="00C3470C">
        <w:rPr>
          <w:sz w:val="24"/>
          <w:szCs w:val="24"/>
          <w:u w:val="single"/>
        </w:rPr>
        <w:lastRenderedPageBreak/>
        <w:t xml:space="preserve">În </w:t>
      </w:r>
      <w:proofErr w:type="spellStart"/>
      <w:r w:rsidRPr="00C3470C">
        <w:rPr>
          <w:sz w:val="24"/>
          <w:szCs w:val="24"/>
          <w:u w:val="single"/>
        </w:rPr>
        <w:t>funcţie</w:t>
      </w:r>
      <w:proofErr w:type="spellEnd"/>
      <w:r w:rsidRPr="00C3470C">
        <w:rPr>
          <w:sz w:val="24"/>
          <w:szCs w:val="24"/>
          <w:u w:val="single"/>
        </w:rPr>
        <w:t xml:space="preserve"> de tipul cererii,</w:t>
      </w:r>
      <w:r w:rsidRPr="00C3470C">
        <w:rPr>
          <w:sz w:val="24"/>
          <w:szCs w:val="24"/>
        </w:rPr>
        <w:t xml:space="preserve"> se depun:</w:t>
      </w:r>
    </w:p>
    <w:p w14:paraId="3235FAFD" w14:textId="77777777" w:rsidR="008C14C0" w:rsidRPr="00C3470C" w:rsidRDefault="008C14C0" w:rsidP="008C14C0">
      <w:pPr>
        <w:ind w:left="360"/>
        <w:rPr>
          <w:sz w:val="24"/>
          <w:szCs w:val="24"/>
        </w:rPr>
      </w:pPr>
    </w:p>
    <w:p w14:paraId="5BEA7993" w14:textId="77777777" w:rsidR="008C14C0" w:rsidRPr="00C3470C" w:rsidRDefault="008C14C0" w:rsidP="008E7762">
      <w:pPr>
        <w:widowControl w:val="0"/>
        <w:numPr>
          <w:ilvl w:val="0"/>
          <w:numId w:val="79"/>
        </w:numPr>
        <w:autoSpaceDE w:val="0"/>
        <w:autoSpaceDN w:val="0"/>
        <w:adjustRightInd w:val="0"/>
        <w:spacing w:after="0" w:line="240" w:lineRule="auto"/>
        <w:ind w:left="426" w:hanging="426"/>
        <w:jc w:val="both"/>
        <w:rPr>
          <w:b/>
          <w:i/>
          <w:sz w:val="24"/>
          <w:szCs w:val="24"/>
          <w:u w:val="single"/>
        </w:rPr>
      </w:pPr>
      <w:r w:rsidRPr="00C3470C">
        <w:rPr>
          <w:b/>
          <w:i/>
          <w:sz w:val="24"/>
          <w:szCs w:val="24"/>
          <w:u w:val="single"/>
        </w:rPr>
        <w:t>ÎN CAZUL DEPUNERII CERERII DE RAMBURSARE:</w:t>
      </w:r>
    </w:p>
    <w:p w14:paraId="4D46E90C" w14:textId="77777777" w:rsidR="008C14C0" w:rsidRPr="00C3470C" w:rsidRDefault="008C14C0" w:rsidP="008E7762">
      <w:pPr>
        <w:widowControl w:val="0"/>
        <w:numPr>
          <w:ilvl w:val="3"/>
          <w:numId w:val="79"/>
        </w:numPr>
        <w:tabs>
          <w:tab w:val="clear" w:pos="3420"/>
        </w:tabs>
        <w:spacing w:after="0" w:line="240" w:lineRule="auto"/>
        <w:ind w:left="360" w:hanging="360"/>
        <w:jc w:val="both"/>
        <w:rPr>
          <w:sz w:val="24"/>
          <w:szCs w:val="24"/>
        </w:rPr>
      </w:pPr>
      <w:r w:rsidRPr="00C3470C">
        <w:rPr>
          <w:sz w:val="24"/>
          <w:szCs w:val="24"/>
        </w:rPr>
        <w:t>OPIS</w:t>
      </w:r>
    </w:p>
    <w:p w14:paraId="346759BC"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Formularul Cererii de rambursare;</w:t>
      </w:r>
    </w:p>
    <w:p w14:paraId="7BEA5C1B"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Raportul de progres aferent perioadei de </w:t>
      </w:r>
      <w:proofErr w:type="spellStart"/>
      <w:r w:rsidRPr="00C3470C">
        <w:rPr>
          <w:sz w:val="24"/>
          <w:szCs w:val="24"/>
        </w:rPr>
        <w:t>referinţă</w:t>
      </w:r>
      <w:proofErr w:type="spellEnd"/>
      <w:r w:rsidRPr="00C3470C">
        <w:rPr>
          <w:sz w:val="24"/>
          <w:szCs w:val="24"/>
        </w:rPr>
        <w:t xml:space="preserve"> a cererii de rambursare, precum </w:t>
      </w:r>
      <w:proofErr w:type="spellStart"/>
      <w:r w:rsidRPr="00C3470C">
        <w:rPr>
          <w:sz w:val="24"/>
          <w:szCs w:val="24"/>
        </w:rPr>
        <w:t>şi</w:t>
      </w:r>
      <w:proofErr w:type="spellEnd"/>
      <w:r w:rsidRPr="00C3470C">
        <w:rPr>
          <w:sz w:val="24"/>
          <w:szCs w:val="24"/>
        </w:rPr>
        <w:t xml:space="preserve"> lista de verificare a acestuia (se</w:t>
      </w:r>
      <w:r w:rsidR="00D4018C" w:rsidRPr="00C3470C">
        <w:rPr>
          <w:sz w:val="24"/>
          <w:szCs w:val="24"/>
        </w:rPr>
        <w:t xml:space="preserve"> transmite de către beneficiar)</w:t>
      </w:r>
    </w:p>
    <w:p w14:paraId="68DC7DB4"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Raportul final al proiectului (în cazul cererilor de rambursare finale);</w:t>
      </w:r>
    </w:p>
    <w:p w14:paraId="6DCF5301"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Documente financiar – contabile în copie, ordonate pe categoria respectivă de cheltuieli: </w:t>
      </w:r>
    </w:p>
    <w:p w14:paraId="45B04DCA"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Contractul de executare lucrări/ furnizare bunuri/ prestare servicii </w:t>
      </w:r>
      <w:proofErr w:type="spellStart"/>
      <w:r w:rsidRPr="00C3470C">
        <w:rPr>
          <w:sz w:val="24"/>
          <w:szCs w:val="24"/>
        </w:rPr>
        <w:t>şi</w:t>
      </w:r>
      <w:proofErr w:type="spellEnd"/>
      <w:r w:rsidRPr="00C3470C">
        <w:rPr>
          <w:sz w:val="24"/>
          <w:szCs w:val="24"/>
        </w:rPr>
        <w:t xml:space="preserve">, după caz, acte adiționale, împreună cu dosarul de </w:t>
      </w:r>
      <w:proofErr w:type="spellStart"/>
      <w:r w:rsidRPr="00C3470C">
        <w:rPr>
          <w:sz w:val="24"/>
          <w:szCs w:val="24"/>
        </w:rPr>
        <w:t>achiziţii</w:t>
      </w:r>
      <w:proofErr w:type="spellEnd"/>
      <w:r w:rsidRPr="00C3470C">
        <w:rPr>
          <w:sz w:val="24"/>
          <w:szCs w:val="24"/>
        </w:rPr>
        <w:t xml:space="preserve"> întocmit conform prevederilor legale în vigoare;</w:t>
      </w:r>
    </w:p>
    <w:p w14:paraId="17A5251D"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 xml:space="preserve">Facturi(facturile de avans sunt </w:t>
      </w:r>
      <w:proofErr w:type="spellStart"/>
      <w:r w:rsidRPr="00C3470C">
        <w:rPr>
          <w:sz w:val="24"/>
          <w:szCs w:val="24"/>
        </w:rPr>
        <w:t>însoţite</w:t>
      </w:r>
      <w:proofErr w:type="spellEnd"/>
      <w:r w:rsidRPr="00C3470C">
        <w:rPr>
          <w:sz w:val="24"/>
          <w:szCs w:val="24"/>
        </w:rPr>
        <w:t xml:space="preserve"> de instrumente de garantare conform prevederilor contractului de </w:t>
      </w:r>
      <w:proofErr w:type="spellStart"/>
      <w:r w:rsidRPr="00C3470C">
        <w:rPr>
          <w:sz w:val="24"/>
          <w:szCs w:val="24"/>
        </w:rPr>
        <w:t>finanţare</w:t>
      </w:r>
      <w:proofErr w:type="spellEnd"/>
      <w:r w:rsidRPr="00C3470C">
        <w:rPr>
          <w:sz w:val="24"/>
          <w:szCs w:val="24"/>
        </w:rPr>
        <w:t xml:space="preserve">). Pe factura trebuie scris denumirea produsului/serviciului/lucrării corelate cu </w:t>
      </w:r>
      <w:proofErr w:type="spellStart"/>
      <w:r w:rsidRPr="00C3470C">
        <w:rPr>
          <w:sz w:val="24"/>
          <w:szCs w:val="24"/>
        </w:rPr>
        <w:t>achiziţiile</w:t>
      </w:r>
      <w:proofErr w:type="spellEnd"/>
      <w:r w:rsidRPr="00C3470C">
        <w:rPr>
          <w:sz w:val="24"/>
          <w:szCs w:val="24"/>
        </w:rPr>
        <w:t xml:space="preserve"> aprobate prin proiect, numărul </w:t>
      </w:r>
      <w:proofErr w:type="spellStart"/>
      <w:r w:rsidRPr="00C3470C">
        <w:rPr>
          <w:sz w:val="24"/>
          <w:szCs w:val="24"/>
        </w:rPr>
        <w:t>şi</w:t>
      </w:r>
      <w:proofErr w:type="spellEnd"/>
      <w:r w:rsidRPr="00C3470C">
        <w:rPr>
          <w:sz w:val="24"/>
          <w:szCs w:val="24"/>
        </w:rPr>
        <w:t xml:space="preserve"> data contractului de executare lucrări/ furnizare bunuri / prestare servicii conform căruia se va face plata. Pentru evitarea dublei </w:t>
      </w:r>
      <w:proofErr w:type="spellStart"/>
      <w:r w:rsidRPr="00C3470C">
        <w:rPr>
          <w:sz w:val="24"/>
          <w:szCs w:val="24"/>
        </w:rPr>
        <w:t>finanţări</w:t>
      </w:r>
      <w:proofErr w:type="spellEnd"/>
      <w:r w:rsidRPr="00C3470C">
        <w:rPr>
          <w:sz w:val="24"/>
          <w:szCs w:val="24"/>
        </w:rPr>
        <w:t xml:space="preserve"> fiecare factură originală va avea </w:t>
      </w:r>
      <w:proofErr w:type="spellStart"/>
      <w:r w:rsidRPr="00C3470C">
        <w:rPr>
          <w:sz w:val="24"/>
          <w:szCs w:val="24"/>
        </w:rPr>
        <w:t>inscripţionat</w:t>
      </w:r>
      <w:proofErr w:type="spellEnd"/>
      <w:r w:rsidRPr="00C3470C">
        <w:rPr>
          <w:sz w:val="24"/>
          <w:szCs w:val="24"/>
        </w:rPr>
        <w:t xml:space="preserve">  „</w:t>
      </w:r>
      <w:proofErr w:type="spellStart"/>
      <w:r w:rsidRPr="00C3470C">
        <w:rPr>
          <w:sz w:val="24"/>
          <w:szCs w:val="24"/>
        </w:rPr>
        <w:t>Finanţat</w:t>
      </w:r>
      <w:proofErr w:type="spellEnd"/>
      <w:r w:rsidRPr="00C3470C">
        <w:rPr>
          <w:sz w:val="24"/>
          <w:szCs w:val="24"/>
        </w:rPr>
        <w:t xml:space="preserve"> in cadrul POC, Axa prioritara..., Prioritatea de </w:t>
      </w:r>
      <w:proofErr w:type="spellStart"/>
      <w:r w:rsidRPr="00C3470C">
        <w:rPr>
          <w:sz w:val="24"/>
          <w:szCs w:val="24"/>
        </w:rPr>
        <w:t>investiţii</w:t>
      </w:r>
      <w:proofErr w:type="spellEnd"/>
      <w:r w:rsidRPr="00C3470C">
        <w:rPr>
          <w:sz w:val="24"/>
          <w:szCs w:val="24"/>
        </w:rPr>
        <w:t xml:space="preserve">…, codul SMIS.... si numărul contractului de </w:t>
      </w:r>
      <w:proofErr w:type="spellStart"/>
      <w:r w:rsidRPr="00C3470C">
        <w:rPr>
          <w:sz w:val="24"/>
          <w:szCs w:val="24"/>
        </w:rPr>
        <w:t>finanţare</w:t>
      </w:r>
      <w:proofErr w:type="spellEnd"/>
      <w:r w:rsidRPr="00C3470C">
        <w:rPr>
          <w:sz w:val="24"/>
          <w:szCs w:val="24"/>
        </w:rPr>
        <w:t>...”</w:t>
      </w:r>
    </w:p>
    <w:p w14:paraId="358D7E23"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Ordine de plată/</w:t>
      </w:r>
      <w:proofErr w:type="spellStart"/>
      <w:r w:rsidRPr="00C3470C">
        <w:rPr>
          <w:sz w:val="24"/>
          <w:szCs w:val="24"/>
        </w:rPr>
        <w:t>Dispoziţii</w:t>
      </w:r>
      <w:proofErr w:type="spellEnd"/>
      <w:r w:rsidRPr="00C3470C">
        <w:rPr>
          <w:sz w:val="24"/>
          <w:szCs w:val="24"/>
        </w:rPr>
        <w:t xml:space="preserve"> de plată /chitanță;</w:t>
      </w:r>
    </w:p>
    <w:p w14:paraId="102CCBD3" w14:textId="77777777" w:rsidR="008C14C0" w:rsidRPr="00C3470C" w:rsidRDefault="008C14C0" w:rsidP="008E7762">
      <w:pPr>
        <w:widowControl w:val="0"/>
        <w:numPr>
          <w:ilvl w:val="4"/>
          <w:numId w:val="95"/>
        </w:numPr>
        <w:spacing w:after="0" w:line="240" w:lineRule="auto"/>
        <w:ind w:left="851" w:hanging="284"/>
        <w:jc w:val="both"/>
        <w:rPr>
          <w:sz w:val="24"/>
          <w:szCs w:val="24"/>
        </w:rPr>
      </w:pPr>
      <w:r w:rsidRPr="00C3470C">
        <w:rPr>
          <w:sz w:val="24"/>
          <w:szCs w:val="24"/>
        </w:rPr>
        <w:t xml:space="preserve">Extrase de cont/registru de casă,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21941F97" w14:textId="77777777" w:rsidR="008C14C0" w:rsidRPr="00C3470C" w:rsidRDefault="008C14C0" w:rsidP="008E7762">
      <w:pPr>
        <w:widowControl w:val="0"/>
        <w:numPr>
          <w:ilvl w:val="4"/>
          <w:numId w:val="96"/>
        </w:numPr>
        <w:spacing w:after="0" w:line="240" w:lineRule="auto"/>
        <w:ind w:left="851" w:hanging="284"/>
        <w:jc w:val="both"/>
        <w:rPr>
          <w:sz w:val="24"/>
          <w:szCs w:val="24"/>
        </w:rPr>
      </w:pPr>
      <w:proofErr w:type="spellStart"/>
      <w:r w:rsidRPr="00C3470C">
        <w:rPr>
          <w:sz w:val="24"/>
          <w:szCs w:val="24"/>
        </w:rPr>
        <w:t>Balanţa</w:t>
      </w:r>
      <w:proofErr w:type="spellEnd"/>
      <w:r w:rsidRPr="00C3470C">
        <w:rPr>
          <w:sz w:val="24"/>
          <w:szCs w:val="24"/>
        </w:rPr>
        <w:t xml:space="preserve"> analitică de verificare aferenta perioadei de raportare pentru cererea de rambursare în cauză, note contabile, </w:t>
      </w:r>
      <w:proofErr w:type="spellStart"/>
      <w:r w:rsidRPr="00C3470C">
        <w:rPr>
          <w:sz w:val="24"/>
          <w:szCs w:val="24"/>
        </w:rPr>
        <w:t>fişe</w:t>
      </w:r>
      <w:proofErr w:type="spellEnd"/>
      <w:r w:rsidRPr="00C3470C">
        <w:rPr>
          <w:sz w:val="24"/>
          <w:szCs w:val="24"/>
        </w:rPr>
        <w:t xml:space="preserve"> de cont pentru conturile analitice utilizate în </w:t>
      </w:r>
      <w:proofErr w:type="spellStart"/>
      <w:r w:rsidRPr="00C3470C">
        <w:rPr>
          <w:sz w:val="24"/>
          <w:szCs w:val="24"/>
        </w:rPr>
        <w:t>evidenţa</w:t>
      </w:r>
      <w:proofErr w:type="spellEnd"/>
      <w:r w:rsidRPr="00C3470C">
        <w:rPr>
          <w:sz w:val="24"/>
          <w:szCs w:val="24"/>
        </w:rPr>
        <w:t xml:space="preserve"> contabilă distinctă a proiectului, </w:t>
      </w:r>
      <w:proofErr w:type="spellStart"/>
      <w:r w:rsidRPr="00C3470C">
        <w:rPr>
          <w:sz w:val="24"/>
          <w:szCs w:val="24"/>
        </w:rPr>
        <w:t>fişa</w:t>
      </w:r>
      <w:proofErr w:type="spellEnd"/>
      <w:r w:rsidRPr="00C3470C">
        <w:rPr>
          <w:sz w:val="24"/>
          <w:szCs w:val="24"/>
        </w:rPr>
        <w:t xml:space="preserve"> mijlocului fix, fiecare cont analitic utilizat să aibă </w:t>
      </w:r>
      <w:proofErr w:type="spellStart"/>
      <w:r w:rsidRPr="00C3470C">
        <w:rPr>
          <w:sz w:val="24"/>
          <w:szCs w:val="24"/>
        </w:rPr>
        <w:t>menţionat</w:t>
      </w:r>
      <w:proofErr w:type="spellEnd"/>
      <w:r w:rsidRPr="00C3470C">
        <w:rPr>
          <w:sz w:val="24"/>
          <w:szCs w:val="24"/>
        </w:rPr>
        <w:t xml:space="preserve"> codul SMIS al proiectului;</w:t>
      </w:r>
    </w:p>
    <w:p w14:paraId="4A8CB7B3" w14:textId="77777777" w:rsidR="008C14C0" w:rsidRPr="00C3470C" w:rsidRDefault="008C14C0" w:rsidP="008E7762">
      <w:pPr>
        <w:widowControl w:val="0"/>
        <w:numPr>
          <w:ilvl w:val="4"/>
          <w:numId w:val="96"/>
        </w:numPr>
        <w:spacing w:after="0" w:line="240" w:lineRule="auto"/>
        <w:ind w:left="851" w:hanging="284"/>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137031AF"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lucrări</w:t>
      </w:r>
      <w:r w:rsidRPr="00C3470C">
        <w:rPr>
          <w:sz w:val="24"/>
          <w:szCs w:val="24"/>
        </w:rPr>
        <w:t xml:space="preserve">: </w:t>
      </w:r>
      <w:proofErr w:type="spellStart"/>
      <w:r w:rsidRPr="00C3470C">
        <w:rPr>
          <w:sz w:val="24"/>
          <w:szCs w:val="24"/>
        </w:rPr>
        <w:t>autorizaţia</w:t>
      </w:r>
      <w:proofErr w:type="spellEnd"/>
      <w:r w:rsidRPr="00C3470C">
        <w:rPr>
          <w:sz w:val="24"/>
          <w:szCs w:val="24"/>
        </w:rPr>
        <w:t xml:space="preserve"> de construire,  </w:t>
      </w:r>
      <w:proofErr w:type="spellStart"/>
      <w:r w:rsidRPr="00C3470C">
        <w:rPr>
          <w:sz w:val="24"/>
          <w:szCs w:val="24"/>
        </w:rPr>
        <w:t>autorizaţia</w:t>
      </w:r>
      <w:proofErr w:type="spellEnd"/>
      <w:r w:rsidRPr="00C3470C">
        <w:rPr>
          <w:sz w:val="24"/>
          <w:szCs w:val="24"/>
        </w:rPr>
        <w:t xml:space="preserve"> dirigintelui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procesul verbal de predare-primire a amplasamentului </w:t>
      </w:r>
      <w:proofErr w:type="spellStart"/>
      <w:r w:rsidRPr="00C3470C">
        <w:rPr>
          <w:sz w:val="24"/>
          <w:szCs w:val="24"/>
        </w:rPr>
        <w:t>şi</w:t>
      </w:r>
      <w:proofErr w:type="spellEnd"/>
      <w:r w:rsidRPr="00C3470C">
        <w:rPr>
          <w:sz w:val="24"/>
          <w:szCs w:val="24"/>
        </w:rPr>
        <w:t xml:space="preserve"> a bornelor de repere, Programul de urmărire </w:t>
      </w:r>
      <w:proofErr w:type="spellStart"/>
      <w:r w:rsidRPr="00C3470C">
        <w:rPr>
          <w:sz w:val="24"/>
          <w:szCs w:val="24"/>
        </w:rPr>
        <w:t>şi</w:t>
      </w:r>
      <w:proofErr w:type="spellEnd"/>
      <w:r w:rsidRPr="00C3470C">
        <w:rPr>
          <w:sz w:val="24"/>
          <w:szCs w:val="24"/>
        </w:rPr>
        <w:t xml:space="preserve"> control al </w:t>
      </w:r>
      <w:proofErr w:type="spellStart"/>
      <w:r w:rsidRPr="00C3470C">
        <w:rPr>
          <w:sz w:val="24"/>
          <w:szCs w:val="24"/>
        </w:rPr>
        <w:t>calităţii</w:t>
      </w:r>
      <w:proofErr w:type="spellEnd"/>
      <w:r w:rsidRPr="00C3470C">
        <w:rPr>
          <w:sz w:val="24"/>
          <w:szCs w:val="24"/>
        </w:rPr>
        <w:t xml:space="preserve"> lucrărilor, procesele verbale pe faze determinante, procesele verbale de </w:t>
      </w:r>
      <w:proofErr w:type="spellStart"/>
      <w:r w:rsidRPr="00C3470C">
        <w:rPr>
          <w:sz w:val="24"/>
          <w:szCs w:val="24"/>
        </w:rPr>
        <w:t>recepţie</w:t>
      </w:r>
      <w:proofErr w:type="spellEnd"/>
      <w:r w:rsidRPr="00C3470C">
        <w:rPr>
          <w:sz w:val="24"/>
          <w:szCs w:val="24"/>
        </w:rPr>
        <w:t xml:space="preserve"> la terminarea lucrărilor, </w:t>
      </w:r>
      <w:proofErr w:type="spellStart"/>
      <w:r w:rsidRPr="00C3470C">
        <w:rPr>
          <w:sz w:val="24"/>
          <w:szCs w:val="24"/>
        </w:rPr>
        <w:t>situaţii</w:t>
      </w:r>
      <w:proofErr w:type="spellEnd"/>
      <w:r w:rsidRPr="00C3470C">
        <w:rPr>
          <w:sz w:val="24"/>
          <w:szCs w:val="24"/>
        </w:rPr>
        <w:t xml:space="preserve"> de lucrări semnate de către antreprenor, diriginte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beneficiar;</w:t>
      </w:r>
    </w:p>
    <w:p w14:paraId="522ED061"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furnizare: </w:t>
      </w:r>
      <w:proofErr w:type="spellStart"/>
      <w:r w:rsidRPr="00C3470C">
        <w:rPr>
          <w:sz w:val="24"/>
          <w:szCs w:val="24"/>
        </w:rPr>
        <w:t>declaraţii</w:t>
      </w:r>
      <w:proofErr w:type="spellEnd"/>
      <w:r w:rsidRPr="00C3470C">
        <w:rPr>
          <w:sz w:val="24"/>
          <w:szCs w:val="24"/>
        </w:rPr>
        <w:t xml:space="preserve"> vamale (pentru bunurile din import, alte </w:t>
      </w:r>
      <w:proofErr w:type="spellStart"/>
      <w:r w:rsidRPr="00C3470C">
        <w:rPr>
          <w:sz w:val="24"/>
          <w:szCs w:val="24"/>
        </w:rPr>
        <w:t>ţări</w:t>
      </w:r>
      <w:proofErr w:type="spellEnd"/>
      <w:r w:rsidRPr="00C3470C">
        <w:rPr>
          <w:sz w:val="24"/>
          <w:szCs w:val="24"/>
        </w:rPr>
        <w:t xml:space="preserve"> decât UE), CMR,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(dacă este prevăzută în contractul de furnizare), Procese verbale de predare – primire (cu </w:t>
      </w:r>
      <w:proofErr w:type="spellStart"/>
      <w:r w:rsidRPr="00C3470C">
        <w:rPr>
          <w:sz w:val="24"/>
          <w:szCs w:val="24"/>
        </w:rPr>
        <w:t>excepţia</w:t>
      </w:r>
      <w:proofErr w:type="spellEnd"/>
      <w:r w:rsidRPr="00C3470C">
        <w:rPr>
          <w:sz w:val="24"/>
          <w:szCs w:val="24"/>
        </w:rPr>
        <w:t xml:space="preserve"> facturilor de avans) </w:t>
      </w:r>
      <w:proofErr w:type="spellStart"/>
      <w:r w:rsidRPr="00C3470C">
        <w:rPr>
          <w:sz w:val="24"/>
          <w:szCs w:val="24"/>
        </w:rPr>
        <w:t>şi</w:t>
      </w:r>
      <w:proofErr w:type="spellEnd"/>
      <w:r w:rsidRPr="00C3470C">
        <w:rPr>
          <w:sz w:val="24"/>
          <w:szCs w:val="24"/>
        </w:rPr>
        <w:t xml:space="preserve"> Procese verbale de punere în </w:t>
      </w:r>
      <w:proofErr w:type="spellStart"/>
      <w:r w:rsidRPr="00C3470C">
        <w:rPr>
          <w:sz w:val="24"/>
          <w:szCs w:val="24"/>
        </w:rPr>
        <w:t>funcţiune</w:t>
      </w:r>
      <w:proofErr w:type="spellEnd"/>
      <w:r w:rsidRPr="00C3470C">
        <w:rPr>
          <w:sz w:val="24"/>
          <w:szCs w:val="24"/>
        </w:rPr>
        <w:t xml:space="preserve"> (se acceptă depunerea acestuia la cererea de rambursare finală în cazuri temeinic justificate), certificate de </w:t>
      </w:r>
      <w:proofErr w:type="spellStart"/>
      <w:r w:rsidRPr="00C3470C">
        <w:rPr>
          <w:sz w:val="24"/>
          <w:szCs w:val="24"/>
        </w:rPr>
        <w:t>garanţie</w:t>
      </w:r>
      <w:proofErr w:type="spellEnd"/>
      <w:r w:rsidRPr="00C3470C">
        <w:rPr>
          <w:sz w:val="24"/>
          <w:szCs w:val="24"/>
        </w:rPr>
        <w:t xml:space="preserve">, </w:t>
      </w:r>
      <w:proofErr w:type="spellStart"/>
      <w:r w:rsidRPr="00C3470C">
        <w:rPr>
          <w:sz w:val="24"/>
          <w:szCs w:val="24"/>
        </w:rPr>
        <w:t>declaraţie</w:t>
      </w:r>
      <w:proofErr w:type="spellEnd"/>
      <w:r w:rsidRPr="00C3470C">
        <w:rPr>
          <w:sz w:val="24"/>
          <w:szCs w:val="24"/>
        </w:rPr>
        <w:t xml:space="preserve"> de conformitate;</w:t>
      </w:r>
    </w:p>
    <w:p w14:paraId="68FCEFDA"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servicii: procesele verbale/rapoartele de  prestare a serviciilor; rapoartele de activitate/de audit. În cazul în care contractul de servicii presupune efectuarea de cursuri: </w:t>
      </w:r>
      <w:proofErr w:type="spellStart"/>
      <w:r w:rsidRPr="00C3470C">
        <w:rPr>
          <w:sz w:val="24"/>
          <w:szCs w:val="24"/>
        </w:rPr>
        <w:t>fişe</w:t>
      </w:r>
      <w:proofErr w:type="spellEnd"/>
      <w:r w:rsidRPr="00C3470C">
        <w:rPr>
          <w:sz w:val="24"/>
          <w:szCs w:val="24"/>
        </w:rPr>
        <w:t xml:space="preserve"> de </w:t>
      </w:r>
      <w:proofErr w:type="spellStart"/>
      <w:r w:rsidRPr="00C3470C">
        <w:rPr>
          <w:sz w:val="24"/>
          <w:szCs w:val="24"/>
        </w:rPr>
        <w:t>prezenţă</w:t>
      </w:r>
      <w:proofErr w:type="spellEnd"/>
      <w:r w:rsidRPr="00C3470C">
        <w:rPr>
          <w:sz w:val="24"/>
          <w:szCs w:val="24"/>
        </w:rPr>
        <w:t xml:space="preserve"> la curs, certificate de participare la curs, certificat constatator al firmei prestatoare cu </w:t>
      </w:r>
      <w:proofErr w:type="spellStart"/>
      <w:r w:rsidRPr="00C3470C">
        <w:rPr>
          <w:sz w:val="24"/>
          <w:szCs w:val="24"/>
        </w:rPr>
        <w:t>evidenţierea</w:t>
      </w:r>
      <w:proofErr w:type="spellEnd"/>
      <w:r w:rsidRPr="00C3470C">
        <w:rPr>
          <w:sz w:val="24"/>
          <w:szCs w:val="24"/>
        </w:rPr>
        <w:t xml:space="preserve"> codului CAEN corespunzător, proces verbal de </w:t>
      </w:r>
      <w:proofErr w:type="spellStart"/>
      <w:r w:rsidRPr="00C3470C">
        <w:rPr>
          <w:sz w:val="24"/>
          <w:szCs w:val="24"/>
        </w:rPr>
        <w:t>recepţie</w:t>
      </w:r>
      <w:proofErr w:type="spellEnd"/>
      <w:r w:rsidRPr="00C3470C">
        <w:rPr>
          <w:sz w:val="24"/>
          <w:szCs w:val="24"/>
        </w:rPr>
        <w:t>;</w:t>
      </w:r>
    </w:p>
    <w:p w14:paraId="4A8A7D80" w14:textId="77777777" w:rsidR="008C14C0" w:rsidRPr="00C3470C" w:rsidRDefault="008C14C0" w:rsidP="008E7762">
      <w:pPr>
        <w:widowControl w:val="0"/>
        <w:numPr>
          <w:ilvl w:val="4"/>
          <w:numId w:val="96"/>
        </w:numPr>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muncă</w:t>
      </w:r>
      <w:r w:rsidRPr="00C3470C">
        <w:rPr>
          <w:sz w:val="24"/>
          <w:szCs w:val="24"/>
        </w:rPr>
        <w:t xml:space="preserve"> încheiate în cadrul proiectelor: salarii </w:t>
      </w:r>
      <w:proofErr w:type="spellStart"/>
      <w:r w:rsidRPr="00C3470C">
        <w:rPr>
          <w:sz w:val="24"/>
          <w:szCs w:val="24"/>
        </w:rPr>
        <w:t>şi</w:t>
      </w:r>
      <w:proofErr w:type="spellEnd"/>
      <w:r w:rsidRPr="00C3470C">
        <w:rPr>
          <w:sz w:val="24"/>
          <w:szCs w:val="24"/>
        </w:rPr>
        <w:t xml:space="preserve"> asimilate acestora, </w:t>
      </w:r>
      <w:proofErr w:type="spellStart"/>
      <w:r w:rsidRPr="00C3470C">
        <w:rPr>
          <w:sz w:val="24"/>
          <w:szCs w:val="24"/>
        </w:rPr>
        <w:t>contribuţii</w:t>
      </w:r>
      <w:proofErr w:type="spellEnd"/>
      <w:r w:rsidRPr="00C3470C">
        <w:rPr>
          <w:sz w:val="24"/>
          <w:szCs w:val="24"/>
        </w:rPr>
        <w:t xml:space="preserve"> sociale aferente cheltuielilor salariale </w:t>
      </w:r>
      <w:proofErr w:type="spellStart"/>
      <w:r w:rsidRPr="00C3470C">
        <w:rPr>
          <w:sz w:val="24"/>
          <w:szCs w:val="24"/>
        </w:rPr>
        <w:t>şi</w:t>
      </w:r>
      <w:proofErr w:type="spellEnd"/>
      <w:r w:rsidRPr="00C3470C">
        <w:rPr>
          <w:sz w:val="24"/>
          <w:szCs w:val="24"/>
        </w:rPr>
        <w:t xml:space="preserve"> cheltuielilor asimilate acestora (eligibile din program, acolo unde este </w:t>
      </w:r>
      <w:r w:rsidRPr="00C3470C">
        <w:rPr>
          <w:sz w:val="24"/>
          <w:szCs w:val="24"/>
        </w:rPr>
        <w:lastRenderedPageBreak/>
        <w:t xml:space="preserve">cazul): Decizia de numire (pentru </w:t>
      </w:r>
      <w:proofErr w:type="spellStart"/>
      <w:r w:rsidRPr="00C3470C">
        <w:rPr>
          <w:sz w:val="24"/>
          <w:szCs w:val="24"/>
        </w:rPr>
        <w:t>funcţionarii</w:t>
      </w:r>
      <w:proofErr w:type="spellEnd"/>
      <w:r w:rsidRPr="00C3470C">
        <w:rPr>
          <w:sz w:val="24"/>
          <w:szCs w:val="24"/>
        </w:rPr>
        <w:t xml:space="preserve"> publici), Contracte individuale de muncă (CIM)/ acte </w:t>
      </w:r>
      <w:proofErr w:type="spellStart"/>
      <w:r w:rsidRPr="00C3470C">
        <w:rPr>
          <w:sz w:val="24"/>
          <w:szCs w:val="24"/>
        </w:rPr>
        <w:t>adiţionale</w:t>
      </w:r>
      <w:proofErr w:type="spellEnd"/>
      <w:r w:rsidRPr="00C3470C">
        <w:rPr>
          <w:sz w:val="24"/>
          <w:szCs w:val="24"/>
        </w:rPr>
        <w:t xml:space="preserve"> la CIM; Stat de salarii (întocmit pentru proiect); Rapoarte de activitate pentru membrii echipei de implementare si/sau de management a proiectului (cu detalierea </w:t>
      </w:r>
      <w:proofErr w:type="spellStart"/>
      <w:r w:rsidRPr="00C3470C">
        <w:rPr>
          <w:sz w:val="24"/>
          <w:szCs w:val="24"/>
        </w:rPr>
        <w:t>activităţilor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numărului de ore lucrate); Fise de pontaj (</w:t>
      </w:r>
      <w:proofErr w:type="spellStart"/>
      <w:r w:rsidRPr="00C3470C">
        <w:rPr>
          <w:sz w:val="24"/>
          <w:szCs w:val="24"/>
        </w:rPr>
        <w:t>timesheet</w:t>
      </w:r>
      <w:proofErr w:type="spellEnd"/>
      <w:r w:rsidRPr="00C3470C">
        <w:rPr>
          <w:sz w:val="24"/>
          <w:szCs w:val="24"/>
        </w:rPr>
        <w:t xml:space="preserve">); Fise de post (după caz); extrase Registru Evidenta a </w:t>
      </w:r>
      <w:proofErr w:type="spellStart"/>
      <w:r w:rsidRPr="00C3470C">
        <w:rPr>
          <w:sz w:val="24"/>
          <w:szCs w:val="24"/>
        </w:rPr>
        <w:t>Salariaţilor</w:t>
      </w:r>
      <w:proofErr w:type="spellEnd"/>
      <w:r w:rsidRPr="00C3470C">
        <w:rPr>
          <w:sz w:val="24"/>
          <w:szCs w:val="24"/>
        </w:rPr>
        <w:t xml:space="preserve"> (</w:t>
      </w:r>
      <w:proofErr w:type="spellStart"/>
      <w:r w:rsidRPr="00C3470C">
        <w:rPr>
          <w:sz w:val="24"/>
          <w:szCs w:val="24"/>
        </w:rPr>
        <w:t>Revisal</w:t>
      </w:r>
      <w:proofErr w:type="spellEnd"/>
      <w:r w:rsidRPr="00C3470C">
        <w:rPr>
          <w:sz w:val="24"/>
          <w:szCs w:val="24"/>
        </w:rPr>
        <w:t xml:space="preserve">/REGES), </w:t>
      </w:r>
      <w:proofErr w:type="spellStart"/>
      <w:r w:rsidRPr="00C3470C">
        <w:rPr>
          <w:sz w:val="24"/>
          <w:szCs w:val="24"/>
        </w:rPr>
        <w:t>Declaraţii</w:t>
      </w:r>
      <w:proofErr w:type="spellEnd"/>
      <w:r w:rsidRPr="00C3470C">
        <w:rPr>
          <w:sz w:val="24"/>
          <w:szCs w:val="24"/>
        </w:rPr>
        <w:t xml:space="preserve"> privind respectarea </w:t>
      </w:r>
      <w:proofErr w:type="spellStart"/>
      <w:r w:rsidRPr="00C3470C">
        <w:rPr>
          <w:sz w:val="24"/>
          <w:szCs w:val="24"/>
        </w:rPr>
        <w:t>legislaţiei</w:t>
      </w:r>
      <w:proofErr w:type="spellEnd"/>
      <w:r w:rsidRPr="00C3470C">
        <w:rPr>
          <w:sz w:val="24"/>
          <w:szCs w:val="24"/>
        </w:rPr>
        <w:t xml:space="preserve"> muncii pentru numărul maxim de ore a fi efectuate în cadrul proiectelor, precum </w:t>
      </w:r>
      <w:proofErr w:type="spellStart"/>
      <w:r w:rsidRPr="00C3470C">
        <w:rPr>
          <w:sz w:val="24"/>
          <w:szCs w:val="24"/>
        </w:rPr>
        <w:t>şi</w:t>
      </w:r>
      <w:proofErr w:type="spellEnd"/>
      <w:r w:rsidRPr="00C3470C">
        <w:rPr>
          <w:sz w:val="24"/>
          <w:szCs w:val="24"/>
        </w:rPr>
        <w:t xml:space="preserve"> prevederile </w:t>
      </w:r>
      <w:proofErr w:type="spellStart"/>
      <w:r w:rsidRPr="00C3470C">
        <w:rPr>
          <w:sz w:val="24"/>
          <w:szCs w:val="24"/>
        </w:rPr>
        <w:t>legislaţiei</w:t>
      </w:r>
      <w:proofErr w:type="spellEnd"/>
      <w:r w:rsidRPr="00C3470C">
        <w:rPr>
          <w:sz w:val="24"/>
          <w:szCs w:val="24"/>
        </w:rPr>
        <w:t xml:space="preserve"> în vigoare privind plafoanele stabilite pentru norma întreaga, pentru </w:t>
      </w:r>
      <w:proofErr w:type="spellStart"/>
      <w:r w:rsidRPr="00C3470C">
        <w:rPr>
          <w:sz w:val="24"/>
          <w:szCs w:val="24"/>
        </w:rPr>
        <w:t>toţi</w:t>
      </w:r>
      <w:proofErr w:type="spellEnd"/>
      <w:r w:rsidRPr="00C3470C">
        <w:rPr>
          <w:sz w:val="24"/>
          <w:szCs w:val="24"/>
        </w:rPr>
        <w:t xml:space="preserve"> membrii </w:t>
      </w:r>
      <w:proofErr w:type="spellStart"/>
      <w:r w:rsidRPr="00C3470C">
        <w:rPr>
          <w:sz w:val="24"/>
          <w:szCs w:val="24"/>
        </w:rPr>
        <w:t>implicaţi</w:t>
      </w:r>
      <w:proofErr w:type="spellEnd"/>
      <w:r w:rsidRPr="00C3470C">
        <w:rPr>
          <w:sz w:val="24"/>
          <w:szCs w:val="24"/>
        </w:rPr>
        <w:t xml:space="preserve"> în cadrul proiectului, anexele 1 și 2 aferente Metodologiei de verificare privind dubla contabilizare a cheltuielilor salariale solicitate la rambursare în cadrul proiectelor implementate prin Programul Operațional Competitivitate emisă de MFE-DGPEC și înregistrată sub nr. 66957/30.08.2019;;</w:t>
      </w:r>
    </w:p>
    <w:p w14:paraId="3DFD6247" w14:textId="77777777" w:rsidR="008C14C0" w:rsidRPr="00C3470C" w:rsidRDefault="008C14C0" w:rsidP="008E7762">
      <w:pPr>
        <w:widowControl w:val="0"/>
        <w:numPr>
          <w:ilvl w:val="4"/>
          <w:numId w:val="97"/>
        </w:numPr>
        <w:tabs>
          <w:tab w:val="left" w:pos="426"/>
        </w:tabs>
        <w:spacing w:after="0" w:line="240" w:lineRule="auto"/>
        <w:ind w:left="851" w:hanging="284"/>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cheltuielilor de deplasare: referat de necesitate, ordin de deplasare, decont de cheltuieli (cheltuieli de transport – BF combustibil, bilete de transport, alte taxe; diurnă; cazare; taxe de participare la </w:t>
      </w:r>
      <w:proofErr w:type="spellStart"/>
      <w:r w:rsidRPr="00C3470C">
        <w:rPr>
          <w:sz w:val="24"/>
          <w:szCs w:val="24"/>
        </w:rPr>
        <w:t>conferinţe</w:t>
      </w:r>
      <w:proofErr w:type="spellEnd"/>
      <w:r w:rsidRPr="00C3470C">
        <w:rPr>
          <w:sz w:val="24"/>
          <w:szCs w:val="24"/>
        </w:rPr>
        <w:t>);</w:t>
      </w:r>
    </w:p>
    <w:p w14:paraId="3CB02246" w14:textId="77777777" w:rsidR="008C14C0" w:rsidRPr="00C3470C" w:rsidRDefault="008C14C0" w:rsidP="008E7762">
      <w:pPr>
        <w:widowControl w:val="0"/>
        <w:numPr>
          <w:ilvl w:val="4"/>
          <w:numId w:val="97"/>
        </w:numPr>
        <w:tabs>
          <w:tab w:val="left" w:pos="426"/>
        </w:tabs>
        <w:spacing w:after="0" w:line="240" w:lineRule="auto"/>
        <w:ind w:left="851" w:hanging="284"/>
        <w:jc w:val="both"/>
        <w:rPr>
          <w:sz w:val="24"/>
          <w:szCs w:val="24"/>
        </w:rPr>
      </w:pPr>
      <w:r w:rsidRPr="00C3470C">
        <w:rPr>
          <w:sz w:val="24"/>
          <w:szCs w:val="24"/>
        </w:rPr>
        <w:t xml:space="preserve">La ultima cerere de rambursare se va anexa o </w:t>
      </w:r>
      <w:proofErr w:type="spellStart"/>
      <w:r w:rsidRPr="00C3470C">
        <w:rPr>
          <w:sz w:val="24"/>
          <w:szCs w:val="24"/>
        </w:rPr>
        <w:t>declaraţie</w:t>
      </w:r>
      <w:proofErr w:type="spellEnd"/>
      <w:r w:rsidRPr="00C3470C">
        <w:rPr>
          <w:sz w:val="24"/>
          <w:szCs w:val="24"/>
        </w:rPr>
        <w:t xml:space="preserve"> din care reiese dobânda la </w:t>
      </w:r>
      <w:proofErr w:type="spellStart"/>
      <w:r w:rsidRPr="00C3470C">
        <w:rPr>
          <w:sz w:val="24"/>
          <w:szCs w:val="24"/>
        </w:rPr>
        <w:t>prefinanţare</w:t>
      </w:r>
      <w:proofErr w:type="spellEnd"/>
      <w:r w:rsidRPr="00C3470C">
        <w:rPr>
          <w:sz w:val="24"/>
          <w:szCs w:val="24"/>
        </w:rPr>
        <w:t xml:space="preserve"> din momentul încasării sumelor </w:t>
      </w:r>
      <w:proofErr w:type="spellStart"/>
      <w:r w:rsidRPr="00C3470C">
        <w:rPr>
          <w:sz w:val="24"/>
          <w:szCs w:val="24"/>
        </w:rPr>
        <w:t>şi</w:t>
      </w:r>
      <w:proofErr w:type="spellEnd"/>
      <w:r w:rsidRPr="00C3470C">
        <w:rPr>
          <w:sz w:val="24"/>
          <w:szCs w:val="24"/>
        </w:rPr>
        <w:t xml:space="preserve"> până la momentul utilizării ei, </w:t>
      </w:r>
      <w:proofErr w:type="spellStart"/>
      <w:r w:rsidRPr="00C3470C">
        <w:rPr>
          <w:sz w:val="24"/>
          <w:szCs w:val="24"/>
        </w:rPr>
        <w:t>însoţită</w:t>
      </w:r>
      <w:proofErr w:type="spellEnd"/>
      <w:r w:rsidRPr="00C3470C">
        <w:rPr>
          <w:sz w:val="24"/>
          <w:szCs w:val="24"/>
        </w:rPr>
        <w:t xml:space="preserve"> de extrase de cont;</w:t>
      </w:r>
    </w:p>
    <w:p w14:paraId="4C1FA129" w14:textId="77777777" w:rsidR="008C14C0" w:rsidRPr="00C3470C" w:rsidRDefault="008C14C0" w:rsidP="008E7762">
      <w:pPr>
        <w:numPr>
          <w:ilvl w:val="1"/>
          <w:numId w:val="97"/>
        </w:numPr>
        <w:spacing w:after="0" w:line="240" w:lineRule="auto"/>
        <w:ind w:left="851" w:hanging="284"/>
        <w:jc w:val="both"/>
        <w:rPr>
          <w:sz w:val="24"/>
          <w:szCs w:val="24"/>
        </w:rPr>
      </w:pPr>
      <w:r w:rsidRPr="00C3470C">
        <w:rPr>
          <w:sz w:val="24"/>
          <w:szCs w:val="24"/>
        </w:rPr>
        <w:t xml:space="preserve">Dacă taxa pe valoare adăugată (TVA) este eligibilă, </w:t>
      </w:r>
      <w:proofErr w:type="spellStart"/>
      <w:r w:rsidRPr="00C3470C">
        <w:rPr>
          <w:sz w:val="24"/>
          <w:szCs w:val="24"/>
        </w:rPr>
        <w:t>declaraţie</w:t>
      </w:r>
      <w:proofErr w:type="spellEnd"/>
      <w:r w:rsidRPr="00C3470C">
        <w:rPr>
          <w:sz w:val="24"/>
          <w:szCs w:val="24"/>
        </w:rPr>
        <w:t xml:space="preserve"> pe propria răspundere privind </w:t>
      </w:r>
      <w:proofErr w:type="spellStart"/>
      <w:r w:rsidRPr="00C3470C">
        <w:rPr>
          <w:sz w:val="24"/>
          <w:szCs w:val="24"/>
        </w:rPr>
        <w:t>nedeductibilitatea</w:t>
      </w:r>
      <w:proofErr w:type="spellEnd"/>
      <w:r w:rsidRPr="00C3470C">
        <w:rPr>
          <w:sz w:val="24"/>
          <w:szCs w:val="24"/>
        </w:rPr>
        <w:t xml:space="preserve"> TVA aferentă cheltuielilor cuprinse în cererea de rambursare, certificată de organul fiscal competent din subordinea </w:t>
      </w:r>
      <w:proofErr w:type="spellStart"/>
      <w:r w:rsidRPr="00C3470C">
        <w:rPr>
          <w:sz w:val="24"/>
          <w:szCs w:val="24"/>
        </w:rPr>
        <w:t>Agenţiei</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de Administrare Fiscală.</w:t>
      </w:r>
    </w:p>
    <w:p w14:paraId="7476718A" w14:textId="77777777" w:rsidR="008C14C0" w:rsidRPr="00C3470C" w:rsidRDefault="008C14C0" w:rsidP="008C14C0">
      <w:pPr>
        <w:tabs>
          <w:tab w:val="left" w:pos="426"/>
        </w:tabs>
        <w:ind w:left="851"/>
        <w:rPr>
          <w:sz w:val="24"/>
          <w:szCs w:val="24"/>
        </w:rPr>
      </w:pPr>
    </w:p>
    <w:p w14:paraId="7EEEBE8E"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Documente care atestă respectarea regulilor de informare </w:t>
      </w:r>
      <w:proofErr w:type="spellStart"/>
      <w:r w:rsidRPr="00C3470C">
        <w:rPr>
          <w:sz w:val="24"/>
          <w:szCs w:val="24"/>
        </w:rPr>
        <w:t>şi</w:t>
      </w:r>
      <w:proofErr w:type="spellEnd"/>
      <w:r w:rsidRPr="00C3470C">
        <w:rPr>
          <w:sz w:val="24"/>
          <w:szCs w:val="24"/>
        </w:rPr>
        <w:t xml:space="preserve"> publicitate conform Manualului de identitate vizuală: fotografii după echipamentele etichetate,  </w:t>
      </w:r>
      <w:proofErr w:type="spellStart"/>
      <w:r w:rsidRPr="00C3470C">
        <w:rPr>
          <w:sz w:val="24"/>
          <w:szCs w:val="24"/>
        </w:rPr>
        <w:t>achiziţionate</w:t>
      </w:r>
      <w:proofErr w:type="spellEnd"/>
      <w:r w:rsidRPr="00C3470C">
        <w:rPr>
          <w:sz w:val="24"/>
          <w:szCs w:val="24"/>
        </w:rPr>
        <w:t xml:space="preserve"> prin proiect, </w:t>
      </w:r>
      <w:proofErr w:type="spellStart"/>
      <w:r w:rsidRPr="00C3470C">
        <w:rPr>
          <w:sz w:val="24"/>
          <w:szCs w:val="24"/>
        </w:rPr>
        <w:t>anunţuri</w:t>
      </w:r>
      <w:proofErr w:type="spellEnd"/>
      <w:r w:rsidRPr="00C3470C">
        <w:rPr>
          <w:sz w:val="24"/>
          <w:szCs w:val="24"/>
        </w:rPr>
        <w:t xml:space="preserve">, comunicate, fotografii pentru plăci sau panouri temporare/ permanente. Respectarea regulilor de identitate vizuală nu face obiectul verificării de către </w:t>
      </w:r>
      <w:proofErr w:type="spellStart"/>
      <w:r w:rsidRPr="00C3470C">
        <w:rPr>
          <w:sz w:val="24"/>
          <w:szCs w:val="24"/>
        </w:rPr>
        <w:t>ofiţerul</w:t>
      </w:r>
      <w:proofErr w:type="spellEnd"/>
      <w:r w:rsidRPr="00C3470C">
        <w:rPr>
          <w:sz w:val="24"/>
          <w:szCs w:val="24"/>
        </w:rPr>
        <w:t xml:space="preserve"> financiar.</w:t>
      </w:r>
    </w:p>
    <w:p w14:paraId="28113E81" w14:textId="77777777" w:rsidR="008C14C0" w:rsidRPr="00C3470C" w:rsidRDefault="008C14C0" w:rsidP="008E7762">
      <w:pPr>
        <w:widowControl w:val="0"/>
        <w:numPr>
          <w:ilvl w:val="3"/>
          <w:numId w:val="79"/>
        </w:numPr>
        <w:tabs>
          <w:tab w:val="clear" w:pos="3420"/>
          <w:tab w:val="num" w:pos="360"/>
        </w:tabs>
        <w:spacing w:after="0" w:line="240" w:lineRule="auto"/>
        <w:ind w:left="360" w:hanging="360"/>
        <w:jc w:val="both"/>
        <w:rPr>
          <w:sz w:val="24"/>
          <w:szCs w:val="24"/>
        </w:rPr>
      </w:pPr>
      <w:r w:rsidRPr="00C3470C">
        <w:rPr>
          <w:sz w:val="24"/>
          <w:szCs w:val="24"/>
        </w:rPr>
        <w:t xml:space="preserve">Raport de audit întocmit de un auditor independent (cu prezentarea copiei după documentul de atestare, valabil la data efectuării auditului) care certifică faptul că proiectul din punct de vedere economic </w:t>
      </w:r>
      <w:proofErr w:type="spellStart"/>
      <w:r w:rsidRPr="00C3470C">
        <w:rPr>
          <w:sz w:val="24"/>
          <w:szCs w:val="24"/>
        </w:rPr>
        <w:t>şi</w:t>
      </w:r>
      <w:proofErr w:type="spellEnd"/>
      <w:r w:rsidRPr="00C3470C">
        <w:rPr>
          <w:sz w:val="24"/>
          <w:szCs w:val="24"/>
        </w:rPr>
        <w:t xml:space="preserve"> financiar respectă </w:t>
      </w:r>
      <w:proofErr w:type="spellStart"/>
      <w:r w:rsidRPr="00C3470C">
        <w:rPr>
          <w:sz w:val="24"/>
          <w:szCs w:val="24"/>
        </w:rPr>
        <w:t>obligaţiile</w:t>
      </w:r>
      <w:proofErr w:type="spellEnd"/>
      <w:r w:rsidRPr="00C3470C">
        <w:rPr>
          <w:sz w:val="24"/>
          <w:szCs w:val="24"/>
        </w:rPr>
        <w:t xml:space="preserve"> asumate prin contractul de </w:t>
      </w:r>
      <w:proofErr w:type="spellStart"/>
      <w:r w:rsidRPr="00C3470C">
        <w:rPr>
          <w:sz w:val="24"/>
          <w:szCs w:val="24"/>
        </w:rPr>
        <w:t>finanţare</w:t>
      </w:r>
      <w:proofErr w:type="spellEnd"/>
      <w:r w:rsidRPr="00C3470C">
        <w:rPr>
          <w:sz w:val="24"/>
          <w:szCs w:val="24"/>
        </w:rPr>
        <w:t xml:space="preserve"> – obligatoriu la cererea de rambursare finală.</w:t>
      </w:r>
    </w:p>
    <w:p w14:paraId="3897AA83" w14:textId="77777777" w:rsidR="008C14C0" w:rsidRPr="00C3470C" w:rsidRDefault="008C14C0" w:rsidP="008E7762">
      <w:pPr>
        <w:widowControl w:val="0"/>
        <w:numPr>
          <w:ilvl w:val="3"/>
          <w:numId w:val="79"/>
        </w:numPr>
        <w:tabs>
          <w:tab w:val="clear" w:pos="3420"/>
          <w:tab w:val="num" w:pos="426"/>
        </w:tabs>
        <w:spacing w:after="0" w:line="240" w:lineRule="auto"/>
        <w:ind w:left="360" w:hanging="360"/>
        <w:jc w:val="both"/>
        <w:rPr>
          <w:sz w:val="24"/>
          <w:szCs w:val="24"/>
        </w:rPr>
      </w:pPr>
      <w:r w:rsidRPr="00C3470C">
        <w:rPr>
          <w:sz w:val="24"/>
          <w:szCs w:val="24"/>
        </w:rPr>
        <w:t xml:space="preserve">Doar pentru proiectele care au prevăzut în contractele de </w:t>
      </w:r>
      <w:proofErr w:type="spellStart"/>
      <w:r w:rsidRPr="00C3470C">
        <w:rPr>
          <w:sz w:val="24"/>
          <w:szCs w:val="24"/>
        </w:rPr>
        <w:t>finanţare</w:t>
      </w:r>
      <w:proofErr w:type="spellEnd"/>
      <w:r w:rsidRPr="00C3470C">
        <w:rPr>
          <w:sz w:val="24"/>
          <w:szCs w:val="24"/>
        </w:rPr>
        <w:t xml:space="preserve">, raport de audit tehnic realizat de un auditor independent (cu prezentarea copiei după documentul de atestare, valabil la data efectuării auditului, care certifică faptul că proiectul este implementat în </w:t>
      </w:r>
      <w:proofErr w:type="spellStart"/>
      <w:r w:rsidRPr="00C3470C">
        <w:rPr>
          <w:sz w:val="24"/>
          <w:szCs w:val="24"/>
        </w:rPr>
        <w:t>locaţia</w:t>
      </w:r>
      <w:proofErr w:type="spellEnd"/>
      <w:r w:rsidRPr="00C3470C">
        <w:rPr>
          <w:sz w:val="24"/>
          <w:szCs w:val="24"/>
        </w:rPr>
        <w:t xml:space="preserve"> </w:t>
      </w:r>
      <w:proofErr w:type="spellStart"/>
      <w:r w:rsidRPr="00C3470C">
        <w:rPr>
          <w:sz w:val="24"/>
          <w:szCs w:val="24"/>
        </w:rPr>
        <w:t>menţionată</w:t>
      </w:r>
      <w:proofErr w:type="spellEnd"/>
      <w:r w:rsidRPr="00C3470C">
        <w:rPr>
          <w:sz w:val="24"/>
          <w:szCs w:val="24"/>
        </w:rPr>
        <w:t xml:space="preserve"> în contract, că este în stare de </w:t>
      </w:r>
      <w:proofErr w:type="spellStart"/>
      <w:r w:rsidRPr="00C3470C">
        <w:rPr>
          <w:sz w:val="24"/>
          <w:szCs w:val="24"/>
        </w:rPr>
        <w:t>funcţionare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că din punct de vedere tehnic </w:t>
      </w:r>
      <w:proofErr w:type="spellStart"/>
      <w:r w:rsidRPr="00C3470C">
        <w:rPr>
          <w:sz w:val="24"/>
          <w:szCs w:val="24"/>
        </w:rPr>
        <w:t>şi</w:t>
      </w:r>
      <w:proofErr w:type="spellEnd"/>
      <w:r w:rsidRPr="00C3470C">
        <w:rPr>
          <w:sz w:val="24"/>
          <w:szCs w:val="24"/>
        </w:rPr>
        <w:t xml:space="preserve"> de securitate respectă </w:t>
      </w:r>
      <w:proofErr w:type="spellStart"/>
      <w:r w:rsidRPr="00C3470C">
        <w:rPr>
          <w:sz w:val="24"/>
          <w:szCs w:val="24"/>
        </w:rPr>
        <w:t>obligaţiile</w:t>
      </w:r>
      <w:proofErr w:type="spellEnd"/>
      <w:r w:rsidRPr="00C3470C">
        <w:rPr>
          <w:sz w:val="24"/>
          <w:szCs w:val="24"/>
        </w:rPr>
        <w:t xml:space="preserve"> asumate prin contractul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Ofiţerul</w:t>
      </w:r>
      <w:proofErr w:type="spellEnd"/>
      <w:r w:rsidRPr="00C3470C">
        <w:rPr>
          <w:sz w:val="24"/>
          <w:szCs w:val="24"/>
        </w:rPr>
        <w:t xml:space="preserve"> financiar verifică doar </w:t>
      </w:r>
      <w:proofErr w:type="spellStart"/>
      <w:r w:rsidRPr="00C3470C">
        <w:rPr>
          <w:sz w:val="24"/>
          <w:szCs w:val="24"/>
        </w:rPr>
        <w:t>existenţa</w:t>
      </w:r>
      <w:proofErr w:type="spellEnd"/>
      <w:r w:rsidRPr="00C3470C">
        <w:rPr>
          <w:sz w:val="24"/>
          <w:szCs w:val="24"/>
        </w:rPr>
        <w:t xml:space="preserve"> acestui raport.</w:t>
      </w:r>
    </w:p>
    <w:p w14:paraId="2D7540A7" w14:textId="77777777" w:rsidR="008C14C0" w:rsidRPr="00C3470C" w:rsidRDefault="008C14C0" w:rsidP="008E7762">
      <w:pPr>
        <w:widowControl w:val="0"/>
        <w:numPr>
          <w:ilvl w:val="3"/>
          <w:numId w:val="79"/>
        </w:numPr>
        <w:tabs>
          <w:tab w:val="clear" w:pos="3420"/>
          <w:tab w:val="num" w:pos="426"/>
        </w:tabs>
        <w:spacing w:after="0" w:line="240" w:lineRule="auto"/>
        <w:ind w:left="360" w:hanging="360"/>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rambursare sunt conforme cu originalul.</w:t>
      </w:r>
    </w:p>
    <w:p w14:paraId="063E1113" w14:textId="77777777" w:rsidR="008C14C0" w:rsidRPr="00C3470C" w:rsidRDefault="008C14C0" w:rsidP="008E7762">
      <w:pPr>
        <w:widowControl w:val="0"/>
        <w:numPr>
          <w:ilvl w:val="3"/>
          <w:numId w:val="79"/>
        </w:numPr>
        <w:tabs>
          <w:tab w:val="left" w:pos="426"/>
        </w:tabs>
        <w:spacing w:after="0" w:line="240" w:lineRule="auto"/>
        <w:ind w:left="360" w:hanging="360"/>
        <w:jc w:val="both"/>
        <w:rPr>
          <w:sz w:val="24"/>
          <w:szCs w:val="24"/>
        </w:rPr>
      </w:pPr>
      <w:r w:rsidRPr="00C3470C">
        <w:rPr>
          <w:sz w:val="24"/>
          <w:szCs w:val="24"/>
        </w:rPr>
        <w:t xml:space="preserve">Orice alt document suport pentru justificarea cheltuielilor solicitate la rambursare: notificări, note, decizii, </w:t>
      </w:r>
      <w:proofErr w:type="spellStart"/>
      <w:r w:rsidRPr="00C3470C">
        <w:rPr>
          <w:sz w:val="24"/>
          <w:szCs w:val="24"/>
        </w:rPr>
        <w:t>declaraţii</w:t>
      </w:r>
      <w:proofErr w:type="spellEnd"/>
      <w:r w:rsidRPr="00C3470C">
        <w:rPr>
          <w:sz w:val="24"/>
          <w:szCs w:val="24"/>
        </w:rPr>
        <w:t>, adrese.</w:t>
      </w:r>
    </w:p>
    <w:p w14:paraId="1621C78B" w14:textId="77777777" w:rsidR="008C14C0" w:rsidRPr="00C3470C" w:rsidRDefault="008C14C0" w:rsidP="008C14C0">
      <w:pPr>
        <w:tabs>
          <w:tab w:val="left" w:pos="426"/>
        </w:tabs>
        <w:rPr>
          <w:sz w:val="24"/>
          <w:szCs w:val="24"/>
        </w:rPr>
      </w:pPr>
    </w:p>
    <w:p w14:paraId="28F0D778" w14:textId="77777777" w:rsidR="008C14C0" w:rsidRPr="00C3470C" w:rsidRDefault="008C14C0" w:rsidP="008C14C0">
      <w:pPr>
        <w:rPr>
          <w:b/>
          <w:i/>
          <w:sz w:val="24"/>
          <w:szCs w:val="24"/>
        </w:rPr>
      </w:pPr>
      <w:r w:rsidRPr="00C3470C">
        <w:rPr>
          <w:b/>
          <w:i/>
          <w:sz w:val="24"/>
          <w:szCs w:val="24"/>
        </w:rPr>
        <w:t xml:space="preserve">(b) </w:t>
      </w:r>
      <w:r w:rsidRPr="00C3470C">
        <w:rPr>
          <w:b/>
          <w:i/>
          <w:sz w:val="24"/>
          <w:szCs w:val="24"/>
          <w:u w:val="single"/>
        </w:rPr>
        <w:t xml:space="preserve">ÎN CAZUL APLICĂRII MECANISMULUI DE PLATĂ, </w:t>
      </w:r>
      <w:r w:rsidRPr="00C3470C">
        <w:rPr>
          <w:b/>
          <w:i/>
          <w:sz w:val="24"/>
          <w:szCs w:val="24"/>
        </w:rPr>
        <w:t xml:space="preserve">cererea de plată va fi </w:t>
      </w:r>
      <w:proofErr w:type="spellStart"/>
      <w:r w:rsidRPr="00C3470C">
        <w:rPr>
          <w:b/>
          <w:i/>
          <w:sz w:val="24"/>
          <w:szCs w:val="24"/>
        </w:rPr>
        <w:t>însoţită</w:t>
      </w:r>
      <w:proofErr w:type="spellEnd"/>
      <w:r w:rsidRPr="00C3470C">
        <w:rPr>
          <w:b/>
          <w:i/>
          <w:sz w:val="24"/>
          <w:szCs w:val="24"/>
        </w:rPr>
        <w:t xml:space="preserve"> de următoarele documente:</w:t>
      </w:r>
    </w:p>
    <w:p w14:paraId="3A86E45F"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 xml:space="preserve">OPIS </w:t>
      </w:r>
    </w:p>
    <w:p w14:paraId="63F3D8D1"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Formularul Cererii de plată;</w:t>
      </w:r>
    </w:p>
    <w:p w14:paraId="1CD1AEA2"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proofErr w:type="spellStart"/>
      <w:r w:rsidRPr="00C3470C">
        <w:rPr>
          <w:sz w:val="24"/>
          <w:szCs w:val="24"/>
        </w:rPr>
        <w:lastRenderedPageBreak/>
        <w:t>Declaraţie</w:t>
      </w:r>
      <w:proofErr w:type="spellEnd"/>
      <w:r w:rsidRPr="00C3470C">
        <w:rPr>
          <w:sz w:val="24"/>
          <w:szCs w:val="24"/>
        </w:rPr>
        <w:t xml:space="preserve"> pe propria răspundere a reprezentantului legal prin care confirmă că în cererea de plată sunt incluse doar cheltuieli neplătite furnizorilor;</w:t>
      </w:r>
    </w:p>
    <w:p w14:paraId="33253520"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plată sunt conforme cu originalul.</w:t>
      </w:r>
    </w:p>
    <w:p w14:paraId="3573CFE9" w14:textId="77777777" w:rsidR="008C14C0" w:rsidRPr="00C3470C" w:rsidRDefault="008C14C0" w:rsidP="008E7762">
      <w:pPr>
        <w:widowControl w:val="0"/>
        <w:numPr>
          <w:ilvl w:val="0"/>
          <w:numId w:val="80"/>
        </w:numPr>
        <w:tabs>
          <w:tab w:val="num" w:pos="644"/>
        </w:tabs>
        <w:autoSpaceDE w:val="0"/>
        <w:autoSpaceDN w:val="0"/>
        <w:adjustRightInd w:val="0"/>
        <w:spacing w:after="0" w:line="240" w:lineRule="auto"/>
        <w:ind w:left="426" w:hanging="426"/>
        <w:jc w:val="both"/>
        <w:rPr>
          <w:sz w:val="24"/>
          <w:szCs w:val="24"/>
        </w:rPr>
      </w:pPr>
      <w:r w:rsidRPr="00C3470C">
        <w:rPr>
          <w:sz w:val="24"/>
          <w:szCs w:val="24"/>
        </w:rPr>
        <w:t xml:space="preserve">Documente financiar – contabile în copie, ordonate pe categoria respectivă de cheltuieli: </w:t>
      </w:r>
    </w:p>
    <w:p w14:paraId="36FBFBD5" w14:textId="77777777" w:rsidR="008C14C0" w:rsidRPr="00C3470C" w:rsidRDefault="008C14C0" w:rsidP="008E7762">
      <w:pPr>
        <w:widowControl w:val="0"/>
        <w:numPr>
          <w:ilvl w:val="1"/>
          <w:numId w:val="113"/>
        </w:numPr>
        <w:autoSpaceDE w:val="0"/>
        <w:autoSpaceDN w:val="0"/>
        <w:adjustRightInd w:val="0"/>
        <w:spacing w:after="0" w:line="240" w:lineRule="auto"/>
        <w:ind w:left="851" w:hanging="284"/>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w:t>
      </w:r>
      <w:proofErr w:type="spellStart"/>
      <w:r w:rsidRPr="00C3470C">
        <w:rPr>
          <w:sz w:val="24"/>
          <w:szCs w:val="24"/>
        </w:rPr>
        <w:t>achiziţie</w:t>
      </w:r>
      <w:proofErr w:type="spellEnd"/>
      <w:r w:rsidRPr="00C3470C">
        <w:rPr>
          <w:sz w:val="24"/>
          <w:szCs w:val="24"/>
        </w:rPr>
        <w:t xml:space="preserve"> publică/acordul-cadru </w:t>
      </w:r>
      <w:proofErr w:type="spellStart"/>
      <w:r w:rsidRPr="00C3470C">
        <w:rPr>
          <w:sz w:val="24"/>
          <w:szCs w:val="24"/>
        </w:rPr>
        <w:t>şi</w:t>
      </w:r>
      <w:proofErr w:type="spellEnd"/>
      <w:r w:rsidRPr="00C3470C">
        <w:rPr>
          <w:sz w:val="24"/>
          <w:szCs w:val="24"/>
        </w:rPr>
        <w:t xml:space="preserve">, după caz, acte adiționale, împreună cu dosarul de </w:t>
      </w:r>
      <w:proofErr w:type="spellStart"/>
      <w:r w:rsidRPr="00C3470C">
        <w:rPr>
          <w:color w:val="000000" w:themeColor="text1"/>
          <w:sz w:val="24"/>
          <w:szCs w:val="24"/>
        </w:rPr>
        <w:t>achiziţie</w:t>
      </w:r>
      <w:proofErr w:type="spellEnd"/>
      <w:r w:rsidRPr="00C3470C">
        <w:rPr>
          <w:color w:val="000000" w:themeColor="text1"/>
          <w:sz w:val="24"/>
          <w:szCs w:val="24"/>
        </w:rPr>
        <w:t xml:space="preserve"> întocmit </w:t>
      </w:r>
      <w:r w:rsidRPr="00C3470C">
        <w:rPr>
          <w:sz w:val="24"/>
          <w:szCs w:val="24"/>
        </w:rPr>
        <w:t>conform prevederilor legale în vigoare;</w:t>
      </w:r>
    </w:p>
    <w:p w14:paraId="7BF8DA37"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 xml:space="preserve">Facturi (facturile de avans sunt </w:t>
      </w:r>
      <w:proofErr w:type="spellStart"/>
      <w:r w:rsidRPr="00C3470C">
        <w:rPr>
          <w:sz w:val="24"/>
          <w:szCs w:val="24"/>
        </w:rPr>
        <w:t>însoţite</w:t>
      </w:r>
      <w:proofErr w:type="spellEnd"/>
      <w:r w:rsidRPr="00C3470C">
        <w:rPr>
          <w:sz w:val="24"/>
          <w:szCs w:val="24"/>
        </w:rPr>
        <w:t xml:space="preserve"> de instrumente de garantare – scrisoare de </w:t>
      </w:r>
      <w:proofErr w:type="spellStart"/>
      <w:r w:rsidRPr="00C3470C">
        <w:rPr>
          <w:sz w:val="24"/>
          <w:szCs w:val="24"/>
        </w:rPr>
        <w:t>garanţie</w:t>
      </w:r>
      <w:proofErr w:type="spellEnd"/>
      <w:r w:rsidRPr="00C3470C">
        <w:rPr>
          <w:sz w:val="24"/>
          <w:szCs w:val="24"/>
        </w:rPr>
        <w:t xml:space="preserve"> bancară, </w:t>
      </w:r>
      <w:proofErr w:type="spellStart"/>
      <w:r w:rsidRPr="00C3470C">
        <w:rPr>
          <w:sz w:val="24"/>
          <w:szCs w:val="24"/>
        </w:rPr>
        <w:t>poliţa</w:t>
      </w:r>
      <w:proofErr w:type="spellEnd"/>
      <w:r w:rsidRPr="00C3470C">
        <w:rPr>
          <w:sz w:val="24"/>
          <w:szCs w:val="24"/>
        </w:rPr>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C3470C">
        <w:rPr>
          <w:b/>
          <w:sz w:val="24"/>
          <w:szCs w:val="24"/>
        </w:rPr>
        <w:t xml:space="preserve">„Finanțat în cadrul POC, Axa prioritara ...., Prioritatea de investiții nr. ......, codul </w:t>
      </w:r>
      <w:proofErr w:type="spellStart"/>
      <w:r w:rsidRPr="00C3470C">
        <w:rPr>
          <w:b/>
          <w:sz w:val="24"/>
          <w:szCs w:val="24"/>
        </w:rPr>
        <w:t>MySMIS</w:t>
      </w:r>
      <w:proofErr w:type="spellEnd"/>
      <w:r w:rsidRPr="00C3470C">
        <w:rPr>
          <w:b/>
          <w:sz w:val="24"/>
          <w:szCs w:val="24"/>
        </w:rPr>
        <w:t>.... și numărul contractului de finanțare...”</w:t>
      </w:r>
      <w:r w:rsidRPr="00C3470C">
        <w:rPr>
          <w:sz w:val="24"/>
          <w:szCs w:val="24"/>
        </w:rPr>
        <w:t xml:space="preserve">. </w:t>
      </w:r>
      <w:r w:rsidRPr="00C3470C">
        <w:rPr>
          <w:b/>
          <w:sz w:val="24"/>
          <w:szCs w:val="24"/>
        </w:rPr>
        <w:t>Se va menționa pe factură și sintagma “</w:t>
      </w:r>
      <w:r w:rsidRPr="00C3470C">
        <w:rPr>
          <w:b/>
          <w:i/>
          <w:sz w:val="24"/>
          <w:szCs w:val="24"/>
        </w:rPr>
        <w:t>Factura a fost inclusă în cererea de plată nr. ...........</w:t>
      </w:r>
      <w:r w:rsidRPr="00C3470C">
        <w:rPr>
          <w:b/>
          <w:sz w:val="24"/>
          <w:szCs w:val="24"/>
        </w:rPr>
        <w:t>”</w:t>
      </w:r>
      <w:r w:rsidRPr="00C3470C">
        <w:rPr>
          <w:sz w:val="24"/>
          <w:szCs w:val="24"/>
        </w:rPr>
        <w:t>. Denumirea produsului/serviciului/lucrării trebuie să fie corelată cu cea specificată în bugetul aprobat al proiectului;</w:t>
      </w:r>
    </w:p>
    <w:p w14:paraId="14D866E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Stat de salarii (întocmit pentru proiect)</w:t>
      </w:r>
    </w:p>
    <w:p w14:paraId="4CF01CDB"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Copie după documentul ce atestă deschiderea contului special la Trezoreria Statului;</w:t>
      </w:r>
    </w:p>
    <w:p w14:paraId="328FEA3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Ordine de plată/</w:t>
      </w:r>
      <w:proofErr w:type="spellStart"/>
      <w:r w:rsidRPr="00C3470C">
        <w:rPr>
          <w:sz w:val="24"/>
          <w:szCs w:val="24"/>
        </w:rPr>
        <w:t>Dispoziţii</w:t>
      </w:r>
      <w:proofErr w:type="spellEnd"/>
      <w:r w:rsidRPr="00C3470C">
        <w:rPr>
          <w:sz w:val="24"/>
          <w:szCs w:val="24"/>
        </w:rPr>
        <w:t xml:space="preserve"> de plată externă/chitanța, aferente </w:t>
      </w:r>
      <w:proofErr w:type="spellStart"/>
      <w:r w:rsidRPr="00C3470C">
        <w:rPr>
          <w:sz w:val="24"/>
          <w:szCs w:val="24"/>
        </w:rPr>
        <w:t>contribuţiei</w:t>
      </w:r>
      <w:proofErr w:type="spellEnd"/>
      <w:r w:rsidRPr="00C3470C">
        <w:rPr>
          <w:sz w:val="24"/>
          <w:szCs w:val="24"/>
        </w:rPr>
        <w:t xml:space="preserve"> proprii inclusiv TVA;</w:t>
      </w:r>
    </w:p>
    <w:p w14:paraId="5618B544" w14:textId="77777777" w:rsidR="008C14C0" w:rsidRPr="00C3470C" w:rsidRDefault="008C14C0" w:rsidP="008E7762">
      <w:pPr>
        <w:widowControl w:val="0"/>
        <w:numPr>
          <w:ilvl w:val="1"/>
          <w:numId w:val="98"/>
        </w:numPr>
        <w:tabs>
          <w:tab w:val="clear" w:pos="1440"/>
          <w:tab w:val="left" w:pos="426"/>
          <w:tab w:val="left" w:pos="567"/>
          <w:tab w:val="num" w:pos="851"/>
        </w:tabs>
        <w:autoSpaceDE w:val="0"/>
        <w:autoSpaceDN w:val="0"/>
        <w:adjustRightInd w:val="0"/>
        <w:spacing w:after="0" w:line="240" w:lineRule="auto"/>
        <w:ind w:left="851" w:hanging="284"/>
        <w:jc w:val="both"/>
        <w:rPr>
          <w:sz w:val="24"/>
          <w:szCs w:val="24"/>
        </w:rPr>
      </w:pPr>
      <w:r w:rsidRPr="00C3470C">
        <w:rPr>
          <w:sz w:val="24"/>
          <w:szCs w:val="24"/>
        </w:rPr>
        <w:t xml:space="preserve">Extrase de cont/registru de casă aferente </w:t>
      </w:r>
      <w:proofErr w:type="spellStart"/>
      <w:r w:rsidRPr="00C3470C">
        <w:rPr>
          <w:sz w:val="24"/>
          <w:szCs w:val="24"/>
        </w:rPr>
        <w:t>contribuţiei</w:t>
      </w:r>
      <w:proofErr w:type="spellEnd"/>
      <w:r w:rsidRPr="00C3470C">
        <w:rPr>
          <w:sz w:val="24"/>
          <w:szCs w:val="24"/>
        </w:rPr>
        <w:t xml:space="preserve"> proprii inclusiv TVA,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0CEECC85"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r w:rsidRPr="00C3470C">
        <w:rPr>
          <w:sz w:val="24"/>
          <w:szCs w:val="24"/>
        </w:rPr>
        <w:t xml:space="preserve">Fișe de cont și note contabile aferente, </w:t>
      </w:r>
      <w:proofErr w:type="spellStart"/>
      <w:r w:rsidRPr="00C3470C">
        <w:rPr>
          <w:sz w:val="24"/>
          <w:szCs w:val="24"/>
        </w:rPr>
        <w:t>fişa</w:t>
      </w:r>
      <w:proofErr w:type="spellEnd"/>
      <w:r w:rsidRPr="00C3470C">
        <w:rPr>
          <w:sz w:val="24"/>
          <w:szCs w:val="24"/>
        </w:rPr>
        <w:t xml:space="preserve"> mijlocului fix, după caz;</w:t>
      </w:r>
    </w:p>
    <w:p w14:paraId="4028C37D" w14:textId="77777777" w:rsidR="008C14C0" w:rsidRPr="00C3470C" w:rsidRDefault="008C14C0" w:rsidP="008E7762">
      <w:pPr>
        <w:widowControl w:val="0"/>
        <w:numPr>
          <w:ilvl w:val="1"/>
          <w:numId w:val="98"/>
        </w:numPr>
        <w:tabs>
          <w:tab w:val="clear" w:pos="1440"/>
          <w:tab w:val="num" w:pos="851"/>
        </w:tabs>
        <w:autoSpaceDE w:val="0"/>
        <w:autoSpaceDN w:val="0"/>
        <w:adjustRightInd w:val="0"/>
        <w:spacing w:after="0" w:line="240" w:lineRule="auto"/>
        <w:ind w:left="851" w:hanging="284"/>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76E05C96" w14:textId="77777777" w:rsidR="008C14C0" w:rsidRPr="00C3470C" w:rsidRDefault="008C14C0" w:rsidP="008E7762">
      <w:pPr>
        <w:widowControl w:val="0"/>
        <w:numPr>
          <w:ilvl w:val="4"/>
          <w:numId w:val="99"/>
        </w:numPr>
        <w:tabs>
          <w:tab w:val="clear" w:pos="3600"/>
          <w:tab w:val="left" w:pos="900"/>
          <w:tab w:val="num" w:pos="3261"/>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lucrări</w:t>
      </w:r>
      <w:r w:rsidRPr="00C3470C">
        <w:rPr>
          <w:sz w:val="24"/>
          <w:szCs w:val="24"/>
        </w:rPr>
        <w:t xml:space="preserve">: </w:t>
      </w:r>
      <w:proofErr w:type="spellStart"/>
      <w:r w:rsidRPr="00C3470C">
        <w:rPr>
          <w:sz w:val="24"/>
          <w:szCs w:val="24"/>
        </w:rPr>
        <w:t>autorizaţia</w:t>
      </w:r>
      <w:proofErr w:type="spellEnd"/>
      <w:r w:rsidRPr="00C3470C">
        <w:rPr>
          <w:sz w:val="24"/>
          <w:szCs w:val="24"/>
        </w:rPr>
        <w:t xml:space="preserve"> de construire,  </w:t>
      </w:r>
      <w:proofErr w:type="spellStart"/>
      <w:r w:rsidRPr="00C3470C">
        <w:rPr>
          <w:sz w:val="24"/>
          <w:szCs w:val="24"/>
        </w:rPr>
        <w:t>autorizaţia</w:t>
      </w:r>
      <w:proofErr w:type="spellEnd"/>
      <w:r w:rsidRPr="00C3470C">
        <w:rPr>
          <w:sz w:val="24"/>
          <w:szCs w:val="24"/>
        </w:rPr>
        <w:t xml:space="preserve"> dirigintelui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procesul verbal de predare-primire a amplasamentului </w:t>
      </w:r>
      <w:proofErr w:type="spellStart"/>
      <w:r w:rsidRPr="00C3470C">
        <w:rPr>
          <w:sz w:val="24"/>
          <w:szCs w:val="24"/>
        </w:rPr>
        <w:t>şi</w:t>
      </w:r>
      <w:proofErr w:type="spellEnd"/>
      <w:r w:rsidRPr="00C3470C">
        <w:rPr>
          <w:sz w:val="24"/>
          <w:szCs w:val="24"/>
        </w:rPr>
        <w:t xml:space="preserve"> a bornelor de repere, Programul de urmărire </w:t>
      </w:r>
      <w:proofErr w:type="spellStart"/>
      <w:r w:rsidRPr="00C3470C">
        <w:rPr>
          <w:sz w:val="24"/>
          <w:szCs w:val="24"/>
        </w:rPr>
        <w:t>şi</w:t>
      </w:r>
      <w:proofErr w:type="spellEnd"/>
      <w:r w:rsidRPr="00C3470C">
        <w:rPr>
          <w:sz w:val="24"/>
          <w:szCs w:val="24"/>
        </w:rPr>
        <w:t xml:space="preserve"> control al </w:t>
      </w:r>
      <w:proofErr w:type="spellStart"/>
      <w:r w:rsidRPr="00C3470C">
        <w:rPr>
          <w:sz w:val="24"/>
          <w:szCs w:val="24"/>
        </w:rPr>
        <w:t>calităţii</w:t>
      </w:r>
      <w:proofErr w:type="spellEnd"/>
      <w:r w:rsidRPr="00C3470C">
        <w:rPr>
          <w:sz w:val="24"/>
          <w:szCs w:val="24"/>
        </w:rPr>
        <w:t xml:space="preserve"> lucrărilor, procesele verbale pe faze determinante, procesele verbale de </w:t>
      </w:r>
      <w:proofErr w:type="spellStart"/>
      <w:r w:rsidRPr="00C3470C">
        <w:rPr>
          <w:sz w:val="24"/>
          <w:szCs w:val="24"/>
        </w:rPr>
        <w:t>recepţie</w:t>
      </w:r>
      <w:proofErr w:type="spellEnd"/>
      <w:r w:rsidRPr="00C3470C">
        <w:rPr>
          <w:sz w:val="24"/>
          <w:szCs w:val="24"/>
        </w:rPr>
        <w:t xml:space="preserve"> la terminarea lucrărilor, </w:t>
      </w:r>
      <w:proofErr w:type="spellStart"/>
      <w:r w:rsidRPr="00C3470C">
        <w:rPr>
          <w:sz w:val="24"/>
          <w:szCs w:val="24"/>
        </w:rPr>
        <w:t>situaţii</w:t>
      </w:r>
      <w:proofErr w:type="spellEnd"/>
      <w:r w:rsidRPr="00C3470C">
        <w:rPr>
          <w:sz w:val="24"/>
          <w:szCs w:val="24"/>
        </w:rPr>
        <w:t xml:space="preserve"> de lucrări semnate de către antreprenor, diriginte de </w:t>
      </w:r>
      <w:proofErr w:type="spellStart"/>
      <w:r w:rsidRPr="00C3470C">
        <w:rPr>
          <w:sz w:val="24"/>
          <w:szCs w:val="24"/>
        </w:rPr>
        <w:t>şantier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beneficiar;</w:t>
      </w:r>
    </w:p>
    <w:p w14:paraId="184CDFF4"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furnizare: </w:t>
      </w:r>
      <w:proofErr w:type="spellStart"/>
      <w:r w:rsidRPr="00C3470C">
        <w:rPr>
          <w:sz w:val="24"/>
          <w:szCs w:val="24"/>
        </w:rPr>
        <w:t>declaraţii</w:t>
      </w:r>
      <w:proofErr w:type="spellEnd"/>
      <w:r w:rsidRPr="00C3470C">
        <w:rPr>
          <w:sz w:val="24"/>
          <w:szCs w:val="24"/>
        </w:rPr>
        <w:t xml:space="preserve"> vamale (pentru bunurile din import, alte </w:t>
      </w:r>
      <w:proofErr w:type="spellStart"/>
      <w:r w:rsidRPr="00C3470C">
        <w:rPr>
          <w:sz w:val="24"/>
          <w:szCs w:val="24"/>
        </w:rPr>
        <w:t>ţări</w:t>
      </w:r>
      <w:proofErr w:type="spellEnd"/>
      <w:r w:rsidRPr="00C3470C">
        <w:rPr>
          <w:sz w:val="24"/>
          <w:szCs w:val="24"/>
        </w:rPr>
        <w:t xml:space="preserve"> decât UE), CMR, </w:t>
      </w:r>
      <w:proofErr w:type="spellStart"/>
      <w:r w:rsidRPr="00C3470C">
        <w:rPr>
          <w:sz w:val="24"/>
          <w:szCs w:val="24"/>
        </w:rPr>
        <w:t>garanţia</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(dacă este prevăzută în contractul de furnizare), Procese verbale de predare – primire (cu </w:t>
      </w:r>
      <w:proofErr w:type="spellStart"/>
      <w:r w:rsidRPr="00C3470C">
        <w:rPr>
          <w:sz w:val="24"/>
          <w:szCs w:val="24"/>
        </w:rPr>
        <w:t>excepţia</w:t>
      </w:r>
      <w:proofErr w:type="spellEnd"/>
      <w:r w:rsidRPr="00C3470C">
        <w:rPr>
          <w:sz w:val="24"/>
          <w:szCs w:val="24"/>
        </w:rPr>
        <w:t xml:space="preserve"> facturilor de avans) </w:t>
      </w:r>
      <w:proofErr w:type="spellStart"/>
      <w:r w:rsidRPr="00C3470C">
        <w:rPr>
          <w:sz w:val="24"/>
          <w:szCs w:val="24"/>
        </w:rPr>
        <w:t>şi</w:t>
      </w:r>
      <w:proofErr w:type="spellEnd"/>
      <w:r w:rsidRPr="00C3470C">
        <w:rPr>
          <w:sz w:val="24"/>
          <w:szCs w:val="24"/>
        </w:rPr>
        <w:t xml:space="preserve"> Procese verbale de punere în </w:t>
      </w:r>
      <w:proofErr w:type="spellStart"/>
      <w:r w:rsidRPr="00C3470C">
        <w:rPr>
          <w:sz w:val="24"/>
          <w:szCs w:val="24"/>
        </w:rPr>
        <w:t>funcţiune</w:t>
      </w:r>
      <w:proofErr w:type="spellEnd"/>
      <w:r w:rsidRPr="00C3470C">
        <w:rPr>
          <w:sz w:val="24"/>
          <w:szCs w:val="24"/>
        </w:rPr>
        <w:t xml:space="preserve"> (se acceptă depunerea acestuia la cererea de rambursare finală în cazuri temeinic justificate), certificate de </w:t>
      </w:r>
      <w:proofErr w:type="spellStart"/>
      <w:r w:rsidRPr="00C3470C">
        <w:rPr>
          <w:sz w:val="24"/>
          <w:szCs w:val="24"/>
        </w:rPr>
        <w:t>garanţie</w:t>
      </w:r>
      <w:proofErr w:type="spellEnd"/>
      <w:r w:rsidRPr="00C3470C">
        <w:rPr>
          <w:sz w:val="24"/>
          <w:szCs w:val="24"/>
        </w:rPr>
        <w:t xml:space="preserve">, </w:t>
      </w:r>
      <w:proofErr w:type="spellStart"/>
      <w:r w:rsidRPr="00C3470C">
        <w:rPr>
          <w:sz w:val="24"/>
          <w:szCs w:val="24"/>
        </w:rPr>
        <w:t>declaraţie</w:t>
      </w:r>
      <w:proofErr w:type="spellEnd"/>
      <w:r w:rsidRPr="00C3470C">
        <w:rPr>
          <w:sz w:val="24"/>
          <w:szCs w:val="24"/>
        </w:rPr>
        <w:t xml:space="preserve"> de conformitate; Procesele verbale vor fi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toate </w:t>
      </w:r>
      <w:proofErr w:type="spellStart"/>
      <w:r w:rsidRPr="00C3470C">
        <w:rPr>
          <w:sz w:val="24"/>
          <w:szCs w:val="24"/>
        </w:rPr>
        <w:t>părţile</w:t>
      </w:r>
      <w:proofErr w:type="spellEnd"/>
      <w:r w:rsidRPr="00C3470C">
        <w:rPr>
          <w:sz w:val="24"/>
          <w:szCs w:val="24"/>
        </w:rPr>
        <w:t xml:space="preserve"> implicate, după caz;</w:t>
      </w:r>
    </w:p>
    <w:p w14:paraId="5838580D"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contractelor de servicii: procesele verbale/rapoartele de prestare a serviciilor; rapoartele de activitate/de audit; În cazul în care contractul de servicii presupune efectuarea de cursuri: </w:t>
      </w:r>
      <w:proofErr w:type="spellStart"/>
      <w:r w:rsidRPr="00C3470C">
        <w:rPr>
          <w:sz w:val="24"/>
          <w:szCs w:val="24"/>
        </w:rPr>
        <w:t>fişe</w:t>
      </w:r>
      <w:proofErr w:type="spellEnd"/>
      <w:r w:rsidRPr="00C3470C">
        <w:rPr>
          <w:sz w:val="24"/>
          <w:szCs w:val="24"/>
        </w:rPr>
        <w:t xml:space="preserve"> de </w:t>
      </w:r>
      <w:proofErr w:type="spellStart"/>
      <w:r w:rsidRPr="00C3470C">
        <w:rPr>
          <w:sz w:val="24"/>
          <w:szCs w:val="24"/>
        </w:rPr>
        <w:t>prezenţă</w:t>
      </w:r>
      <w:proofErr w:type="spellEnd"/>
      <w:r w:rsidRPr="00C3470C">
        <w:rPr>
          <w:sz w:val="24"/>
          <w:szCs w:val="24"/>
        </w:rPr>
        <w:t xml:space="preserve"> la curs, certificate de participare la curs, certificat constatator al firmei prestatoare cu </w:t>
      </w:r>
      <w:proofErr w:type="spellStart"/>
      <w:r w:rsidRPr="00C3470C">
        <w:rPr>
          <w:sz w:val="24"/>
          <w:szCs w:val="24"/>
        </w:rPr>
        <w:t>evidenţierea</w:t>
      </w:r>
      <w:proofErr w:type="spellEnd"/>
      <w:r w:rsidRPr="00C3470C">
        <w:rPr>
          <w:sz w:val="24"/>
          <w:szCs w:val="24"/>
        </w:rPr>
        <w:t xml:space="preserve"> codului CAEN corespunzător, proces verbal de </w:t>
      </w:r>
      <w:proofErr w:type="spellStart"/>
      <w:r w:rsidRPr="00C3470C">
        <w:rPr>
          <w:sz w:val="24"/>
          <w:szCs w:val="24"/>
        </w:rPr>
        <w:t>recepţie</w:t>
      </w:r>
      <w:proofErr w:type="spellEnd"/>
      <w:r w:rsidRPr="00C3470C">
        <w:rPr>
          <w:sz w:val="24"/>
          <w:szCs w:val="24"/>
        </w:rPr>
        <w:t>;</w:t>
      </w:r>
    </w:p>
    <w:p w14:paraId="0496BE59" w14:textId="77777777" w:rsidR="008C14C0" w:rsidRPr="00C3470C" w:rsidRDefault="008C14C0" w:rsidP="008E7762">
      <w:pPr>
        <w:widowControl w:val="0"/>
        <w:numPr>
          <w:ilvl w:val="4"/>
          <w:numId w:val="99"/>
        </w:numPr>
        <w:tabs>
          <w:tab w:val="clear" w:pos="3600"/>
          <w:tab w:val="num" w:pos="900"/>
        </w:tabs>
        <w:spacing w:after="0" w:line="240" w:lineRule="auto"/>
        <w:ind w:left="851" w:hanging="283"/>
        <w:jc w:val="both"/>
        <w:rPr>
          <w:sz w:val="24"/>
          <w:szCs w:val="24"/>
        </w:rPr>
      </w:pPr>
      <w:r w:rsidRPr="00C3470C">
        <w:rPr>
          <w:sz w:val="24"/>
          <w:szCs w:val="24"/>
        </w:rPr>
        <w:t xml:space="preserve">Pentru </w:t>
      </w:r>
      <w:proofErr w:type="spellStart"/>
      <w:r w:rsidRPr="00C3470C">
        <w:rPr>
          <w:sz w:val="24"/>
          <w:szCs w:val="24"/>
        </w:rPr>
        <w:t>obligaţiile</w:t>
      </w:r>
      <w:proofErr w:type="spellEnd"/>
      <w:r w:rsidRPr="00C3470C">
        <w:rPr>
          <w:sz w:val="24"/>
          <w:szCs w:val="24"/>
        </w:rPr>
        <w:t xml:space="preserve"> de plată aferente </w:t>
      </w:r>
      <w:r w:rsidRPr="00C3470C">
        <w:rPr>
          <w:i/>
          <w:sz w:val="24"/>
          <w:szCs w:val="24"/>
          <w:u w:val="single"/>
        </w:rPr>
        <w:t>contractelor de muncă</w:t>
      </w:r>
      <w:r w:rsidRPr="00C3470C">
        <w:rPr>
          <w:sz w:val="24"/>
          <w:szCs w:val="24"/>
        </w:rPr>
        <w:t xml:space="preserve"> încheiate în cadrul proiectelor: salarii </w:t>
      </w:r>
      <w:proofErr w:type="spellStart"/>
      <w:r w:rsidRPr="00C3470C">
        <w:rPr>
          <w:sz w:val="24"/>
          <w:szCs w:val="24"/>
        </w:rPr>
        <w:t>şi</w:t>
      </w:r>
      <w:proofErr w:type="spellEnd"/>
      <w:r w:rsidRPr="00C3470C">
        <w:rPr>
          <w:sz w:val="24"/>
          <w:szCs w:val="24"/>
        </w:rPr>
        <w:t xml:space="preserve"> asimilate acestora, </w:t>
      </w:r>
      <w:proofErr w:type="spellStart"/>
      <w:r w:rsidRPr="00C3470C">
        <w:rPr>
          <w:sz w:val="24"/>
          <w:szCs w:val="24"/>
        </w:rPr>
        <w:t>contribuţii</w:t>
      </w:r>
      <w:proofErr w:type="spellEnd"/>
      <w:r w:rsidRPr="00C3470C">
        <w:rPr>
          <w:sz w:val="24"/>
          <w:szCs w:val="24"/>
        </w:rPr>
        <w:t xml:space="preserve"> sociale aferente cheltuielilor salariale </w:t>
      </w:r>
      <w:proofErr w:type="spellStart"/>
      <w:r w:rsidRPr="00C3470C">
        <w:rPr>
          <w:sz w:val="24"/>
          <w:szCs w:val="24"/>
        </w:rPr>
        <w:t>şi</w:t>
      </w:r>
      <w:proofErr w:type="spellEnd"/>
      <w:r w:rsidRPr="00C3470C">
        <w:rPr>
          <w:sz w:val="24"/>
          <w:szCs w:val="24"/>
        </w:rPr>
        <w:t xml:space="preserve"> cheltuielilor asimilate acestora (eligibile din program, acolo unde este cazul): Decizia de numire (pentru </w:t>
      </w:r>
      <w:proofErr w:type="spellStart"/>
      <w:r w:rsidRPr="00C3470C">
        <w:rPr>
          <w:sz w:val="24"/>
          <w:szCs w:val="24"/>
        </w:rPr>
        <w:t>funcţionarii</w:t>
      </w:r>
      <w:proofErr w:type="spellEnd"/>
      <w:r w:rsidRPr="00C3470C">
        <w:rPr>
          <w:sz w:val="24"/>
          <w:szCs w:val="24"/>
        </w:rPr>
        <w:t xml:space="preserve"> publici), Contracte individuale de muncă (CIM)/ acte </w:t>
      </w:r>
      <w:proofErr w:type="spellStart"/>
      <w:r w:rsidRPr="00C3470C">
        <w:rPr>
          <w:sz w:val="24"/>
          <w:szCs w:val="24"/>
        </w:rPr>
        <w:t>adiţionale</w:t>
      </w:r>
      <w:proofErr w:type="spellEnd"/>
      <w:r w:rsidRPr="00C3470C">
        <w:rPr>
          <w:sz w:val="24"/>
          <w:szCs w:val="24"/>
        </w:rPr>
        <w:t xml:space="preserve"> la CIM; Stat de salarii (întocmit pentru proiect); Rapoarte de activitate pentru membrii echipei de implementare si/sau de management </w:t>
      </w:r>
      <w:r w:rsidRPr="00C3470C">
        <w:rPr>
          <w:sz w:val="24"/>
          <w:szCs w:val="24"/>
        </w:rPr>
        <w:lastRenderedPageBreak/>
        <w:t xml:space="preserve">a proiectului (cu detalierea </w:t>
      </w:r>
      <w:proofErr w:type="spellStart"/>
      <w:r w:rsidRPr="00C3470C">
        <w:rPr>
          <w:sz w:val="24"/>
          <w:szCs w:val="24"/>
        </w:rPr>
        <w:t>activităţilor</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numărului de ore lucrate); Fise de pontaj (</w:t>
      </w:r>
      <w:proofErr w:type="spellStart"/>
      <w:r w:rsidRPr="00C3470C">
        <w:rPr>
          <w:sz w:val="24"/>
          <w:szCs w:val="24"/>
        </w:rPr>
        <w:t>timesheet</w:t>
      </w:r>
      <w:proofErr w:type="spellEnd"/>
      <w:r w:rsidRPr="00C3470C">
        <w:rPr>
          <w:sz w:val="24"/>
          <w:szCs w:val="24"/>
        </w:rPr>
        <w:t xml:space="preserve">); Fise de post (după caz); extrase Registru Evidenta a </w:t>
      </w:r>
      <w:proofErr w:type="spellStart"/>
      <w:r w:rsidRPr="00C3470C">
        <w:rPr>
          <w:sz w:val="24"/>
          <w:szCs w:val="24"/>
        </w:rPr>
        <w:t>Salariaţilor</w:t>
      </w:r>
      <w:proofErr w:type="spellEnd"/>
      <w:r w:rsidRPr="00C3470C">
        <w:rPr>
          <w:sz w:val="24"/>
          <w:szCs w:val="24"/>
        </w:rPr>
        <w:t xml:space="preserve"> (</w:t>
      </w:r>
      <w:proofErr w:type="spellStart"/>
      <w:r w:rsidRPr="00C3470C">
        <w:rPr>
          <w:sz w:val="24"/>
          <w:szCs w:val="24"/>
        </w:rPr>
        <w:t>Revisal</w:t>
      </w:r>
      <w:proofErr w:type="spellEnd"/>
      <w:r w:rsidRPr="00C3470C">
        <w:rPr>
          <w:sz w:val="24"/>
          <w:szCs w:val="24"/>
        </w:rPr>
        <w:t xml:space="preserve">/REGES), </w:t>
      </w:r>
      <w:proofErr w:type="spellStart"/>
      <w:r w:rsidRPr="00C3470C">
        <w:rPr>
          <w:sz w:val="24"/>
          <w:szCs w:val="24"/>
        </w:rPr>
        <w:t>Declaraţii</w:t>
      </w:r>
      <w:proofErr w:type="spellEnd"/>
      <w:r w:rsidRPr="00C3470C">
        <w:rPr>
          <w:sz w:val="24"/>
          <w:szCs w:val="24"/>
        </w:rPr>
        <w:t xml:space="preserve"> privind respectarea </w:t>
      </w:r>
      <w:proofErr w:type="spellStart"/>
      <w:r w:rsidRPr="00C3470C">
        <w:rPr>
          <w:sz w:val="24"/>
          <w:szCs w:val="24"/>
        </w:rPr>
        <w:t>legislaţiei</w:t>
      </w:r>
      <w:proofErr w:type="spellEnd"/>
      <w:r w:rsidRPr="00C3470C">
        <w:rPr>
          <w:sz w:val="24"/>
          <w:szCs w:val="24"/>
        </w:rPr>
        <w:t xml:space="preserve"> muncii pentru numărul maxim de ore a fi efectuate în cadrul proiectelor, precum </w:t>
      </w:r>
      <w:proofErr w:type="spellStart"/>
      <w:r w:rsidRPr="00C3470C">
        <w:rPr>
          <w:sz w:val="24"/>
          <w:szCs w:val="24"/>
        </w:rPr>
        <w:t>şi</w:t>
      </w:r>
      <w:proofErr w:type="spellEnd"/>
      <w:r w:rsidRPr="00C3470C">
        <w:rPr>
          <w:sz w:val="24"/>
          <w:szCs w:val="24"/>
        </w:rPr>
        <w:t xml:space="preserve"> prevederile </w:t>
      </w:r>
      <w:proofErr w:type="spellStart"/>
      <w:r w:rsidRPr="00C3470C">
        <w:rPr>
          <w:sz w:val="24"/>
          <w:szCs w:val="24"/>
        </w:rPr>
        <w:t>legislaţiei</w:t>
      </w:r>
      <w:proofErr w:type="spellEnd"/>
      <w:r w:rsidRPr="00C3470C">
        <w:rPr>
          <w:sz w:val="24"/>
          <w:szCs w:val="24"/>
        </w:rPr>
        <w:t xml:space="preserve"> în vigoare privind plafoanele stabilite pentru norma întreaga, pentru </w:t>
      </w:r>
      <w:proofErr w:type="spellStart"/>
      <w:r w:rsidRPr="00C3470C">
        <w:rPr>
          <w:sz w:val="24"/>
          <w:szCs w:val="24"/>
        </w:rPr>
        <w:t>toţi</w:t>
      </w:r>
      <w:proofErr w:type="spellEnd"/>
      <w:r w:rsidRPr="00C3470C">
        <w:rPr>
          <w:sz w:val="24"/>
          <w:szCs w:val="24"/>
        </w:rPr>
        <w:t xml:space="preserve"> membrii </w:t>
      </w:r>
      <w:proofErr w:type="spellStart"/>
      <w:r w:rsidRPr="00C3470C">
        <w:rPr>
          <w:sz w:val="24"/>
          <w:szCs w:val="24"/>
        </w:rPr>
        <w:t>implicaţi</w:t>
      </w:r>
      <w:proofErr w:type="spellEnd"/>
      <w:r w:rsidRPr="00C3470C">
        <w:rPr>
          <w:sz w:val="24"/>
          <w:szCs w:val="24"/>
        </w:rPr>
        <w:t xml:space="preserve"> în cadrul proiectului, anexele 1 și 2 aferente Metodologiei de verificare privind dubla contabilizare a cheltuielilor salariale solicitate la rambursare în cadrul proiectelor implementate prin Programul Operațional Competitivitate emisă de MFE-DGPEC și înregistrată sub nr. 66957/30.08.2019;;</w:t>
      </w:r>
    </w:p>
    <w:p w14:paraId="261104B8" w14:textId="77777777" w:rsidR="008C14C0" w:rsidRPr="00C3470C" w:rsidRDefault="008C14C0" w:rsidP="008E7762">
      <w:pPr>
        <w:widowControl w:val="0"/>
        <w:numPr>
          <w:ilvl w:val="0"/>
          <w:numId w:val="80"/>
        </w:numPr>
        <w:tabs>
          <w:tab w:val="left" w:pos="567"/>
          <w:tab w:val="num" w:pos="644"/>
        </w:tabs>
        <w:autoSpaceDE w:val="0"/>
        <w:autoSpaceDN w:val="0"/>
        <w:adjustRightInd w:val="0"/>
        <w:spacing w:after="0" w:line="240" w:lineRule="auto"/>
        <w:ind w:left="426" w:hanging="426"/>
        <w:jc w:val="both"/>
        <w:rPr>
          <w:sz w:val="24"/>
          <w:szCs w:val="24"/>
        </w:rPr>
      </w:pPr>
      <w:r w:rsidRPr="00C3470C">
        <w:rPr>
          <w:sz w:val="24"/>
          <w:szCs w:val="24"/>
        </w:rPr>
        <w:t xml:space="preserve">Documente care atestă respectarea regulilor de informare </w:t>
      </w:r>
      <w:proofErr w:type="spellStart"/>
      <w:r w:rsidRPr="00C3470C">
        <w:rPr>
          <w:sz w:val="24"/>
          <w:szCs w:val="24"/>
        </w:rPr>
        <w:t>şi</w:t>
      </w:r>
      <w:proofErr w:type="spellEnd"/>
      <w:r w:rsidRPr="00C3470C">
        <w:rPr>
          <w:sz w:val="24"/>
          <w:szCs w:val="24"/>
        </w:rPr>
        <w:t xml:space="preserve"> publicitate conform Manualului de identitate vizuală: fotografii după echipamente etichetate, </w:t>
      </w:r>
      <w:proofErr w:type="spellStart"/>
      <w:r w:rsidRPr="00C3470C">
        <w:rPr>
          <w:sz w:val="24"/>
          <w:szCs w:val="24"/>
        </w:rPr>
        <w:t>achiziţionate</w:t>
      </w:r>
      <w:proofErr w:type="spellEnd"/>
      <w:r w:rsidRPr="00C3470C">
        <w:rPr>
          <w:sz w:val="24"/>
          <w:szCs w:val="24"/>
        </w:rPr>
        <w:t xml:space="preserve"> prin proiect, </w:t>
      </w:r>
      <w:proofErr w:type="spellStart"/>
      <w:r w:rsidRPr="00C3470C">
        <w:rPr>
          <w:sz w:val="24"/>
          <w:szCs w:val="24"/>
        </w:rPr>
        <w:t>anunţuri</w:t>
      </w:r>
      <w:proofErr w:type="spellEnd"/>
      <w:r w:rsidRPr="00C3470C">
        <w:rPr>
          <w:sz w:val="24"/>
          <w:szCs w:val="24"/>
        </w:rPr>
        <w:t xml:space="preserve">, comunicate, fotografii pentru plăci sau panouri temporare/permanente. Respectarea regulilor de identitate vizuală nu face obiectul verificării de către </w:t>
      </w:r>
      <w:proofErr w:type="spellStart"/>
      <w:r w:rsidRPr="00C3470C">
        <w:rPr>
          <w:sz w:val="24"/>
          <w:szCs w:val="24"/>
        </w:rPr>
        <w:t>ofiţerul</w:t>
      </w:r>
      <w:proofErr w:type="spellEnd"/>
      <w:r w:rsidRPr="00C3470C">
        <w:rPr>
          <w:sz w:val="24"/>
          <w:szCs w:val="24"/>
        </w:rPr>
        <w:t xml:space="preserve"> financiar;</w:t>
      </w:r>
    </w:p>
    <w:p w14:paraId="75EEDD02" w14:textId="77777777" w:rsidR="008C14C0" w:rsidRPr="00C3470C" w:rsidRDefault="008C14C0" w:rsidP="008E7762">
      <w:pPr>
        <w:widowControl w:val="0"/>
        <w:numPr>
          <w:ilvl w:val="0"/>
          <w:numId w:val="80"/>
        </w:numPr>
        <w:tabs>
          <w:tab w:val="left" w:pos="567"/>
          <w:tab w:val="num" w:pos="644"/>
        </w:tabs>
        <w:autoSpaceDE w:val="0"/>
        <w:autoSpaceDN w:val="0"/>
        <w:adjustRightInd w:val="0"/>
        <w:spacing w:after="0" w:line="240" w:lineRule="auto"/>
        <w:ind w:left="426" w:hanging="426"/>
        <w:jc w:val="both"/>
        <w:rPr>
          <w:sz w:val="24"/>
          <w:szCs w:val="24"/>
        </w:rPr>
      </w:pPr>
      <w:r w:rsidRPr="00C3470C">
        <w:rPr>
          <w:sz w:val="24"/>
          <w:szCs w:val="24"/>
        </w:rPr>
        <w:t>Alte docume</w:t>
      </w:r>
      <w:r w:rsidR="00D4018C" w:rsidRPr="00C3470C">
        <w:rPr>
          <w:sz w:val="24"/>
          <w:szCs w:val="24"/>
        </w:rPr>
        <w:t>nte justificative pe care AMPO</w:t>
      </w:r>
      <w:r w:rsidRPr="00C3470C">
        <w:rPr>
          <w:sz w:val="24"/>
          <w:szCs w:val="24"/>
        </w:rPr>
        <w:t xml:space="preserve">  le consideră necesare în procesul de verificare administrativă a Cererii de Plată.</w:t>
      </w:r>
    </w:p>
    <w:p w14:paraId="67A19195" w14:textId="77777777" w:rsidR="008C14C0" w:rsidRPr="00C3470C" w:rsidRDefault="008C14C0" w:rsidP="008C14C0">
      <w:pPr>
        <w:ind w:left="600"/>
        <w:rPr>
          <w:sz w:val="24"/>
          <w:szCs w:val="24"/>
        </w:rPr>
      </w:pPr>
    </w:p>
    <w:p w14:paraId="3C5AE4B6" w14:textId="77777777" w:rsidR="008C14C0" w:rsidRPr="00C3470C" w:rsidRDefault="008C14C0" w:rsidP="008C14C0">
      <w:pPr>
        <w:ind w:left="284" w:hanging="284"/>
        <w:contextualSpacing/>
        <w:rPr>
          <w:b/>
          <w:i/>
          <w:sz w:val="24"/>
          <w:szCs w:val="24"/>
        </w:rPr>
      </w:pPr>
      <w:r w:rsidRPr="00C3470C">
        <w:rPr>
          <w:b/>
          <w:i/>
          <w:sz w:val="24"/>
          <w:szCs w:val="24"/>
        </w:rPr>
        <w:t xml:space="preserve">(c) </w:t>
      </w:r>
      <w:r w:rsidRPr="00C3470C">
        <w:rPr>
          <w:b/>
          <w:i/>
          <w:sz w:val="24"/>
          <w:szCs w:val="24"/>
          <w:u w:val="single"/>
        </w:rPr>
        <w:t>ÎN CAZUL ÎN CARE SE APLICĂ MECANISMUL DE PLATĂ</w:t>
      </w:r>
      <w:r w:rsidRPr="00C3470C">
        <w:rPr>
          <w:b/>
          <w:i/>
          <w:sz w:val="24"/>
          <w:szCs w:val="24"/>
        </w:rPr>
        <w:t xml:space="preserve">, cererea de rambursare aferentă cererii de plată va fi </w:t>
      </w:r>
      <w:proofErr w:type="spellStart"/>
      <w:r w:rsidRPr="00C3470C">
        <w:rPr>
          <w:b/>
          <w:i/>
          <w:sz w:val="24"/>
          <w:szCs w:val="24"/>
        </w:rPr>
        <w:t>însoţită</w:t>
      </w:r>
      <w:proofErr w:type="spellEnd"/>
      <w:r w:rsidRPr="00C3470C">
        <w:rPr>
          <w:b/>
          <w:i/>
          <w:sz w:val="24"/>
          <w:szCs w:val="24"/>
        </w:rPr>
        <w:t xml:space="preserve"> de următoarele documente:</w:t>
      </w:r>
    </w:p>
    <w:p w14:paraId="0604DCF5"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r w:rsidRPr="00C3470C">
        <w:rPr>
          <w:sz w:val="24"/>
          <w:szCs w:val="24"/>
        </w:rPr>
        <w:t xml:space="preserve">OPIS </w:t>
      </w:r>
    </w:p>
    <w:p w14:paraId="039D5762"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r w:rsidRPr="00C3470C">
        <w:rPr>
          <w:sz w:val="24"/>
          <w:szCs w:val="24"/>
        </w:rPr>
        <w:t>Formularul Cererii de rambursare aferentă cererii de plată;</w:t>
      </w:r>
    </w:p>
    <w:p w14:paraId="462DFCCE" w14:textId="77777777" w:rsidR="008C14C0" w:rsidRPr="00C3470C" w:rsidRDefault="008C14C0" w:rsidP="008E7762">
      <w:pPr>
        <w:widowControl w:val="0"/>
        <w:numPr>
          <w:ilvl w:val="3"/>
          <w:numId w:val="81"/>
        </w:numPr>
        <w:tabs>
          <w:tab w:val="clear" w:pos="3420"/>
          <w:tab w:val="num" w:pos="540"/>
        </w:tabs>
        <w:spacing w:after="0" w:line="240" w:lineRule="auto"/>
        <w:ind w:left="426" w:hanging="426"/>
        <w:jc w:val="both"/>
        <w:rPr>
          <w:sz w:val="24"/>
          <w:szCs w:val="24"/>
        </w:rPr>
      </w:pPr>
      <w:r w:rsidRPr="00C3470C">
        <w:rPr>
          <w:sz w:val="24"/>
          <w:szCs w:val="24"/>
        </w:rPr>
        <w:t>Cererea de plată în baza căreia AMPOC a virat fondurile către Beneficiar (fără documentele justificative/suport);</w:t>
      </w:r>
    </w:p>
    <w:p w14:paraId="6D483922" w14:textId="77777777" w:rsidR="008C14C0" w:rsidRPr="00C3470C" w:rsidRDefault="008C14C0" w:rsidP="008E7762">
      <w:pPr>
        <w:widowControl w:val="0"/>
        <w:numPr>
          <w:ilvl w:val="3"/>
          <w:numId w:val="81"/>
        </w:numPr>
        <w:tabs>
          <w:tab w:val="clear" w:pos="3420"/>
          <w:tab w:val="num" w:pos="540"/>
        </w:tabs>
        <w:spacing w:after="0" w:line="240" w:lineRule="auto"/>
        <w:ind w:left="426" w:hanging="426"/>
        <w:jc w:val="both"/>
        <w:rPr>
          <w:sz w:val="24"/>
          <w:szCs w:val="24"/>
        </w:rPr>
      </w:pPr>
      <w:r w:rsidRPr="00C3470C">
        <w:rPr>
          <w:sz w:val="24"/>
          <w:szCs w:val="24"/>
        </w:rPr>
        <w:t>Notificarea transmisă de AMPOC beneficiarului;</w:t>
      </w:r>
    </w:p>
    <w:p w14:paraId="06C4C671"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Ordinele de plată/chitanța pentru plata integrală a facturilor din Notificare;</w:t>
      </w:r>
    </w:p>
    <w:p w14:paraId="45FD7E8B"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 xml:space="preserve">Extrase de cont/registru de casă, semnate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ştampilate</w:t>
      </w:r>
      <w:proofErr w:type="spellEnd"/>
      <w:r w:rsidRPr="00C3470C">
        <w:rPr>
          <w:sz w:val="24"/>
          <w:szCs w:val="24"/>
        </w:rPr>
        <w:t xml:space="preserve"> de către unitatea emitentă, după caz;</w:t>
      </w:r>
    </w:p>
    <w:p w14:paraId="28EC7BC1"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Balanţa</w:t>
      </w:r>
      <w:proofErr w:type="spellEnd"/>
      <w:r w:rsidRPr="00C3470C">
        <w:rPr>
          <w:sz w:val="24"/>
          <w:szCs w:val="24"/>
        </w:rPr>
        <w:t xml:space="preserve"> analitică de verificare aferenta perioadei de raportare pentru cererea de plată </w:t>
      </w:r>
      <w:proofErr w:type="spellStart"/>
      <w:r w:rsidRPr="00C3470C">
        <w:rPr>
          <w:sz w:val="24"/>
          <w:szCs w:val="24"/>
        </w:rPr>
        <w:t>şi</w:t>
      </w:r>
      <w:proofErr w:type="spellEnd"/>
      <w:r w:rsidRPr="00C3470C">
        <w:rPr>
          <w:sz w:val="24"/>
          <w:szCs w:val="24"/>
        </w:rPr>
        <w:t xml:space="preserve"> cererea de rambursare aferentă cererii de plată în cauză, fișe de cont și note contabile aferente;</w:t>
      </w:r>
    </w:p>
    <w:p w14:paraId="13546C1D"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Declaraţia</w:t>
      </w:r>
      <w:proofErr w:type="spellEnd"/>
      <w:r w:rsidRPr="00C3470C">
        <w:rPr>
          <w:sz w:val="24"/>
          <w:szCs w:val="24"/>
        </w:rPr>
        <w:t xml:space="preserve"> pe proprie răspundere a reprezentantului legal al beneficiarului asupra corectitudinii,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regularitaţii</w:t>
      </w:r>
      <w:proofErr w:type="spellEnd"/>
      <w:r w:rsidRPr="00C3470C">
        <w:rPr>
          <w:sz w:val="24"/>
          <w:szCs w:val="24"/>
        </w:rPr>
        <w:t xml:space="preserve"> înregistrărilor contabile aferente proiectului;</w:t>
      </w:r>
    </w:p>
    <w:p w14:paraId="28C45593" w14:textId="77777777" w:rsidR="008C14C0" w:rsidRPr="00C3470C" w:rsidRDefault="008C14C0" w:rsidP="008E7762">
      <w:pPr>
        <w:widowControl w:val="0"/>
        <w:numPr>
          <w:ilvl w:val="3"/>
          <w:numId w:val="81"/>
        </w:numPr>
        <w:tabs>
          <w:tab w:val="clear" w:pos="3420"/>
          <w:tab w:val="num" w:pos="360"/>
        </w:tabs>
        <w:spacing w:after="0" w:line="240" w:lineRule="auto"/>
        <w:ind w:left="426" w:hanging="426"/>
        <w:jc w:val="both"/>
        <w:rPr>
          <w:sz w:val="24"/>
          <w:szCs w:val="24"/>
        </w:rPr>
      </w:pPr>
      <w:proofErr w:type="spellStart"/>
      <w:r w:rsidRPr="00C3470C">
        <w:rPr>
          <w:sz w:val="24"/>
          <w:szCs w:val="24"/>
        </w:rPr>
        <w:t>Declaraţie</w:t>
      </w:r>
      <w:proofErr w:type="spellEnd"/>
      <w:r w:rsidRPr="00C3470C">
        <w:rPr>
          <w:sz w:val="24"/>
          <w:szCs w:val="24"/>
        </w:rPr>
        <w:t xml:space="preserve"> pe proprie răspundere a reprezentantului legal al beneficiarului, din care să reiasă că toate documentele din dosarul cererii de rambursare aferent cererii de plată sunt conforme cu originalul;</w:t>
      </w:r>
    </w:p>
    <w:p w14:paraId="0F13B55B"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Alte document</w:t>
      </w:r>
      <w:r w:rsidR="00D4018C" w:rsidRPr="00C3470C">
        <w:rPr>
          <w:sz w:val="24"/>
          <w:szCs w:val="24"/>
        </w:rPr>
        <w:t xml:space="preserve">e justificative pe care AMPOC </w:t>
      </w:r>
      <w:r w:rsidRPr="00C3470C">
        <w:rPr>
          <w:sz w:val="24"/>
          <w:szCs w:val="24"/>
        </w:rPr>
        <w:t>le consideră necesare în procesul de verificare administrativă a Cererii de rambursare aferentă cererii de plată;</w:t>
      </w:r>
    </w:p>
    <w:p w14:paraId="02212C72" w14:textId="77777777" w:rsidR="008C14C0" w:rsidRPr="00C3470C" w:rsidRDefault="008C14C0" w:rsidP="008E7762">
      <w:pPr>
        <w:widowControl w:val="0"/>
        <w:numPr>
          <w:ilvl w:val="3"/>
          <w:numId w:val="81"/>
        </w:numPr>
        <w:tabs>
          <w:tab w:val="clear" w:pos="3420"/>
        </w:tabs>
        <w:spacing w:after="0" w:line="240" w:lineRule="auto"/>
        <w:ind w:left="426" w:hanging="426"/>
        <w:jc w:val="both"/>
        <w:rPr>
          <w:sz w:val="24"/>
          <w:szCs w:val="24"/>
        </w:rPr>
      </w:pPr>
      <w:r w:rsidRPr="00C3470C">
        <w:rPr>
          <w:sz w:val="24"/>
          <w:szCs w:val="24"/>
        </w:rPr>
        <w:t xml:space="preserve">Raportul de progres aferent perioadei de </w:t>
      </w:r>
      <w:proofErr w:type="spellStart"/>
      <w:r w:rsidRPr="00C3470C">
        <w:rPr>
          <w:sz w:val="24"/>
          <w:szCs w:val="24"/>
        </w:rPr>
        <w:t>referinţă</w:t>
      </w:r>
      <w:proofErr w:type="spellEnd"/>
      <w:r w:rsidRPr="00C3470C">
        <w:rPr>
          <w:sz w:val="24"/>
          <w:szCs w:val="24"/>
        </w:rPr>
        <w:t xml:space="preserve"> a cererii de plată si a cererii de  rambursare aferentă cererii de plată, precum </w:t>
      </w:r>
      <w:proofErr w:type="spellStart"/>
      <w:r w:rsidRPr="00C3470C">
        <w:rPr>
          <w:sz w:val="24"/>
          <w:szCs w:val="24"/>
        </w:rPr>
        <w:t>şi</w:t>
      </w:r>
      <w:proofErr w:type="spellEnd"/>
      <w:r w:rsidRPr="00C3470C">
        <w:rPr>
          <w:sz w:val="24"/>
          <w:szCs w:val="24"/>
        </w:rPr>
        <w:t xml:space="preserve"> lista de verificare a acestuia (se </w:t>
      </w:r>
      <w:r w:rsidR="00D4018C" w:rsidRPr="00C3470C">
        <w:rPr>
          <w:sz w:val="24"/>
          <w:szCs w:val="24"/>
        </w:rPr>
        <w:t>transmite de către beneficiar)</w:t>
      </w:r>
      <w:r w:rsidRPr="00C3470C">
        <w:rPr>
          <w:sz w:val="24"/>
          <w:szCs w:val="24"/>
        </w:rPr>
        <w:t>.</w:t>
      </w:r>
    </w:p>
    <w:p w14:paraId="4DB2B05C" w14:textId="77777777" w:rsidR="008C14C0" w:rsidRPr="00C3470C" w:rsidRDefault="008C14C0" w:rsidP="008C14C0">
      <w:pPr>
        <w:rPr>
          <w:sz w:val="24"/>
          <w:szCs w:val="24"/>
        </w:rPr>
      </w:pPr>
    </w:p>
    <w:p w14:paraId="5B2493F0" w14:textId="77777777" w:rsidR="008C14C0" w:rsidRPr="00C3470C" w:rsidRDefault="008C14C0" w:rsidP="008C14C0">
      <w:pPr>
        <w:spacing w:after="120"/>
        <w:ind w:left="426"/>
        <w:rPr>
          <w:sz w:val="24"/>
          <w:szCs w:val="24"/>
        </w:rPr>
      </w:pPr>
      <w:r w:rsidRPr="00C3470C">
        <w:rPr>
          <w:sz w:val="24"/>
          <w:szCs w:val="24"/>
        </w:rPr>
        <w:t>Pentru toate documentele incluse în dosarul cererii de rambursare/ cererii de plată/ cererii de rambursare aferentă cererii de plată, redactate în alte limbi, se va anexa o traducere în limba română realizată de un traducător autorizat.</w:t>
      </w:r>
    </w:p>
    <w:p w14:paraId="254C38DA" w14:textId="77777777" w:rsidR="008C14C0" w:rsidRPr="00C3470C" w:rsidRDefault="008C14C0" w:rsidP="008C14C0">
      <w:pPr>
        <w:spacing w:after="120"/>
        <w:ind w:left="426"/>
        <w:rPr>
          <w:sz w:val="24"/>
          <w:szCs w:val="24"/>
        </w:rPr>
      </w:pPr>
      <w:r w:rsidRPr="00C3470C">
        <w:rPr>
          <w:sz w:val="24"/>
          <w:szCs w:val="24"/>
        </w:rPr>
        <w:t xml:space="preserve">Beneficiarul are </w:t>
      </w:r>
      <w:proofErr w:type="spellStart"/>
      <w:r w:rsidRPr="00C3470C">
        <w:rPr>
          <w:sz w:val="24"/>
          <w:szCs w:val="24"/>
        </w:rPr>
        <w:t>obligaţia</w:t>
      </w:r>
      <w:proofErr w:type="spellEnd"/>
      <w:r w:rsidRPr="00C3470C">
        <w:rPr>
          <w:sz w:val="24"/>
          <w:szCs w:val="24"/>
        </w:rPr>
        <w:t xml:space="preserve"> de a transmite electronic documentele aferente cererii de rambursare/ cererii de plată/ cererii de rambursarea aferentă cererii de plată.  </w:t>
      </w:r>
    </w:p>
    <w:p w14:paraId="782DD4CA" w14:textId="77777777" w:rsidR="008C14C0" w:rsidRPr="00C3470C" w:rsidRDefault="008C14C0" w:rsidP="008C14C0">
      <w:pPr>
        <w:rPr>
          <w:sz w:val="24"/>
          <w:szCs w:val="24"/>
        </w:rPr>
      </w:pPr>
    </w:p>
    <w:p w14:paraId="1149422C" w14:textId="77777777" w:rsidR="008C14C0" w:rsidRPr="00C3470C" w:rsidRDefault="008C14C0" w:rsidP="008C14C0">
      <w:pPr>
        <w:ind w:left="1080"/>
        <w:rPr>
          <w:rFonts w:eastAsia="Arial Unicode MS"/>
          <w:sz w:val="24"/>
          <w:szCs w:val="24"/>
        </w:rPr>
      </w:pPr>
    </w:p>
    <w:p w14:paraId="427C3DF8" w14:textId="77777777" w:rsidR="008C14C0" w:rsidRPr="00C3470C" w:rsidRDefault="008C14C0" w:rsidP="008E7762">
      <w:pPr>
        <w:widowControl w:val="0"/>
        <w:numPr>
          <w:ilvl w:val="0"/>
          <w:numId w:val="105"/>
        </w:numPr>
        <w:spacing w:after="0" w:line="240" w:lineRule="auto"/>
        <w:ind w:left="360"/>
        <w:jc w:val="both"/>
        <w:rPr>
          <w:sz w:val="24"/>
          <w:szCs w:val="24"/>
        </w:rPr>
      </w:pPr>
      <w:r w:rsidRPr="00C3470C">
        <w:rPr>
          <w:sz w:val="24"/>
          <w:szCs w:val="24"/>
        </w:rPr>
        <w:t xml:space="preserve">În vederea verificării de către </w:t>
      </w:r>
      <w:r w:rsidR="00D4018C" w:rsidRPr="00C3470C">
        <w:rPr>
          <w:color w:val="000000" w:themeColor="text1"/>
          <w:sz w:val="24"/>
          <w:szCs w:val="24"/>
        </w:rPr>
        <w:t>AMPOC</w:t>
      </w:r>
      <w:r w:rsidRPr="00C3470C">
        <w:rPr>
          <w:color w:val="000000" w:themeColor="text1"/>
          <w:sz w:val="24"/>
          <w:szCs w:val="24"/>
        </w:rPr>
        <w:t xml:space="preserve"> a procedurilor de </w:t>
      </w:r>
      <w:proofErr w:type="spellStart"/>
      <w:r w:rsidRPr="00C3470C">
        <w:rPr>
          <w:color w:val="000000" w:themeColor="text1"/>
          <w:sz w:val="24"/>
          <w:szCs w:val="24"/>
        </w:rPr>
        <w:t>achiziţie</w:t>
      </w:r>
      <w:proofErr w:type="spellEnd"/>
      <w:r w:rsidRPr="00C3470C">
        <w:rPr>
          <w:color w:val="000000" w:themeColor="text1"/>
          <w:sz w:val="24"/>
          <w:szCs w:val="24"/>
        </w:rPr>
        <w:t xml:space="preserve"> derulate în vederea implementării proiectului, Beneficiarul va </w:t>
      </w:r>
      <w:r w:rsidRPr="00C3470C">
        <w:rPr>
          <w:sz w:val="24"/>
          <w:szCs w:val="24"/>
        </w:rPr>
        <w:t xml:space="preserve">prezenta </w:t>
      </w:r>
      <w:r w:rsidRPr="00C3470C">
        <w:rPr>
          <w:b/>
          <w:sz w:val="24"/>
          <w:szCs w:val="24"/>
        </w:rPr>
        <w:t xml:space="preserve">documentele aferente </w:t>
      </w:r>
      <w:proofErr w:type="spellStart"/>
      <w:r w:rsidRPr="00C3470C">
        <w:rPr>
          <w:b/>
          <w:sz w:val="24"/>
          <w:szCs w:val="24"/>
        </w:rPr>
        <w:t>achiziţiei</w:t>
      </w:r>
      <w:proofErr w:type="spellEnd"/>
      <w:r w:rsidRPr="00C3470C">
        <w:rPr>
          <w:sz w:val="24"/>
          <w:szCs w:val="24"/>
        </w:rPr>
        <w:t xml:space="preserve"> (se vor lua în considerare acele documente din lista de mai jos corespunzătoare </w:t>
      </w:r>
      <w:proofErr w:type="spellStart"/>
      <w:r w:rsidRPr="00C3470C">
        <w:rPr>
          <w:sz w:val="24"/>
          <w:szCs w:val="24"/>
        </w:rPr>
        <w:t>legislaţiei</w:t>
      </w:r>
      <w:proofErr w:type="spellEnd"/>
      <w:r w:rsidRPr="00C3470C">
        <w:rPr>
          <w:sz w:val="24"/>
          <w:szCs w:val="24"/>
        </w:rPr>
        <w:t xml:space="preserve"> urmărite în vederea atribuirii contractelor):</w:t>
      </w:r>
    </w:p>
    <w:p w14:paraId="33621E79" w14:textId="77777777" w:rsidR="008C14C0" w:rsidRPr="00C3470C" w:rsidRDefault="008C14C0" w:rsidP="008E7762">
      <w:pPr>
        <w:widowControl w:val="0"/>
        <w:numPr>
          <w:ilvl w:val="0"/>
          <w:numId w:val="82"/>
        </w:numPr>
        <w:spacing w:after="0" w:line="240" w:lineRule="auto"/>
        <w:ind w:hanging="796"/>
        <w:jc w:val="both"/>
        <w:rPr>
          <w:b/>
          <w:sz w:val="24"/>
          <w:szCs w:val="24"/>
          <w:lang w:val="it-IT"/>
        </w:rPr>
      </w:pPr>
      <w:r w:rsidRPr="00C3470C">
        <w:rPr>
          <w:b/>
          <w:sz w:val="24"/>
          <w:szCs w:val="24"/>
        </w:rPr>
        <w:t xml:space="preserve">Pentru procedurile </w:t>
      </w:r>
      <w:proofErr w:type="spellStart"/>
      <w:r w:rsidRPr="00C3470C">
        <w:rPr>
          <w:b/>
          <w:sz w:val="24"/>
          <w:szCs w:val="24"/>
        </w:rPr>
        <w:t>desfăşurate</w:t>
      </w:r>
      <w:proofErr w:type="spellEnd"/>
      <w:r w:rsidRPr="00C3470C">
        <w:rPr>
          <w:b/>
          <w:sz w:val="24"/>
          <w:szCs w:val="24"/>
        </w:rPr>
        <w:t xml:space="preserve"> conform Legii nr. 98/2016:</w:t>
      </w:r>
    </w:p>
    <w:p w14:paraId="5637D774"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referat de necesitate;</w:t>
      </w:r>
    </w:p>
    <w:p w14:paraId="375172A1"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strategia de contractare; </w:t>
      </w:r>
    </w:p>
    <w:p w14:paraId="4AA75D2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programul </w:t>
      </w:r>
      <w:proofErr w:type="spellStart"/>
      <w:r w:rsidRPr="00C3470C">
        <w:rPr>
          <w:sz w:val="24"/>
          <w:szCs w:val="24"/>
        </w:rPr>
        <w:t>achiziţiilor</w:t>
      </w:r>
      <w:proofErr w:type="spellEnd"/>
      <w:r w:rsidRPr="00C3470C">
        <w:rPr>
          <w:sz w:val="24"/>
          <w:szCs w:val="24"/>
        </w:rPr>
        <w:t xml:space="preserve"> publice pe proiect si anexa </w:t>
      </w:r>
      <w:proofErr w:type="spellStart"/>
      <w:r w:rsidRPr="00C3470C">
        <w:rPr>
          <w:sz w:val="24"/>
          <w:szCs w:val="24"/>
        </w:rPr>
        <w:t>achiziţiilor</w:t>
      </w:r>
      <w:proofErr w:type="spellEnd"/>
      <w:r w:rsidRPr="00C3470C">
        <w:rPr>
          <w:sz w:val="24"/>
          <w:szCs w:val="24"/>
        </w:rPr>
        <w:t xml:space="preserve"> directe;</w:t>
      </w:r>
    </w:p>
    <w:p w14:paraId="11ACC89B"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anunțuri/clarificări erată </w:t>
      </w:r>
      <w:proofErr w:type="spellStart"/>
      <w:r w:rsidRPr="00C3470C">
        <w:rPr>
          <w:sz w:val="24"/>
          <w:szCs w:val="24"/>
        </w:rPr>
        <w:t>şi</w:t>
      </w:r>
      <w:proofErr w:type="spellEnd"/>
      <w:r w:rsidRPr="00C3470C">
        <w:rPr>
          <w:sz w:val="24"/>
          <w:szCs w:val="24"/>
        </w:rPr>
        <w:t xml:space="preserve"> dovada transmiterii acestuia spre publicare, dacă este cazul; </w:t>
      </w:r>
    </w:p>
    <w:p w14:paraId="2C98A153" w14:textId="77777777" w:rsidR="008C14C0" w:rsidRPr="00C3470C" w:rsidRDefault="008C14C0" w:rsidP="008E7762">
      <w:pPr>
        <w:pStyle w:val="ListParagraph"/>
        <w:numPr>
          <w:ilvl w:val="0"/>
          <w:numId w:val="100"/>
        </w:numPr>
        <w:spacing w:after="0"/>
        <w:ind w:left="1701" w:right="284" w:firstLine="0"/>
        <w:rPr>
          <w:sz w:val="24"/>
          <w:szCs w:val="24"/>
        </w:rPr>
      </w:pPr>
      <w:proofErr w:type="spellStart"/>
      <w:r w:rsidRPr="00C3470C">
        <w:rPr>
          <w:sz w:val="24"/>
          <w:szCs w:val="24"/>
        </w:rPr>
        <w:t>documentaţia</w:t>
      </w:r>
      <w:proofErr w:type="spellEnd"/>
      <w:r w:rsidRPr="00C3470C">
        <w:rPr>
          <w:sz w:val="24"/>
          <w:szCs w:val="24"/>
        </w:rPr>
        <w:t xml:space="preserve"> de atribuire; </w:t>
      </w:r>
    </w:p>
    <w:p w14:paraId="7671BDC6"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decizia/</w:t>
      </w:r>
      <w:proofErr w:type="spellStart"/>
      <w:r w:rsidRPr="00C3470C">
        <w:rPr>
          <w:sz w:val="24"/>
          <w:szCs w:val="24"/>
        </w:rPr>
        <w:t>dispoziţia</w:t>
      </w:r>
      <w:proofErr w:type="spellEnd"/>
      <w:r w:rsidRPr="00C3470C">
        <w:rPr>
          <w:sz w:val="24"/>
          <w:szCs w:val="24"/>
        </w:rPr>
        <w:t xml:space="preserve">/ordinul de numire a comisiei de evaluare </w:t>
      </w:r>
      <w:proofErr w:type="spellStart"/>
      <w:r w:rsidRPr="00C3470C">
        <w:rPr>
          <w:sz w:val="24"/>
          <w:szCs w:val="24"/>
        </w:rPr>
        <w:t>şi</w:t>
      </w:r>
      <w:proofErr w:type="spellEnd"/>
      <w:r w:rsidRPr="00C3470C">
        <w:rPr>
          <w:sz w:val="24"/>
          <w:szCs w:val="24"/>
        </w:rPr>
        <w:t xml:space="preserve">, după caz, a </w:t>
      </w:r>
      <w:proofErr w:type="spellStart"/>
      <w:r w:rsidRPr="00C3470C">
        <w:rPr>
          <w:sz w:val="24"/>
          <w:szCs w:val="24"/>
        </w:rPr>
        <w:t>experţilor</w:t>
      </w:r>
      <w:proofErr w:type="spellEnd"/>
      <w:r w:rsidRPr="00C3470C">
        <w:rPr>
          <w:sz w:val="24"/>
          <w:szCs w:val="24"/>
        </w:rPr>
        <w:t xml:space="preserve"> </w:t>
      </w:r>
      <w:proofErr w:type="spellStart"/>
      <w:r w:rsidRPr="00C3470C">
        <w:rPr>
          <w:sz w:val="24"/>
          <w:szCs w:val="24"/>
        </w:rPr>
        <w:t>cooptaţi</w:t>
      </w:r>
      <w:proofErr w:type="spellEnd"/>
      <w:r w:rsidRPr="00C3470C">
        <w:rPr>
          <w:sz w:val="24"/>
          <w:szCs w:val="24"/>
        </w:rPr>
        <w:t xml:space="preserve">; </w:t>
      </w:r>
    </w:p>
    <w:p w14:paraId="048A3FDB"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proofErr w:type="spellStart"/>
      <w:r w:rsidRPr="00C3470C">
        <w:rPr>
          <w:sz w:val="24"/>
          <w:szCs w:val="24"/>
        </w:rPr>
        <w:t>declaraţiile</w:t>
      </w:r>
      <w:proofErr w:type="spellEnd"/>
      <w:r w:rsidRPr="00C3470C">
        <w:rPr>
          <w:sz w:val="24"/>
          <w:szCs w:val="24"/>
        </w:rPr>
        <w:t xml:space="preserve"> de </w:t>
      </w:r>
      <w:r w:rsidRPr="00C3470C">
        <w:rPr>
          <w:noProof/>
          <w:color w:val="000000" w:themeColor="text1"/>
          <w:sz w:val="24"/>
          <w:szCs w:val="24"/>
        </w:rPr>
        <w:t>confidenţialitate şi imparţialitate</w:t>
      </w:r>
      <w:r w:rsidRPr="00C3470C">
        <w:rPr>
          <w:color w:val="000000" w:themeColor="text1"/>
          <w:sz w:val="24"/>
          <w:szCs w:val="24"/>
        </w:rPr>
        <w:t xml:space="preserve"> </w:t>
      </w:r>
      <w:r w:rsidRPr="00C3470C">
        <w:rPr>
          <w:noProof/>
          <w:color w:val="000000" w:themeColor="text1"/>
          <w:sz w:val="24"/>
          <w:szCs w:val="24"/>
        </w:rPr>
        <w:t xml:space="preserve">ale membrilor comisiei de evaluare; </w:t>
      </w:r>
    </w:p>
    <w:p w14:paraId="46C06FD4"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procesul-verbal al şedinţei de deschidere a ofertelor, dacă este cazul; </w:t>
      </w:r>
    </w:p>
    <w:p w14:paraId="5F8EE57D"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declarația de identificare a participanţilor la procedură  cu datele de identificare ale ofertanţilor; </w:t>
      </w:r>
    </w:p>
    <w:p w14:paraId="0806E593"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declaraţia pe proprie răspundere  privind persoanele cu funcţie de decizie din cadrul autorităţii contractante; </w:t>
      </w:r>
    </w:p>
    <w:p w14:paraId="0BA1E0DE" w14:textId="77777777" w:rsidR="008C14C0" w:rsidRPr="00C3470C" w:rsidRDefault="008C14C0" w:rsidP="008E7762">
      <w:pPr>
        <w:pStyle w:val="ListParagraph"/>
        <w:numPr>
          <w:ilvl w:val="0"/>
          <w:numId w:val="100"/>
        </w:numPr>
        <w:spacing w:after="120"/>
        <w:ind w:left="1701" w:right="284" w:firstLine="0"/>
        <w:jc w:val="both"/>
        <w:rPr>
          <w:noProof/>
          <w:color w:val="000000" w:themeColor="text1"/>
          <w:sz w:val="24"/>
          <w:szCs w:val="24"/>
        </w:rPr>
      </w:pPr>
      <w:r w:rsidRPr="00C3470C">
        <w:rPr>
          <w:noProof/>
          <w:color w:val="000000" w:themeColor="text1"/>
          <w:sz w:val="24"/>
          <w:szCs w:val="24"/>
        </w:rPr>
        <w:t xml:space="preserve">formularele de ofertă depuse în cadrul procedurii de atribuire; </w:t>
      </w:r>
    </w:p>
    <w:p w14:paraId="5C3C5B6B"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noProof/>
          <w:color w:val="000000" w:themeColor="text1"/>
          <w:sz w:val="24"/>
          <w:szCs w:val="24"/>
        </w:rPr>
        <w:t>DUAE şi documentele de calificare</w:t>
      </w:r>
      <w:r w:rsidRPr="00C3470C">
        <w:rPr>
          <w:color w:val="000000" w:themeColor="text1"/>
          <w:sz w:val="24"/>
          <w:szCs w:val="24"/>
        </w:rPr>
        <w:t xml:space="preserve"> </w:t>
      </w:r>
      <w:r w:rsidRPr="00C3470C">
        <w:rPr>
          <w:noProof/>
          <w:color w:val="000000" w:themeColor="text1"/>
          <w:sz w:val="24"/>
          <w:szCs w:val="24"/>
        </w:rPr>
        <w:t>dacă este cazul</w:t>
      </w:r>
      <w:r w:rsidRPr="00C3470C">
        <w:rPr>
          <w:sz w:val="24"/>
          <w:szCs w:val="24"/>
        </w:rPr>
        <w:t xml:space="preserve">; </w:t>
      </w:r>
    </w:p>
    <w:p w14:paraId="128C0F9C"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solicitările de clarificări, precum </w:t>
      </w:r>
      <w:proofErr w:type="spellStart"/>
      <w:r w:rsidRPr="00C3470C">
        <w:rPr>
          <w:sz w:val="24"/>
          <w:szCs w:val="24"/>
        </w:rPr>
        <w:t>şi</w:t>
      </w:r>
      <w:proofErr w:type="spellEnd"/>
      <w:r w:rsidRPr="00C3470C">
        <w:rPr>
          <w:sz w:val="24"/>
          <w:szCs w:val="24"/>
        </w:rPr>
        <w:t xml:space="preserve"> clarificările transmise/primite de autoritatea contractantă; </w:t>
      </w:r>
    </w:p>
    <w:p w14:paraId="223F9131"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raportul intermediar privind </w:t>
      </w:r>
      <w:proofErr w:type="spellStart"/>
      <w:r w:rsidRPr="00C3470C">
        <w:rPr>
          <w:sz w:val="24"/>
          <w:szCs w:val="24"/>
        </w:rPr>
        <w:t>selecţia</w:t>
      </w:r>
      <w:proofErr w:type="spellEnd"/>
      <w:r w:rsidRPr="00C3470C">
        <w:rPr>
          <w:sz w:val="24"/>
          <w:szCs w:val="24"/>
        </w:rPr>
        <w:t xml:space="preserve"> </w:t>
      </w:r>
      <w:proofErr w:type="spellStart"/>
      <w:r w:rsidRPr="00C3470C">
        <w:rPr>
          <w:sz w:val="24"/>
          <w:szCs w:val="24"/>
        </w:rPr>
        <w:t>candidaţilor</w:t>
      </w:r>
      <w:proofErr w:type="spellEnd"/>
      <w:r w:rsidRPr="00C3470C">
        <w:rPr>
          <w:sz w:val="24"/>
          <w:szCs w:val="24"/>
        </w:rPr>
        <w:t>, dacă este cazul;</w:t>
      </w:r>
    </w:p>
    <w:p w14:paraId="7BB1BD25"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procesele-verbale de evaluare, negociere, dialog, dacă este cazul; </w:t>
      </w:r>
    </w:p>
    <w:p w14:paraId="6CB2250E"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raportul procedurii de atribuire, precum </w:t>
      </w:r>
      <w:proofErr w:type="spellStart"/>
      <w:r w:rsidRPr="00C3470C">
        <w:rPr>
          <w:sz w:val="24"/>
          <w:szCs w:val="24"/>
        </w:rPr>
        <w:t>şi</w:t>
      </w:r>
      <w:proofErr w:type="spellEnd"/>
      <w:r w:rsidRPr="00C3470C">
        <w:rPr>
          <w:sz w:val="24"/>
          <w:szCs w:val="24"/>
        </w:rPr>
        <w:t xml:space="preserve"> anexele la acesta; </w:t>
      </w:r>
    </w:p>
    <w:p w14:paraId="09448A97"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oferta </w:t>
      </w:r>
      <w:proofErr w:type="spellStart"/>
      <w:r w:rsidRPr="00C3470C">
        <w:rPr>
          <w:sz w:val="24"/>
          <w:szCs w:val="24"/>
        </w:rPr>
        <w:t>câştigătoare</w:t>
      </w:r>
      <w:proofErr w:type="spellEnd"/>
      <w:r w:rsidRPr="00C3470C">
        <w:rPr>
          <w:sz w:val="24"/>
          <w:szCs w:val="24"/>
        </w:rPr>
        <w:t xml:space="preserve"> completă împreună cu documentele de calificare, precum si ofertele </w:t>
      </w:r>
      <w:proofErr w:type="spellStart"/>
      <w:r w:rsidRPr="00C3470C">
        <w:rPr>
          <w:sz w:val="24"/>
          <w:szCs w:val="24"/>
        </w:rPr>
        <w:t>necâştigătoare</w:t>
      </w:r>
      <w:proofErr w:type="spellEnd"/>
      <w:r w:rsidRPr="00C3470C">
        <w:rPr>
          <w:sz w:val="24"/>
          <w:szCs w:val="24"/>
        </w:rPr>
        <w:t xml:space="preserve"> (documentele depuse </w:t>
      </w:r>
      <w:proofErr w:type="spellStart"/>
      <w:r w:rsidRPr="00C3470C">
        <w:rPr>
          <w:sz w:val="24"/>
          <w:szCs w:val="24"/>
        </w:rPr>
        <w:t>şi</w:t>
      </w:r>
      <w:proofErr w:type="spellEnd"/>
      <w:r w:rsidRPr="00C3470C">
        <w:rPr>
          <w:sz w:val="24"/>
          <w:szCs w:val="24"/>
        </w:rPr>
        <w:t xml:space="preserve"> evaluate până la momentul respingerii/eliminării) </w:t>
      </w:r>
    </w:p>
    <w:p w14:paraId="25858A1D"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dovada comunicărilor privind rezultatul procedurii; </w:t>
      </w:r>
    </w:p>
    <w:p w14:paraId="0F104A69"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 xml:space="preserve"> publică/acordul-cadru, semnate, </w:t>
      </w:r>
      <w:proofErr w:type="spellStart"/>
      <w:r w:rsidRPr="00C3470C">
        <w:rPr>
          <w:sz w:val="24"/>
          <w:szCs w:val="24"/>
        </w:rPr>
        <w:t>şi</w:t>
      </w:r>
      <w:proofErr w:type="spellEnd"/>
      <w:r w:rsidRPr="00C3470C">
        <w:rPr>
          <w:sz w:val="24"/>
          <w:szCs w:val="24"/>
        </w:rPr>
        <w:t xml:space="preserve">, după caz, actele </w:t>
      </w:r>
      <w:proofErr w:type="spellStart"/>
      <w:r w:rsidRPr="00C3470C">
        <w:rPr>
          <w:sz w:val="24"/>
          <w:szCs w:val="24"/>
        </w:rPr>
        <w:t>adiţionale</w:t>
      </w:r>
      <w:proofErr w:type="spellEnd"/>
      <w:r w:rsidRPr="00C3470C">
        <w:rPr>
          <w:sz w:val="24"/>
          <w:szCs w:val="24"/>
        </w:rPr>
        <w:t xml:space="preserve">; </w:t>
      </w:r>
    </w:p>
    <w:p w14:paraId="7F0369BE"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contractele de asociere/subcontractare, dacă este cazul; </w:t>
      </w:r>
    </w:p>
    <w:p w14:paraId="40FCA8CA" w14:textId="77777777" w:rsidR="008C14C0" w:rsidRPr="00C3470C" w:rsidRDefault="008C14C0" w:rsidP="008E7762">
      <w:pPr>
        <w:pStyle w:val="ListParagraph"/>
        <w:numPr>
          <w:ilvl w:val="0"/>
          <w:numId w:val="100"/>
        </w:numPr>
        <w:spacing w:after="120"/>
        <w:ind w:left="1701" w:right="284" w:firstLine="0"/>
        <w:jc w:val="both"/>
        <w:rPr>
          <w:sz w:val="24"/>
          <w:szCs w:val="24"/>
        </w:rPr>
      </w:pPr>
      <w:proofErr w:type="spellStart"/>
      <w:r w:rsidRPr="00C3470C">
        <w:rPr>
          <w:sz w:val="24"/>
          <w:szCs w:val="24"/>
        </w:rPr>
        <w:t>anunţul</w:t>
      </w:r>
      <w:proofErr w:type="spellEnd"/>
      <w:r w:rsidRPr="00C3470C">
        <w:rPr>
          <w:sz w:val="24"/>
          <w:szCs w:val="24"/>
        </w:rPr>
        <w:t xml:space="preserve"> de atribuire </w:t>
      </w:r>
      <w:proofErr w:type="spellStart"/>
      <w:r w:rsidRPr="00C3470C">
        <w:rPr>
          <w:sz w:val="24"/>
          <w:szCs w:val="24"/>
        </w:rPr>
        <w:t>şi</w:t>
      </w:r>
      <w:proofErr w:type="spellEnd"/>
      <w:r w:rsidRPr="00C3470C">
        <w:rPr>
          <w:sz w:val="24"/>
          <w:szCs w:val="24"/>
        </w:rPr>
        <w:t xml:space="preserve"> dovada transmiterii acestuia spre publicare; </w:t>
      </w:r>
    </w:p>
    <w:p w14:paraId="37E4368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notificările prealabile formulate în cadrul procedurii de atribuire, </w:t>
      </w:r>
      <w:proofErr w:type="spellStart"/>
      <w:r w:rsidRPr="00C3470C">
        <w:rPr>
          <w:sz w:val="24"/>
          <w:szCs w:val="24"/>
        </w:rPr>
        <w:t>însoţite</w:t>
      </w:r>
      <w:proofErr w:type="spellEnd"/>
      <w:r w:rsidRPr="00C3470C">
        <w:rPr>
          <w:sz w:val="24"/>
          <w:szCs w:val="24"/>
        </w:rPr>
        <w:t xml:space="preserve"> de răspunsul </w:t>
      </w:r>
      <w:proofErr w:type="spellStart"/>
      <w:r w:rsidRPr="00C3470C">
        <w:rPr>
          <w:sz w:val="24"/>
          <w:szCs w:val="24"/>
        </w:rPr>
        <w:t>beneficiarilor,dacă</w:t>
      </w:r>
      <w:proofErr w:type="spellEnd"/>
      <w:r w:rsidRPr="00C3470C">
        <w:rPr>
          <w:sz w:val="24"/>
          <w:szCs w:val="24"/>
        </w:rPr>
        <w:t xml:space="preserve"> este cazul; </w:t>
      </w:r>
    </w:p>
    <w:p w14:paraId="490BECFF" w14:textId="77777777" w:rsidR="008C14C0" w:rsidRPr="00C3470C" w:rsidRDefault="008C14C0" w:rsidP="008E7762">
      <w:pPr>
        <w:pStyle w:val="ListParagraph"/>
        <w:numPr>
          <w:ilvl w:val="0"/>
          <w:numId w:val="100"/>
        </w:numPr>
        <w:spacing w:after="120"/>
        <w:ind w:left="1701" w:right="284" w:firstLine="0"/>
        <w:jc w:val="both"/>
        <w:rPr>
          <w:sz w:val="24"/>
          <w:szCs w:val="24"/>
        </w:rPr>
      </w:pPr>
      <w:proofErr w:type="spellStart"/>
      <w:r w:rsidRPr="00C3470C">
        <w:rPr>
          <w:sz w:val="24"/>
          <w:szCs w:val="24"/>
        </w:rPr>
        <w:t>contestaţiile</w:t>
      </w:r>
      <w:proofErr w:type="spellEnd"/>
      <w:r w:rsidRPr="00C3470C">
        <w:rPr>
          <w:sz w:val="24"/>
          <w:szCs w:val="24"/>
        </w:rPr>
        <w:t xml:space="preserve"> formulate în cadrul procedurii de atribuire, </w:t>
      </w:r>
      <w:proofErr w:type="spellStart"/>
      <w:r w:rsidRPr="00C3470C">
        <w:rPr>
          <w:sz w:val="24"/>
          <w:szCs w:val="24"/>
        </w:rPr>
        <w:t>însoţite</w:t>
      </w:r>
      <w:proofErr w:type="spellEnd"/>
      <w:r w:rsidRPr="00C3470C">
        <w:rPr>
          <w:sz w:val="24"/>
          <w:szCs w:val="24"/>
        </w:rPr>
        <w:t xml:space="preserve"> de deciziile motivate </w:t>
      </w:r>
      <w:proofErr w:type="spellStart"/>
      <w:r w:rsidRPr="00C3470C">
        <w:rPr>
          <w:sz w:val="24"/>
          <w:szCs w:val="24"/>
        </w:rPr>
        <w:t>pronunţate</w:t>
      </w:r>
      <w:proofErr w:type="spellEnd"/>
      <w:r w:rsidRPr="00C3470C">
        <w:rPr>
          <w:sz w:val="24"/>
          <w:szCs w:val="24"/>
        </w:rPr>
        <w:t xml:space="preserve"> de Consiliul </w:t>
      </w:r>
      <w:proofErr w:type="spellStart"/>
      <w:r w:rsidRPr="00C3470C">
        <w:rPr>
          <w:sz w:val="24"/>
          <w:szCs w:val="24"/>
        </w:rPr>
        <w:t>Naţional</w:t>
      </w:r>
      <w:proofErr w:type="spellEnd"/>
      <w:r w:rsidRPr="00C3470C">
        <w:rPr>
          <w:sz w:val="24"/>
          <w:szCs w:val="24"/>
        </w:rPr>
        <w:t xml:space="preserve"> de </w:t>
      </w:r>
      <w:proofErr w:type="spellStart"/>
      <w:r w:rsidRPr="00C3470C">
        <w:rPr>
          <w:sz w:val="24"/>
          <w:szCs w:val="24"/>
        </w:rPr>
        <w:t>Soluţionare</w:t>
      </w:r>
      <w:proofErr w:type="spellEnd"/>
      <w:r w:rsidRPr="00C3470C">
        <w:rPr>
          <w:sz w:val="24"/>
          <w:szCs w:val="24"/>
        </w:rPr>
        <w:t xml:space="preserve"> a </w:t>
      </w:r>
      <w:proofErr w:type="spellStart"/>
      <w:r w:rsidRPr="00C3470C">
        <w:rPr>
          <w:sz w:val="24"/>
          <w:szCs w:val="24"/>
        </w:rPr>
        <w:t>Contestaţiilor</w:t>
      </w:r>
      <w:proofErr w:type="spellEnd"/>
      <w:r w:rsidRPr="00C3470C">
        <w:rPr>
          <w:sz w:val="24"/>
          <w:szCs w:val="24"/>
        </w:rPr>
        <w:t>;</w:t>
      </w:r>
    </w:p>
    <w:p w14:paraId="698FCF5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lastRenderedPageBreak/>
        <w:t xml:space="preserve">hotărâri ale </w:t>
      </w:r>
      <w:proofErr w:type="spellStart"/>
      <w:r w:rsidRPr="00C3470C">
        <w:rPr>
          <w:sz w:val="24"/>
          <w:szCs w:val="24"/>
        </w:rPr>
        <w:t>instanţelor</w:t>
      </w:r>
      <w:proofErr w:type="spellEnd"/>
      <w:r w:rsidRPr="00C3470C">
        <w:rPr>
          <w:sz w:val="24"/>
          <w:szCs w:val="24"/>
        </w:rPr>
        <w:t xml:space="preserve"> de judecată referitoare la procedura de atribuire;</w:t>
      </w:r>
    </w:p>
    <w:p w14:paraId="4D117114"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dacă este cazul, decizia de anulare a procedurii de atribuire; </w:t>
      </w:r>
    </w:p>
    <w:p w14:paraId="312BE28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notificare ANAP, decizia de verificare ANAP, note intermediare ANAP, avize consultative </w:t>
      </w:r>
      <w:proofErr w:type="spellStart"/>
      <w:r w:rsidRPr="00C3470C">
        <w:rPr>
          <w:sz w:val="24"/>
          <w:szCs w:val="24"/>
        </w:rPr>
        <w:t>ANAP,dacă</w:t>
      </w:r>
      <w:proofErr w:type="spellEnd"/>
      <w:r w:rsidRPr="00C3470C">
        <w:rPr>
          <w:sz w:val="24"/>
          <w:szCs w:val="24"/>
        </w:rPr>
        <w:t xml:space="preserve"> este cazul; </w:t>
      </w:r>
    </w:p>
    <w:p w14:paraId="7B9D71AF"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dovada constituirii </w:t>
      </w:r>
      <w:proofErr w:type="spellStart"/>
      <w:r w:rsidRPr="00C3470C">
        <w:rPr>
          <w:sz w:val="24"/>
          <w:szCs w:val="24"/>
        </w:rPr>
        <w:t>garanţiei</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sau după caz, dovada deschiderii contului de </w:t>
      </w:r>
      <w:proofErr w:type="spellStart"/>
      <w:r w:rsidRPr="00C3470C">
        <w:rPr>
          <w:sz w:val="24"/>
          <w:szCs w:val="24"/>
        </w:rPr>
        <w:t>garanţie</w:t>
      </w:r>
      <w:proofErr w:type="spellEnd"/>
      <w:r w:rsidRPr="00C3470C">
        <w:rPr>
          <w:sz w:val="24"/>
          <w:szCs w:val="24"/>
        </w:rPr>
        <w:t xml:space="preserve"> de bună </w:t>
      </w:r>
      <w:proofErr w:type="spellStart"/>
      <w:r w:rsidRPr="00C3470C">
        <w:rPr>
          <w:sz w:val="24"/>
          <w:szCs w:val="24"/>
        </w:rPr>
        <w:t>execuţie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a virării sumei minime impuse prin contract;</w:t>
      </w:r>
    </w:p>
    <w:p w14:paraId="621F4C52"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rapoarte de specialitate întocmite de </w:t>
      </w:r>
      <w:proofErr w:type="spellStart"/>
      <w:r w:rsidRPr="00C3470C">
        <w:rPr>
          <w:sz w:val="24"/>
          <w:szCs w:val="24"/>
        </w:rPr>
        <w:t>experţi</w:t>
      </w:r>
      <w:proofErr w:type="spellEnd"/>
      <w:r w:rsidRPr="00C3470C">
        <w:rPr>
          <w:sz w:val="24"/>
          <w:szCs w:val="24"/>
        </w:rPr>
        <w:t xml:space="preserve"> </w:t>
      </w:r>
      <w:proofErr w:type="spellStart"/>
      <w:r w:rsidRPr="00C3470C">
        <w:rPr>
          <w:sz w:val="24"/>
          <w:szCs w:val="24"/>
        </w:rPr>
        <w:t>cooptaţi</w:t>
      </w:r>
      <w:proofErr w:type="spellEnd"/>
      <w:r w:rsidRPr="00C3470C">
        <w:rPr>
          <w:sz w:val="24"/>
          <w:szCs w:val="24"/>
        </w:rPr>
        <w:t xml:space="preserve">, dacă este cazul; </w:t>
      </w:r>
    </w:p>
    <w:p w14:paraId="65BFC878" w14:textId="77777777" w:rsidR="008C14C0" w:rsidRPr="00C3470C" w:rsidRDefault="008C14C0" w:rsidP="008E7762">
      <w:pPr>
        <w:pStyle w:val="ListParagraph"/>
        <w:numPr>
          <w:ilvl w:val="0"/>
          <w:numId w:val="100"/>
        </w:numPr>
        <w:spacing w:after="120"/>
        <w:ind w:left="1701" w:right="284" w:firstLine="0"/>
        <w:jc w:val="both"/>
        <w:rPr>
          <w:sz w:val="24"/>
          <w:szCs w:val="24"/>
        </w:rPr>
      </w:pPr>
      <w:r w:rsidRPr="00C3470C">
        <w:rPr>
          <w:sz w:val="24"/>
          <w:szCs w:val="24"/>
        </w:rPr>
        <w:t xml:space="preserve">orice alt document suport pentru justificarea cheltuielilor solicitate la rambursare: notificări, note, decizii, </w:t>
      </w:r>
      <w:proofErr w:type="spellStart"/>
      <w:r w:rsidRPr="00C3470C">
        <w:rPr>
          <w:sz w:val="24"/>
          <w:szCs w:val="24"/>
        </w:rPr>
        <w:t>declaraţii</w:t>
      </w:r>
      <w:proofErr w:type="spellEnd"/>
      <w:r w:rsidRPr="00C3470C">
        <w:rPr>
          <w:sz w:val="24"/>
          <w:szCs w:val="24"/>
        </w:rPr>
        <w:t>, adrese;</w:t>
      </w:r>
    </w:p>
    <w:p w14:paraId="097A85E7" w14:textId="77777777" w:rsidR="008C14C0" w:rsidRPr="00C3470C" w:rsidRDefault="008C14C0" w:rsidP="008C14C0">
      <w:pPr>
        <w:ind w:left="709"/>
        <w:rPr>
          <w:sz w:val="24"/>
          <w:szCs w:val="24"/>
        </w:rPr>
      </w:pPr>
      <w:r w:rsidRPr="00C3470C">
        <w:rPr>
          <w:sz w:val="24"/>
          <w:szCs w:val="24"/>
        </w:rPr>
        <w:t xml:space="preserve">În cazul în care atribuirea se realizează prin </w:t>
      </w:r>
      <w:proofErr w:type="spellStart"/>
      <w:r w:rsidRPr="00C3470C">
        <w:rPr>
          <w:sz w:val="24"/>
          <w:szCs w:val="24"/>
        </w:rPr>
        <w:t>licitaţie</w:t>
      </w:r>
      <w:proofErr w:type="spellEnd"/>
      <w:r w:rsidRPr="00C3470C">
        <w:rPr>
          <w:sz w:val="24"/>
          <w:szCs w:val="24"/>
        </w:rPr>
        <w:t xml:space="preserve"> restrânsă, negociere competitivă, dialog competitiv, parteneriat pentru inovare, concursul de </w:t>
      </w:r>
      <w:proofErr w:type="spellStart"/>
      <w:r w:rsidRPr="00C3470C">
        <w:rPr>
          <w:sz w:val="24"/>
          <w:szCs w:val="24"/>
        </w:rPr>
        <w:t>soluţii</w:t>
      </w:r>
      <w:proofErr w:type="spellEnd"/>
      <w:r w:rsidRPr="00C3470C">
        <w:rPr>
          <w:sz w:val="24"/>
          <w:szCs w:val="24"/>
        </w:rPr>
        <w:t xml:space="preserve">, procedura de atribuire aplicabilă în cazul serviciilor sociale </w:t>
      </w:r>
      <w:proofErr w:type="spellStart"/>
      <w:r w:rsidRPr="00C3470C">
        <w:rPr>
          <w:sz w:val="24"/>
          <w:szCs w:val="24"/>
        </w:rPr>
        <w:t>şi</w:t>
      </w:r>
      <w:proofErr w:type="spellEnd"/>
      <w:r w:rsidRPr="00C3470C">
        <w:rPr>
          <w:sz w:val="24"/>
          <w:szCs w:val="24"/>
        </w:rPr>
        <w:t xml:space="preserve"> al altor servicii specifice,  procedura simplificată sau prin </w:t>
      </w:r>
      <w:proofErr w:type="spellStart"/>
      <w:r w:rsidRPr="00C3470C">
        <w:rPr>
          <w:sz w:val="24"/>
          <w:szCs w:val="24"/>
        </w:rPr>
        <w:t>modalităţi</w:t>
      </w:r>
      <w:proofErr w:type="spellEnd"/>
      <w:r w:rsidRPr="00C3470C">
        <w:rPr>
          <w:sz w:val="24"/>
          <w:szCs w:val="24"/>
        </w:rPr>
        <w:t xml:space="preserve"> speciale de atribuire a contractului de </w:t>
      </w:r>
      <w:proofErr w:type="spellStart"/>
      <w:r w:rsidRPr="00C3470C">
        <w:rPr>
          <w:sz w:val="24"/>
          <w:szCs w:val="24"/>
        </w:rPr>
        <w:t>achiziţie</w:t>
      </w:r>
      <w:proofErr w:type="spellEnd"/>
      <w:r w:rsidRPr="00C3470C">
        <w:rPr>
          <w:sz w:val="24"/>
          <w:szCs w:val="24"/>
        </w:rPr>
        <w:t xml:space="preserve">, dosarul </w:t>
      </w:r>
      <w:proofErr w:type="spellStart"/>
      <w:r w:rsidRPr="00C3470C">
        <w:rPr>
          <w:sz w:val="24"/>
          <w:szCs w:val="24"/>
        </w:rPr>
        <w:t>achiziţiei</w:t>
      </w:r>
      <w:proofErr w:type="spellEnd"/>
      <w:r w:rsidRPr="00C3470C">
        <w:rPr>
          <w:sz w:val="24"/>
          <w:szCs w:val="24"/>
        </w:rPr>
        <w:t xml:space="preserve"> publice se completează după caz. </w:t>
      </w:r>
    </w:p>
    <w:p w14:paraId="3C6FAE62" w14:textId="77777777" w:rsidR="008C14C0" w:rsidRPr="00C3470C" w:rsidRDefault="008C14C0" w:rsidP="008E7762">
      <w:pPr>
        <w:widowControl w:val="0"/>
        <w:numPr>
          <w:ilvl w:val="0"/>
          <w:numId w:val="82"/>
        </w:numPr>
        <w:spacing w:after="0" w:line="240" w:lineRule="auto"/>
        <w:ind w:left="709" w:hanging="425"/>
        <w:jc w:val="both"/>
        <w:rPr>
          <w:b/>
          <w:sz w:val="24"/>
          <w:szCs w:val="24"/>
          <w:lang w:val="it-IT"/>
        </w:rPr>
      </w:pPr>
      <w:r w:rsidRPr="00C3470C">
        <w:rPr>
          <w:b/>
          <w:sz w:val="24"/>
          <w:szCs w:val="24"/>
        </w:rPr>
        <w:t>Pentru procedurile competitive derulate în conformitate cu prevederile Ordinului Ministrului Fondurilor Europene nr. 1284/2016:</w:t>
      </w:r>
    </w:p>
    <w:p w14:paraId="2381B9AC"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Opis cu documentele dosarului; </w:t>
      </w:r>
    </w:p>
    <w:p w14:paraId="42BCCDAE" w14:textId="77777777" w:rsidR="008C14C0" w:rsidRPr="00C3470C" w:rsidRDefault="008C14C0" w:rsidP="008E7762">
      <w:pPr>
        <w:widowControl w:val="0"/>
        <w:numPr>
          <w:ilvl w:val="2"/>
          <w:numId w:val="83"/>
        </w:numPr>
        <w:spacing w:after="0" w:line="240" w:lineRule="auto"/>
        <w:ind w:left="709" w:hanging="283"/>
        <w:jc w:val="both"/>
        <w:rPr>
          <w:sz w:val="24"/>
          <w:szCs w:val="24"/>
        </w:rPr>
      </w:pPr>
      <w:proofErr w:type="spellStart"/>
      <w:r w:rsidRPr="00C3470C">
        <w:rPr>
          <w:sz w:val="24"/>
          <w:szCs w:val="24"/>
        </w:rPr>
        <w:t>Specificaţiile</w:t>
      </w:r>
      <w:proofErr w:type="spellEnd"/>
      <w:r w:rsidRPr="00C3470C">
        <w:rPr>
          <w:sz w:val="24"/>
          <w:szCs w:val="24"/>
        </w:rPr>
        <w:t xml:space="preserve"> tehnice;</w:t>
      </w:r>
    </w:p>
    <w:p w14:paraId="602B7004"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privind determinarea valorii estimate; </w:t>
      </w:r>
    </w:p>
    <w:p w14:paraId="7D752131"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Dovada </w:t>
      </w:r>
      <w:proofErr w:type="spellStart"/>
      <w:r w:rsidRPr="00C3470C">
        <w:rPr>
          <w:sz w:val="24"/>
          <w:szCs w:val="24"/>
        </w:rPr>
        <w:t>anunţului</w:t>
      </w:r>
      <w:proofErr w:type="spellEnd"/>
      <w:r w:rsidRPr="00C3470C">
        <w:rPr>
          <w:sz w:val="24"/>
          <w:szCs w:val="24"/>
        </w:rPr>
        <w:t>/</w:t>
      </w:r>
      <w:proofErr w:type="spellStart"/>
      <w:r w:rsidRPr="00C3470C">
        <w:rPr>
          <w:sz w:val="24"/>
          <w:szCs w:val="24"/>
        </w:rPr>
        <w:t>invitaţiilor</w:t>
      </w:r>
      <w:proofErr w:type="spellEnd"/>
      <w:r w:rsidRPr="00C3470C">
        <w:rPr>
          <w:sz w:val="24"/>
          <w:szCs w:val="24"/>
        </w:rPr>
        <w:t xml:space="preserve">/clarificărilor/comunicărilor rezultatului (după caz); </w:t>
      </w:r>
    </w:p>
    <w:p w14:paraId="1187498B"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justificativă de atribuire; </w:t>
      </w:r>
    </w:p>
    <w:p w14:paraId="0E1D0CFA"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Nota justificativă privind decalarea datelor de semnare a contractelor (după caz) – pentru loturi; </w:t>
      </w:r>
    </w:p>
    <w:p w14:paraId="0B877E22" w14:textId="77777777" w:rsidR="008C14C0" w:rsidRPr="00C3470C" w:rsidRDefault="008C14C0" w:rsidP="008E7762">
      <w:pPr>
        <w:widowControl w:val="0"/>
        <w:numPr>
          <w:ilvl w:val="2"/>
          <w:numId w:val="83"/>
        </w:numPr>
        <w:spacing w:after="0" w:line="240" w:lineRule="auto"/>
        <w:ind w:left="709" w:right="-1" w:hanging="283"/>
        <w:jc w:val="both"/>
        <w:rPr>
          <w:sz w:val="24"/>
          <w:szCs w:val="24"/>
        </w:rPr>
      </w:pPr>
      <w:proofErr w:type="spellStart"/>
      <w:r w:rsidRPr="00C3470C">
        <w:rPr>
          <w:sz w:val="24"/>
          <w:szCs w:val="24"/>
        </w:rPr>
        <w:t>Declaraţii</w:t>
      </w:r>
      <w:proofErr w:type="spellEnd"/>
      <w:r w:rsidRPr="00C3470C">
        <w:rPr>
          <w:sz w:val="24"/>
          <w:szCs w:val="24"/>
        </w:rPr>
        <w:t xml:space="preserve"> pe propria răspundere din care rezultă că ofertantul </w:t>
      </w:r>
      <w:proofErr w:type="spellStart"/>
      <w:r w:rsidRPr="00C3470C">
        <w:rPr>
          <w:sz w:val="24"/>
          <w:szCs w:val="24"/>
        </w:rPr>
        <w:t>câştigător</w:t>
      </w:r>
      <w:proofErr w:type="spellEnd"/>
      <w:r w:rsidRPr="00C3470C">
        <w:rPr>
          <w:sz w:val="24"/>
          <w:szCs w:val="24"/>
        </w:rPr>
        <w:t xml:space="preserve">/solicitantul/beneficiarul privat nu a încălcat prevederile referitoare la conflictul de interese; </w:t>
      </w:r>
    </w:p>
    <w:p w14:paraId="67FE9160"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Ofertele </w:t>
      </w:r>
      <w:proofErr w:type="spellStart"/>
      <w:r w:rsidRPr="00C3470C">
        <w:rPr>
          <w:sz w:val="24"/>
          <w:szCs w:val="24"/>
        </w:rPr>
        <w:t>şi</w:t>
      </w:r>
      <w:proofErr w:type="spellEnd"/>
      <w:r w:rsidRPr="00C3470C">
        <w:rPr>
          <w:sz w:val="24"/>
          <w:szCs w:val="24"/>
        </w:rPr>
        <w:t xml:space="preserve"> clarificările (după caz); </w:t>
      </w:r>
    </w:p>
    <w:p w14:paraId="2C1C0477"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Contractul de </w:t>
      </w:r>
      <w:proofErr w:type="spellStart"/>
      <w:r w:rsidRPr="00C3470C">
        <w:rPr>
          <w:sz w:val="24"/>
          <w:szCs w:val="24"/>
        </w:rPr>
        <w:t>achiziţie</w:t>
      </w:r>
      <w:proofErr w:type="spellEnd"/>
      <w:r w:rsidRPr="00C3470C">
        <w:rPr>
          <w:sz w:val="24"/>
          <w:szCs w:val="24"/>
        </w:rPr>
        <w:t xml:space="preserve">; </w:t>
      </w:r>
    </w:p>
    <w:p w14:paraId="49E414FC"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Actele </w:t>
      </w:r>
      <w:proofErr w:type="spellStart"/>
      <w:r w:rsidRPr="00C3470C">
        <w:rPr>
          <w:sz w:val="24"/>
          <w:szCs w:val="24"/>
        </w:rPr>
        <w:t>adiţionale</w:t>
      </w:r>
      <w:proofErr w:type="spellEnd"/>
      <w:r w:rsidRPr="00C3470C">
        <w:rPr>
          <w:sz w:val="24"/>
          <w:szCs w:val="24"/>
        </w:rPr>
        <w:t xml:space="preserve"> (după caz);</w:t>
      </w:r>
    </w:p>
    <w:p w14:paraId="4E05D386" w14:textId="77777777" w:rsidR="008C14C0" w:rsidRPr="00C3470C" w:rsidRDefault="008C14C0" w:rsidP="008E7762">
      <w:pPr>
        <w:widowControl w:val="0"/>
        <w:numPr>
          <w:ilvl w:val="2"/>
          <w:numId w:val="83"/>
        </w:numPr>
        <w:spacing w:after="0" w:line="240" w:lineRule="auto"/>
        <w:ind w:left="709" w:hanging="283"/>
        <w:jc w:val="both"/>
        <w:rPr>
          <w:sz w:val="24"/>
          <w:szCs w:val="24"/>
        </w:rPr>
      </w:pPr>
      <w:r w:rsidRPr="00C3470C">
        <w:rPr>
          <w:sz w:val="24"/>
          <w:szCs w:val="24"/>
        </w:rPr>
        <w:t xml:space="preserve">Alte documente relevante, inclusiv documentele care dovedesc realizarea </w:t>
      </w:r>
      <w:proofErr w:type="spellStart"/>
      <w:r w:rsidRPr="00C3470C">
        <w:rPr>
          <w:sz w:val="24"/>
          <w:szCs w:val="24"/>
        </w:rPr>
        <w:t>achiziţiei</w:t>
      </w:r>
      <w:proofErr w:type="spellEnd"/>
      <w:r w:rsidRPr="00C3470C">
        <w:rPr>
          <w:sz w:val="24"/>
          <w:szCs w:val="24"/>
        </w:rPr>
        <w:t xml:space="preserve"> (de exemplu: procese-verbale de </w:t>
      </w:r>
      <w:proofErr w:type="spellStart"/>
      <w:r w:rsidRPr="00C3470C">
        <w:rPr>
          <w:sz w:val="24"/>
          <w:szCs w:val="24"/>
        </w:rPr>
        <w:t>recepţie</w:t>
      </w:r>
      <w:proofErr w:type="spellEnd"/>
      <w:r w:rsidRPr="00C3470C">
        <w:rPr>
          <w:sz w:val="24"/>
          <w:szCs w:val="24"/>
        </w:rPr>
        <w:t xml:space="preserve"> servicii </w:t>
      </w:r>
      <w:proofErr w:type="spellStart"/>
      <w:r w:rsidRPr="00C3470C">
        <w:rPr>
          <w:sz w:val="24"/>
          <w:szCs w:val="24"/>
        </w:rPr>
        <w:t>şi</w:t>
      </w:r>
      <w:proofErr w:type="spellEnd"/>
      <w:r w:rsidRPr="00C3470C">
        <w:rPr>
          <w:sz w:val="24"/>
          <w:szCs w:val="24"/>
        </w:rPr>
        <w:t xml:space="preserve"> lucrări, livrabile, procese-verbale de predare primire etc.); </w:t>
      </w:r>
    </w:p>
    <w:p w14:paraId="50909C90" w14:textId="77777777" w:rsidR="008C14C0" w:rsidRPr="00C3470C" w:rsidRDefault="008C14C0" w:rsidP="008E7762">
      <w:pPr>
        <w:widowControl w:val="0"/>
        <w:numPr>
          <w:ilvl w:val="2"/>
          <w:numId w:val="83"/>
        </w:numPr>
        <w:spacing w:after="0" w:line="240" w:lineRule="auto"/>
        <w:ind w:left="709" w:hanging="283"/>
        <w:jc w:val="both"/>
        <w:rPr>
          <w:sz w:val="24"/>
          <w:szCs w:val="24"/>
        </w:rPr>
      </w:pPr>
      <w:proofErr w:type="spellStart"/>
      <w:r w:rsidRPr="00C3470C">
        <w:rPr>
          <w:sz w:val="24"/>
          <w:szCs w:val="24"/>
        </w:rPr>
        <w:t>Contestaţiile</w:t>
      </w:r>
      <w:proofErr w:type="spellEnd"/>
      <w:r w:rsidRPr="00C3470C">
        <w:rPr>
          <w:sz w:val="24"/>
          <w:szCs w:val="24"/>
        </w:rPr>
        <w:t xml:space="preserve"> (după caz)/ deciziile aferente.</w:t>
      </w:r>
    </w:p>
    <w:p w14:paraId="56D314D5" w14:textId="77777777" w:rsidR="008C14C0" w:rsidRPr="00C3470C" w:rsidRDefault="008C14C0" w:rsidP="008E7762">
      <w:pPr>
        <w:widowControl w:val="0"/>
        <w:numPr>
          <w:ilvl w:val="0"/>
          <w:numId w:val="82"/>
        </w:numPr>
        <w:spacing w:after="0" w:line="240" w:lineRule="auto"/>
        <w:ind w:left="709" w:hanging="425"/>
        <w:jc w:val="both"/>
        <w:rPr>
          <w:b/>
          <w:sz w:val="24"/>
          <w:szCs w:val="24"/>
        </w:rPr>
      </w:pPr>
      <w:r w:rsidRPr="00C3470C">
        <w:rPr>
          <w:b/>
          <w:sz w:val="24"/>
          <w:szCs w:val="24"/>
        </w:rPr>
        <w:t xml:space="preserve">Pentru </w:t>
      </w:r>
      <w:proofErr w:type="spellStart"/>
      <w:r w:rsidRPr="00C3470C">
        <w:rPr>
          <w:b/>
          <w:sz w:val="24"/>
          <w:szCs w:val="24"/>
        </w:rPr>
        <w:t>achiziţiile</w:t>
      </w:r>
      <w:proofErr w:type="spellEnd"/>
      <w:r w:rsidRPr="00C3470C">
        <w:rPr>
          <w:b/>
          <w:sz w:val="24"/>
          <w:szCs w:val="24"/>
        </w:rPr>
        <w:t xml:space="preserve"> directe derulate în conformitate cu prevederile Ordinului Ministrului Fondurilor Europene nr. 1284/2016:</w:t>
      </w:r>
    </w:p>
    <w:p w14:paraId="7AD30505"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Opis cu documentele dosarului; </w:t>
      </w:r>
    </w:p>
    <w:p w14:paraId="0C748243"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Nota privind determinarea valorii estimate; </w:t>
      </w:r>
    </w:p>
    <w:p w14:paraId="6CB5F81D" w14:textId="77777777" w:rsidR="008C14C0" w:rsidRPr="00C3470C" w:rsidRDefault="008C14C0" w:rsidP="008E7762">
      <w:pPr>
        <w:widowControl w:val="0"/>
        <w:numPr>
          <w:ilvl w:val="2"/>
          <w:numId w:val="84"/>
        </w:numPr>
        <w:spacing w:after="0" w:line="240" w:lineRule="auto"/>
        <w:ind w:left="709" w:hanging="283"/>
        <w:jc w:val="both"/>
        <w:rPr>
          <w:sz w:val="24"/>
          <w:szCs w:val="24"/>
        </w:rPr>
      </w:pPr>
      <w:r w:rsidRPr="00C3470C">
        <w:rPr>
          <w:sz w:val="24"/>
          <w:szCs w:val="24"/>
        </w:rPr>
        <w:t xml:space="preserve">Documentele justificative ale </w:t>
      </w:r>
      <w:proofErr w:type="spellStart"/>
      <w:r w:rsidRPr="00C3470C">
        <w:rPr>
          <w:sz w:val="24"/>
          <w:szCs w:val="24"/>
        </w:rPr>
        <w:t>achiziţiei</w:t>
      </w:r>
      <w:proofErr w:type="spellEnd"/>
      <w:r w:rsidRPr="00C3470C">
        <w:rPr>
          <w:sz w:val="24"/>
          <w:szCs w:val="24"/>
        </w:rPr>
        <w:t xml:space="preserve"> (de exemplu: comandă, factură, bon fiscal, contract, documentele de transport sau altele, după caz) </w:t>
      </w:r>
    </w:p>
    <w:p w14:paraId="1BFC5E15" w14:textId="77777777" w:rsidR="008C14C0" w:rsidRPr="00C3470C" w:rsidRDefault="008C14C0" w:rsidP="008E7762">
      <w:pPr>
        <w:widowControl w:val="0"/>
        <w:numPr>
          <w:ilvl w:val="0"/>
          <w:numId w:val="84"/>
        </w:numPr>
        <w:spacing w:after="0" w:line="240" w:lineRule="auto"/>
        <w:ind w:left="709" w:hanging="283"/>
        <w:jc w:val="both"/>
        <w:rPr>
          <w:sz w:val="24"/>
          <w:szCs w:val="24"/>
        </w:rPr>
      </w:pPr>
      <w:r w:rsidRPr="00C3470C">
        <w:rPr>
          <w:sz w:val="24"/>
          <w:szCs w:val="24"/>
        </w:rPr>
        <w:t xml:space="preserve">Documentele care dovedesc realizarea </w:t>
      </w:r>
      <w:proofErr w:type="spellStart"/>
      <w:r w:rsidRPr="00C3470C">
        <w:rPr>
          <w:sz w:val="24"/>
          <w:szCs w:val="24"/>
        </w:rPr>
        <w:t>achiziţiei</w:t>
      </w:r>
      <w:proofErr w:type="spellEnd"/>
      <w:r w:rsidRPr="00C3470C">
        <w:rPr>
          <w:sz w:val="24"/>
          <w:szCs w:val="24"/>
        </w:rPr>
        <w:t>, respectiv furnizarea produselor/prestarea serviciilor/</w:t>
      </w:r>
      <w:proofErr w:type="spellStart"/>
      <w:r w:rsidRPr="00C3470C">
        <w:rPr>
          <w:sz w:val="24"/>
          <w:szCs w:val="24"/>
        </w:rPr>
        <w:t>execuţia</w:t>
      </w:r>
      <w:proofErr w:type="spellEnd"/>
      <w:r w:rsidRPr="00C3470C">
        <w:rPr>
          <w:sz w:val="24"/>
          <w:szCs w:val="24"/>
        </w:rPr>
        <w:t xml:space="preserve"> lucrărilor (de exemplu: ordine de plată, extrase de cont, procese-verbale de predare-primire, procese-verbale de </w:t>
      </w:r>
      <w:proofErr w:type="spellStart"/>
      <w:r w:rsidRPr="00C3470C">
        <w:rPr>
          <w:sz w:val="24"/>
          <w:szCs w:val="24"/>
        </w:rPr>
        <w:t>recepţie</w:t>
      </w:r>
      <w:proofErr w:type="spellEnd"/>
      <w:r w:rsidRPr="00C3470C">
        <w:rPr>
          <w:sz w:val="24"/>
          <w:szCs w:val="24"/>
        </w:rPr>
        <w:t xml:space="preserve">, procese-verbale de punere în </w:t>
      </w:r>
      <w:proofErr w:type="spellStart"/>
      <w:r w:rsidRPr="00C3470C">
        <w:rPr>
          <w:sz w:val="24"/>
          <w:szCs w:val="24"/>
        </w:rPr>
        <w:t>funcţiune</w:t>
      </w:r>
      <w:proofErr w:type="spellEnd"/>
      <w:r w:rsidRPr="00C3470C">
        <w:rPr>
          <w:sz w:val="24"/>
          <w:szCs w:val="24"/>
        </w:rPr>
        <w:t>/</w:t>
      </w:r>
      <w:proofErr w:type="spellStart"/>
      <w:r w:rsidRPr="00C3470C">
        <w:rPr>
          <w:sz w:val="24"/>
          <w:szCs w:val="24"/>
        </w:rPr>
        <w:t>acceptanţă</w:t>
      </w:r>
      <w:proofErr w:type="spellEnd"/>
      <w:r w:rsidRPr="00C3470C">
        <w:rPr>
          <w:sz w:val="24"/>
          <w:szCs w:val="24"/>
        </w:rPr>
        <w:t>, rapoarte de activitate sau altele, după caz).</w:t>
      </w:r>
    </w:p>
    <w:p w14:paraId="3BB214AF" w14:textId="77777777" w:rsidR="008C14C0" w:rsidRPr="00C3470C" w:rsidRDefault="008C14C0" w:rsidP="008C14C0">
      <w:pPr>
        <w:ind w:left="709"/>
        <w:rPr>
          <w:sz w:val="24"/>
          <w:szCs w:val="24"/>
        </w:rPr>
      </w:pPr>
    </w:p>
    <w:p w14:paraId="39D05B3C" w14:textId="77777777" w:rsidR="008C14C0" w:rsidRPr="00C3470C" w:rsidRDefault="008C14C0" w:rsidP="008C14C0">
      <w:pPr>
        <w:rPr>
          <w:sz w:val="24"/>
          <w:szCs w:val="24"/>
        </w:rPr>
      </w:pPr>
      <w:r w:rsidRPr="00C3470C">
        <w:rPr>
          <w:sz w:val="24"/>
          <w:szCs w:val="24"/>
        </w:rPr>
        <w:lastRenderedPageBreak/>
        <w:t xml:space="preserve">Pentru actele </w:t>
      </w:r>
      <w:proofErr w:type="spellStart"/>
      <w:r w:rsidRPr="00C3470C">
        <w:rPr>
          <w:sz w:val="24"/>
          <w:szCs w:val="24"/>
        </w:rPr>
        <w:t>adiţionale</w:t>
      </w:r>
      <w:proofErr w:type="spellEnd"/>
      <w:r w:rsidRPr="00C3470C">
        <w:rPr>
          <w:sz w:val="24"/>
          <w:szCs w:val="24"/>
        </w:rPr>
        <w:t xml:space="preserve">/contractele subsecvente încheiate la contractele de </w:t>
      </w:r>
      <w:proofErr w:type="spellStart"/>
      <w:r w:rsidRPr="00C3470C">
        <w:rPr>
          <w:sz w:val="24"/>
          <w:szCs w:val="24"/>
        </w:rPr>
        <w:t>achiziţie</w:t>
      </w:r>
      <w:proofErr w:type="spellEnd"/>
      <w:r w:rsidRPr="00C3470C">
        <w:rPr>
          <w:sz w:val="24"/>
          <w:szCs w:val="24"/>
        </w:rPr>
        <w:t>/</w:t>
      </w:r>
      <w:proofErr w:type="spellStart"/>
      <w:r w:rsidRPr="00C3470C">
        <w:rPr>
          <w:sz w:val="24"/>
          <w:szCs w:val="24"/>
        </w:rPr>
        <w:t>acodurile</w:t>
      </w:r>
      <w:proofErr w:type="spellEnd"/>
      <w:r w:rsidRPr="00C3470C">
        <w:rPr>
          <w:sz w:val="24"/>
          <w:szCs w:val="24"/>
        </w:rPr>
        <w:t xml:space="preserve"> cadru, indiferent dacă acestea au sau nu impact financiar, beneficiarii vor urma </w:t>
      </w:r>
      <w:proofErr w:type="spellStart"/>
      <w:r w:rsidRPr="00C3470C">
        <w:rPr>
          <w:sz w:val="24"/>
          <w:szCs w:val="24"/>
        </w:rPr>
        <w:t>aceleaşi</w:t>
      </w:r>
      <w:proofErr w:type="spellEnd"/>
      <w:r w:rsidRPr="00C3470C">
        <w:rPr>
          <w:sz w:val="24"/>
          <w:szCs w:val="24"/>
        </w:rPr>
        <w:t xml:space="preserve"> proceduri de întocmire a documentelor ca </w:t>
      </w:r>
      <w:proofErr w:type="spellStart"/>
      <w:r w:rsidRPr="00C3470C">
        <w:rPr>
          <w:sz w:val="24"/>
          <w:szCs w:val="24"/>
        </w:rPr>
        <w:t>şi</w:t>
      </w:r>
      <w:proofErr w:type="spellEnd"/>
      <w:r w:rsidRPr="00C3470C">
        <w:rPr>
          <w:sz w:val="24"/>
          <w:szCs w:val="24"/>
        </w:rPr>
        <w:t xml:space="preserve"> pentru contractul-acordul cadru </w:t>
      </w:r>
      <w:proofErr w:type="spellStart"/>
      <w:r w:rsidRPr="00C3470C">
        <w:rPr>
          <w:sz w:val="24"/>
          <w:szCs w:val="24"/>
        </w:rPr>
        <w:t>iniţial</w:t>
      </w:r>
      <w:proofErr w:type="spellEnd"/>
      <w:r w:rsidRPr="00C3470C">
        <w:rPr>
          <w:sz w:val="24"/>
          <w:szCs w:val="24"/>
        </w:rPr>
        <w:t xml:space="preserve">. Dosarul de </w:t>
      </w:r>
      <w:proofErr w:type="spellStart"/>
      <w:r w:rsidRPr="00C3470C">
        <w:rPr>
          <w:sz w:val="24"/>
          <w:szCs w:val="24"/>
        </w:rPr>
        <w:t>achiziţie</w:t>
      </w:r>
      <w:proofErr w:type="spellEnd"/>
      <w:r w:rsidRPr="00C3470C">
        <w:rPr>
          <w:sz w:val="24"/>
          <w:szCs w:val="24"/>
        </w:rPr>
        <w:t xml:space="preserve"> va cuprinde documentele justificative în baza căruia a fost încheiat aceste documente.</w:t>
      </w:r>
    </w:p>
    <w:p w14:paraId="0948E896" w14:textId="77777777" w:rsidR="008C14C0" w:rsidRPr="00C3470C" w:rsidRDefault="008C14C0" w:rsidP="008C14C0">
      <w:pPr>
        <w:rPr>
          <w:sz w:val="24"/>
          <w:szCs w:val="24"/>
        </w:rPr>
      </w:pPr>
    </w:p>
    <w:p w14:paraId="4D0F8986" w14:textId="77777777" w:rsidR="008C14C0" w:rsidRPr="00C3470C" w:rsidRDefault="008C14C0" w:rsidP="008C14C0">
      <w:pPr>
        <w:spacing w:line="240" w:lineRule="atLeast"/>
        <w:rPr>
          <w:b/>
          <w:sz w:val="24"/>
          <w:szCs w:val="24"/>
        </w:rPr>
      </w:pPr>
      <w:r w:rsidRPr="00C3470C">
        <w:rPr>
          <w:b/>
          <w:sz w:val="24"/>
          <w:szCs w:val="24"/>
        </w:rPr>
        <w:t xml:space="preserve">Alte obligații ale beneficiarului specifice Programului Operațional </w:t>
      </w:r>
      <w:r w:rsidRPr="00C3470C">
        <w:rPr>
          <w:b/>
          <w:color w:val="000000" w:themeColor="text1"/>
          <w:sz w:val="24"/>
          <w:szCs w:val="24"/>
        </w:rPr>
        <w:t>Competitivitate</w:t>
      </w:r>
    </w:p>
    <w:p w14:paraId="681BBB02" w14:textId="77777777" w:rsidR="008C14C0" w:rsidRPr="00C3470C" w:rsidRDefault="008C14C0" w:rsidP="008E7762">
      <w:pPr>
        <w:widowControl w:val="0"/>
        <w:numPr>
          <w:ilvl w:val="0"/>
          <w:numId w:val="106"/>
        </w:numPr>
        <w:autoSpaceDE w:val="0"/>
        <w:autoSpaceDN w:val="0"/>
        <w:adjustRightInd w:val="0"/>
        <w:spacing w:after="0" w:line="240" w:lineRule="atLeast"/>
        <w:ind w:left="360"/>
        <w:jc w:val="both"/>
        <w:rPr>
          <w:color w:val="000000" w:themeColor="text1"/>
          <w:sz w:val="24"/>
          <w:szCs w:val="24"/>
        </w:rPr>
      </w:pPr>
      <w:r w:rsidRPr="00C3470C">
        <w:rPr>
          <w:sz w:val="24"/>
          <w:szCs w:val="24"/>
        </w:rPr>
        <w:t xml:space="preserve">Beneficiarul proiectului va transmite spre informare către </w:t>
      </w:r>
      <w:r w:rsidR="00D4018C" w:rsidRPr="00C3470C">
        <w:rPr>
          <w:color w:val="000000" w:themeColor="text1"/>
          <w:sz w:val="24"/>
          <w:szCs w:val="24"/>
        </w:rPr>
        <w:t>AMPOC</w:t>
      </w:r>
      <w:r w:rsidRPr="00C3470C">
        <w:rPr>
          <w:color w:val="000000" w:themeColor="text1"/>
          <w:sz w:val="24"/>
          <w:szCs w:val="24"/>
        </w:rPr>
        <w:t>, documentele/livrabile elaborate în cadrul proi</w:t>
      </w:r>
      <w:r w:rsidR="00D4018C" w:rsidRPr="00C3470C">
        <w:rPr>
          <w:color w:val="000000" w:themeColor="text1"/>
          <w:sz w:val="24"/>
          <w:szCs w:val="24"/>
        </w:rPr>
        <w:t>ectului, în cazul în care AMPOC</w:t>
      </w:r>
      <w:r w:rsidRPr="00C3470C">
        <w:rPr>
          <w:color w:val="000000" w:themeColor="text1"/>
          <w:sz w:val="24"/>
          <w:szCs w:val="24"/>
        </w:rPr>
        <w:t xml:space="preserve"> solicită expres acest lucru.</w:t>
      </w:r>
    </w:p>
    <w:p w14:paraId="0AE23A0F"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color w:val="000000" w:themeColor="text1"/>
          <w:sz w:val="24"/>
          <w:szCs w:val="24"/>
        </w:rPr>
        <w:t xml:space="preserve">În cazul proiectelor generatoare de venit, Beneficiarul este obligat </w:t>
      </w:r>
      <w:r w:rsidRPr="00C3470C">
        <w:rPr>
          <w:sz w:val="24"/>
          <w:szCs w:val="24"/>
        </w:rPr>
        <w:t xml:space="preserve">să declare toate veniturile direct realizate în timpul implementării </w:t>
      </w:r>
      <w:r w:rsidRPr="00C3470C">
        <w:rPr>
          <w:rFonts w:eastAsia="Arial Unicode MS"/>
          <w:sz w:val="24"/>
          <w:szCs w:val="24"/>
        </w:rPr>
        <w:t>Proiectului</w:t>
      </w:r>
      <w:r w:rsidRPr="00C3470C">
        <w:rPr>
          <w:sz w:val="24"/>
          <w:szCs w:val="24"/>
        </w:rPr>
        <w:t xml:space="preserve">, ca rezultat al acestei implementări </w:t>
      </w:r>
      <w:proofErr w:type="spellStart"/>
      <w:r w:rsidRPr="00C3470C">
        <w:rPr>
          <w:sz w:val="24"/>
          <w:szCs w:val="24"/>
        </w:rPr>
        <w:t>şi</w:t>
      </w:r>
      <w:proofErr w:type="spellEnd"/>
      <w:r w:rsidRPr="00C3470C">
        <w:rPr>
          <w:sz w:val="24"/>
          <w:szCs w:val="24"/>
        </w:rPr>
        <w:t xml:space="preserve"> nepreconizate la data aprobării acestuia. </w:t>
      </w:r>
    </w:p>
    <w:p w14:paraId="23DA0E5E"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color w:val="000000" w:themeColor="text1"/>
          <w:sz w:val="24"/>
          <w:szCs w:val="24"/>
        </w:rPr>
      </w:pPr>
      <w:r w:rsidRPr="00C3470C">
        <w:rPr>
          <w:sz w:val="24"/>
          <w:szCs w:val="24"/>
        </w:rPr>
        <w:t xml:space="preserve">Beneficiarul are </w:t>
      </w:r>
      <w:proofErr w:type="spellStart"/>
      <w:r w:rsidRPr="00C3470C">
        <w:rPr>
          <w:sz w:val="24"/>
          <w:szCs w:val="24"/>
        </w:rPr>
        <w:t>obligaţia</w:t>
      </w:r>
      <w:proofErr w:type="spellEnd"/>
      <w:r w:rsidRPr="00C3470C">
        <w:rPr>
          <w:sz w:val="24"/>
          <w:szCs w:val="24"/>
        </w:rPr>
        <w:t xml:space="preserve"> de a transmite </w:t>
      </w:r>
      <w:r w:rsidRPr="00C3470C">
        <w:rPr>
          <w:color w:val="000000" w:themeColor="text1"/>
          <w:sz w:val="24"/>
          <w:szCs w:val="24"/>
        </w:rPr>
        <w:t xml:space="preserve">către </w:t>
      </w:r>
      <w:r w:rsidR="00D4018C" w:rsidRPr="00C3470C">
        <w:rPr>
          <w:sz w:val="24"/>
          <w:szCs w:val="24"/>
        </w:rPr>
        <w:t>AMPOC</w:t>
      </w:r>
      <w:r w:rsidRPr="00C3470C">
        <w:rPr>
          <w:color w:val="000000" w:themeColor="text1"/>
          <w:sz w:val="24"/>
          <w:szCs w:val="24"/>
        </w:rPr>
        <w:t xml:space="preserve">, în termen de 10 zile lucrătoare de la data atribuirii unui contract de </w:t>
      </w:r>
      <w:proofErr w:type="spellStart"/>
      <w:r w:rsidRPr="00C3470C">
        <w:rPr>
          <w:color w:val="000000" w:themeColor="text1"/>
          <w:sz w:val="24"/>
          <w:szCs w:val="24"/>
        </w:rPr>
        <w:t>achiziţie</w:t>
      </w:r>
      <w:proofErr w:type="spellEnd"/>
      <w:r w:rsidRPr="00C3470C">
        <w:rPr>
          <w:color w:val="000000" w:themeColor="text1"/>
          <w:sz w:val="24"/>
          <w:szCs w:val="24"/>
        </w:rPr>
        <w:t xml:space="preserve">, dosarul procedurii de </w:t>
      </w:r>
      <w:proofErr w:type="spellStart"/>
      <w:r w:rsidRPr="00C3470C">
        <w:rPr>
          <w:color w:val="000000" w:themeColor="text1"/>
          <w:sz w:val="24"/>
          <w:szCs w:val="24"/>
        </w:rPr>
        <w:t>achiziţie</w:t>
      </w:r>
      <w:proofErr w:type="spellEnd"/>
      <w:r w:rsidRPr="00C3470C">
        <w:rPr>
          <w:color w:val="000000" w:themeColor="text1"/>
          <w:sz w:val="24"/>
          <w:szCs w:val="24"/>
        </w:rPr>
        <w:t xml:space="preserve"> </w:t>
      </w:r>
      <w:proofErr w:type="spellStart"/>
      <w:r w:rsidRPr="00C3470C">
        <w:rPr>
          <w:color w:val="000000" w:themeColor="text1"/>
          <w:sz w:val="24"/>
          <w:szCs w:val="24"/>
        </w:rPr>
        <w:t>desfăşurată</w:t>
      </w:r>
      <w:proofErr w:type="spellEnd"/>
      <w:r w:rsidRPr="00C3470C">
        <w:rPr>
          <w:color w:val="000000" w:themeColor="text1"/>
          <w:sz w:val="24"/>
          <w:szCs w:val="24"/>
        </w:rPr>
        <w:t xml:space="preserve">. Aceste documente vor fi și încărcate de beneficiar în sistemul informatic </w:t>
      </w:r>
      <w:proofErr w:type="spellStart"/>
      <w:r w:rsidRPr="00C3470C">
        <w:rPr>
          <w:color w:val="000000" w:themeColor="text1"/>
          <w:sz w:val="24"/>
          <w:szCs w:val="24"/>
        </w:rPr>
        <w:t>MySMIS</w:t>
      </w:r>
      <w:proofErr w:type="spellEnd"/>
      <w:r w:rsidRPr="00C3470C">
        <w:rPr>
          <w:color w:val="000000" w:themeColor="text1"/>
          <w:sz w:val="24"/>
          <w:szCs w:val="24"/>
        </w:rPr>
        <w:t xml:space="preserve">. În termen de 5 zile lucrătoare de la data finalizării verificărilor </w:t>
      </w:r>
      <w:proofErr w:type="spellStart"/>
      <w:r w:rsidRPr="00C3470C">
        <w:rPr>
          <w:color w:val="000000" w:themeColor="text1"/>
          <w:sz w:val="24"/>
          <w:szCs w:val="24"/>
        </w:rPr>
        <w:t>şi</w:t>
      </w:r>
      <w:proofErr w:type="spellEnd"/>
      <w:r w:rsidRPr="00C3470C">
        <w:rPr>
          <w:color w:val="000000" w:themeColor="text1"/>
          <w:sz w:val="24"/>
          <w:szCs w:val="24"/>
        </w:rPr>
        <w:t xml:space="preserve"> de către AMPOC, aceasta notifică Beneficiarul cu privire la rezultatul verificării.</w:t>
      </w:r>
    </w:p>
    <w:p w14:paraId="7F65F979"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color w:val="000000" w:themeColor="text1"/>
          <w:sz w:val="24"/>
          <w:szCs w:val="24"/>
        </w:rPr>
        <w:t xml:space="preserve">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w:t>
      </w:r>
      <w:r w:rsidR="00D4018C" w:rsidRPr="00C3470C">
        <w:rPr>
          <w:color w:val="000000" w:themeColor="text1"/>
          <w:sz w:val="24"/>
          <w:szCs w:val="24"/>
        </w:rPr>
        <w:t>a respecta instrucțiunile AMPOC</w:t>
      </w:r>
      <w:r w:rsidRPr="00C3470C">
        <w:rPr>
          <w:color w:val="000000" w:themeColor="text1"/>
          <w:sz w:val="24"/>
          <w:szCs w:val="24"/>
        </w:rPr>
        <w:t xml:space="preserve"> </w:t>
      </w:r>
      <w:r w:rsidRPr="00C3470C">
        <w:rPr>
          <w:sz w:val="24"/>
          <w:szCs w:val="24"/>
        </w:rPr>
        <w:t>emise conform legii .</w:t>
      </w:r>
    </w:p>
    <w:p w14:paraId="0620822F"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(1) </w:t>
      </w:r>
      <w:proofErr w:type="spellStart"/>
      <w:r w:rsidRPr="00C3470C">
        <w:rPr>
          <w:sz w:val="24"/>
          <w:szCs w:val="24"/>
        </w:rPr>
        <w:t>şi</w:t>
      </w:r>
      <w:proofErr w:type="spellEnd"/>
      <w:r w:rsidRPr="00C3470C">
        <w:rPr>
          <w:sz w:val="24"/>
          <w:szCs w:val="24"/>
        </w:rPr>
        <w:t xml:space="preserve"> (3)  din OUG nr.40/2015 cu modificările </w:t>
      </w:r>
      <w:proofErr w:type="spellStart"/>
      <w:r w:rsidRPr="00C3470C">
        <w:rPr>
          <w:sz w:val="24"/>
          <w:szCs w:val="24"/>
        </w:rPr>
        <w:t>şi</w:t>
      </w:r>
      <w:proofErr w:type="spellEnd"/>
      <w:r w:rsidRPr="00C3470C">
        <w:rPr>
          <w:sz w:val="24"/>
          <w:szCs w:val="24"/>
        </w:rPr>
        <w:t xml:space="preserve"> completările ulterioare, beneficiarul unui proiect </w:t>
      </w:r>
      <w:proofErr w:type="spellStart"/>
      <w:r w:rsidRPr="00C3470C">
        <w:rPr>
          <w:sz w:val="24"/>
          <w:szCs w:val="24"/>
        </w:rPr>
        <w:t>finanţat</w:t>
      </w:r>
      <w:proofErr w:type="spellEnd"/>
      <w:r w:rsidRPr="00C3470C">
        <w:rPr>
          <w:sz w:val="24"/>
          <w:szCs w:val="24"/>
        </w:rPr>
        <w:t xml:space="preserve"> din fonduri europene are </w:t>
      </w:r>
      <w:proofErr w:type="spellStart"/>
      <w:r w:rsidRPr="00C3470C">
        <w:rPr>
          <w:sz w:val="24"/>
          <w:szCs w:val="24"/>
        </w:rPr>
        <w:t>obligaţia</w:t>
      </w:r>
      <w:proofErr w:type="spellEnd"/>
      <w:r w:rsidRPr="00C3470C">
        <w:rPr>
          <w:sz w:val="24"/>
          <w:szCs w:val="24"/>
        </w:rPr>
        <w:t xml:space="preserve"> îndosarierii </w:t>
      </w:r>
      <w:proofErr w:type="spellStart"/>
      <w:r w:rsidRPr="00C3470C">
        <w:rPr>
          <w:sz w:val="24"/>
          <w:szCs w:val="24"/>
        </w:rPr>
        <w:t>şi</w:t>
      </w:r>
      <w:proofErr w:type="spellEnd"/>
      <w:r w:rsidRPr="00C3470C">
        <w:rPr>
          <w:sz w:val="24"/>
          <w:szCs w:val="24"/>
        </w:rPr>
        <w:t xml:space="preserve"> păstrării în bune </w:t>
      </w:r>
      <w:proofErr w:type="spellStart"/>
      <w:r w:rsidRPr="00C3470C">
        <w:rPr>
          <w:sz w:val="24"/>
          <w:szCs w:val="24"/>
        </w:rPr>
        <w:t>condiţii</w:t>
      </w:r>
      <w:proofErr w:type="spellEnd"/>
      <w:r w:rsidRPr="00C3470C">
        <w:rPr>
          <w:sz w:val="24"/>
          <w:szCs w:val="24"/>
        </w:rPr>
        <w:t xml:space="preserve"> a tuturor documentelor aferente proiectului. În cazul nerespectării acestor prevederi, beneficiarul este obligat să restituie suma rambursată, în cadrul proiectului, aferentă documentelor lipsă.</w:t>
      </w:r>
    </w:p>
    <w:p w14:paraId="282EF5DB"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(2) </w:t>
      </w:r>
      <w:proofErr w:type="spellStart"/>
      <w:r w:rsidRPr="00C3470C">
        <w:rPr>
          <w:sz w:val="24"/>
          <w:szCs w:val="24"/>
        </w:rPr>
        <w:t>şi</w:t>
      </w:r>
      <w:proofErr w:type="spellEnd"/>
      <w:r w:rsidRPr="00C3470C">
        <w:rPr>
          <w:sz w:val="24"/>
          <w:szCs w:val="24"/>
        </w:rPr>
        <w:t xml:space="preserve"> (4)  din OUG nr.40/2015 cu modificările </w:t>
      </w:r>
      <w:proofErr w:type="spellStart"/>
      <w:r w:rsidRPr="00C3470C">
        <w:rPr>
          <w:sz w:val="24"/>
          <w:szCs w:val="24"/>
        </w:rPr>
        <w:t>şi</w:t>
      </w:r>
      <w:proofErr w:type="spellEnd"/>
      <w:r w:rsidRPr="00C3470C">
        <w:rPr>
          <w:sz w:val="24"/>
          <w:szCs w:val="24"/>
        </w:rPr>
        <w:t xml:space="preserve"> completările ulterioare, beneficiarul are </w:t>
      </w:r>
      <w:proofErr w:type="spellStart"/>
      <w:r w:rsidRPr="00C3470C">
        <w:rPr>
          <w:sz w:val="24"/>
          <w:szCs w:val="24"/>
        </w:rPr>
        <w:t>obligaţia</w:t>
      </w:r>
      <w:proofErr w:type="spellEnd"/>
      <w:r w:rsidRPr="00C3470C">
        <w:rPr>
          <w:sz w:val="24"/>
          <w:szCs w:val="24"/>
        </w:rPr>
        <w:t xml:space="preserve"> de a asigura accesul neîngrădit al </w:t>
      </w:r>
      <w:proofErr w:type="spellStart"/>
      <w:r w:rsidRPr="00C3470C">
        <w:rPr>
          <w:sz w:val="24"/>
          <w:szCs w:val="24"/>
        </w:rPr>
        <w:t>autorităţilor</w:t>
      </w:r>
      <w:proofErr w:type="spellEnd"/>
      <w:r w:rsidRPr="00C3470C">
        <w:rPr>
          <w:sz w:val="24"/>
          <w:szCs w:val="24"/>
        </w:rPr>
        <w:t xml:space="preserve"> </w:t>
      </w:r>
      <w:proofErr w:type="spellStart"/>
      <w:r w:rsidRPr="00C3470C">
        <w:rPr>
          <w:sz w:val="24"/>
          <w:szCs w:val="24"/>
        </w:rPr>
        <w:t>naţionale</w:t>
      </w:r>
      <w:proofErr w:type="spellEnd"/>
      <w:r w:rsidRPr="00C3470C">
        <w:rPr>
          <w:sz w:val="24"/>
          <w:szCs w:val="24"/>
        </w:rPr>
        <w:t xml:space="preserve"> cu </w:t>
      </w:r>
      <w:proofErr w:type="spellStart"/>
      <w:r w:rsidRPr="00C3470C">
        <w:rPr>
          <w:sz w:val="24"/>
          <w:szCs w:val="24"/>
        </w:rPr>
        <w:t>atribuţii</w:t>
      </w:r>
      <w:proofErr w:type="spellEnd"/>
      <w:r w:rsidRPr="00C3470C">
        <w:rPr>
          <w:sz w:val="24"/>
          <w:szCs w:val="24"/>
        </w:rPr>
        <w:t xml:space="preserve"> de verificare, control </w:t>
      </w:r>
      <w:proofErr w:type="spellStart"/>
      <w:r w:rsidRPr="00C3470C">
        <w:rPr>
          <w:sz w:val="24"/>
          <w:szCs w:val="24"/>
        </w:rPr>
        <w:t>şi</w:t>
      </w:r>
      <w:proofErr w:type="spellEnd"/>
      <w:r w:rsidRPr="00C3470C">
        <w:rPr>
          <w:sz w:val="24"/>
          <w:szCs w:val="24"/>
        </w:rPr>
        <w:t xml:space="preserve"> audit, al serviciilor Comisiei Europene, al </w:t>
      </w:r>
      <w:proofErr w:type="spellStart"/>
      <w:r w:rsidRPr="00C3470C">
        <w:rPr>
          <w:sz w:val="24"/>
          <w:szCs w:val="24"/>
        </w:rPr>
        <w:t>Curţii</w:t>
      </w:r>
      <w:proofErr w:type="spellEnd"/>
      <w:r w:rsidRPr="00C3470C">
        <w:rPr>
          <w:sz w:val="24"/>
          <w:szCs w:val="24"/>
        </w:rPr>
        <w:t xml:space="preserve"> Europene de Conturi, al </w:t>
      </w:r>
      <w:proofErr w:type="spellStart"/>
      <w:r w:rsidRPr="00C3470C">
        <w:rPr>
          <w:sz w:val="24"/>
          <w:szCs w:val="24"/>
        </w:rPr>
        <w:t>reprezentanţilor</w:t>
      </w:r>
      <w:proofErr w:type="spellEnd"/>
      <w:r w:rsidRPr="00C3470C">
        <w:rPr>
          <w:sz w:val="24"/>
          <w:szCs w:val="24"/>
        </w:rPr>
        <w:t xml:space="preserve"> serviciului specializat al Comisiei Europene - Oficiul European pentru Lupta Antifraudă - OLAF, precum </w:t>
      </w:r>
      <w:proofErr w:type="spellStart"/>
      <w:r w:rsidRPr="00C3470C">
        <w:rPr>
          <w:sz w:val="24"/>
          <w:szCs w:val="24"/>
        </w:rPr>
        <w:t>şi</w:t>
      </w:r>
      <w:proofErr w:type="spellEnd"/>
      <w:r w:rsidRPr="00C3470C">
        <w:rPr>
          <w:sz w:val="24"/>
          <w:szCs w:val="24"/>
        </w:rPr>
        <w:t xml:space="preserve"> al </w:t>
      </w:r>
      <w:proofErr w:type="spellStart"/>
      <w:r w:rsidRPr="00C3470C">
        <w:rPr>
          <w:sz w:val="24"/>
          <w:szCs w:val="24"/>
        </w:rPr>
        <w:t>reprezentanţilor</w:t>
      </w:r>
      <w:proofErr w:type="spellEnd"/>
      <w:r w:rsidRPr="00C3470C">
        <w:rPr>
          <w:sz w:val="24"/>
          <w:szCs w:val="24"/>
        </w:rPr>
        <w:t xml:space="preserve"> Departamentului pentru Lupta Antifraudă - DLAF, în limitele </w:t>
      </w:r>
      <w:proofErr w:type="spellStart"/>
      <w:r w:rsidRPr="00C3470C">
        <w:rPr>
          <w:sz w:val="24"/>
          <w:szCs w:val="24"/>
        </w:rPr>
        <w:t>competenţelor</w:t>
      </w:r>
      <w:proofErr w:type="spellEnd"/>
      <w:r w:rsidRPr="00C3470C">
        <w:rPr>
          <w:sz w:val="24"/>
          <w:szCs w:val="24"/>
        </w:rPr>
        <w:t xml:space="preserve"> ce le revin, în cazul în care </w:t>
      </w:r>
      <w:proofErr w:type="spellStart"/>
      <w:r w:rsidRPr="00C3470C">
        <w:rPr>
          <w:sz w:val="24"/>
          <w:szCs w:val="24"/>
        </w:rPr>
        <w:t>aceştia</w:t>
      </w:r>
      <w:proofErr w:type="spellEnd"/>
      <w:r w:rsidRPr="00C3470C">
        <w:rPr>
          <w:sz w:val="24"/>
          <w:szCs w:val="24"/>
        </w:rPr>
        <w:t xml:space="preserve"> efectuează verificări/controale/audit la </w:t>
      </w:r>
      <w:proofErr w:type="spellStart"/>
      <w:r w:rsidRPr="00C3470C">
        <w:rPr>
          <w:sz w:val="24"/>
          <w:szCs w:val="24"/>
        </w:rPr>
        <w:t>faţa</w:t>
      </w:r>
      <w:proofErr w:type="spellEnd"/>
      <w:r w:rsidRPr="00C3470C">
        <w:rPr>
          <w:sz w:val="24"/>
          <w:szCs w:val="24"/>
        </w:rPr>
        <w:t xml:space="preserve"> locului </w:t>
      </w:r>
      <w:proofErr w:type="spellStart"/>
      <w:r w:rsidRPr="00C3470C">
        <w:rPr>
          <w:sz w:val="24"/>
          <w:szCs w:val="24"/>
        </w:rPr>
        <w:t>şi</w:t>
      </w:r>
      <w:proofErr w:type="spellEnd"/>
      <w:r w:rsidRPr="00C3470C">
        <w:rPr>
          <w:sz w:val="24"/>
          <w:szCs w:val="24"/>
        </w:rPr>
        <w:t xml:space="preserve"> solicită în scris </w:t>
      </w:r>
      <w:proofErr w:type="spellStart"/>
      <w:r w:rsidRPr="00C3470C">
        <w:rPr>
          <w:sz w:val="24"/>
          <w:szCs w:val="24"/>
        </w:rPr>
        <w:t>declaraţii</w:t>
      </w:r>
      <w:proofErr w:type="spellEnd"/>
      <w:r w:rsidRPr="00C3470C">
        <w:rPr>
          <w:sz w:val="24"/>
          <w:szCs w:val="24"/>
        </w:rPr>
        <w:t xml:space="preserve">, documente, </w:t>
      </w:r>
      <w:proofErr w:type="spellStart"/>
      <w:r w:rsidRPr="00C3470C">
        <w:rPr>
          <w:sz w:val="24"/>
          <w:szCs w:val="24"/>
        </w:rPr>
        <w:t>informaţii</w:t>
      </w:r>
      <w:proofErr w:type="spellEnd"/>
      <w:r w:rsidRPr="00C3470C">
        <w:rPr>
          <w:sz w:val="24"/>
          <w:szCs w:val="24"/>
        </w:rPr>
        <w:t>. În cazul nerespectării acestor  prevederi beneficiarul este obligat să restituie întreaga sumă rambursată aferentă proiectului, inclusiv dobânzile/penalizările aferente.</w:t>
      </w:r>
    </w:p>
    <w:p w14:paraId="2C9A8F8D" w14:textId="77777777" w:rsidR="008C14C0" w:rsidRPr="00C3470C" w:rsidRDefault="008C14C0" w:rsidP="008E7762">
      <w:pPr>
        <w:widowControl w:val="0"/>
        <w:numPr>
          <w:ilvl w:val="0"/>
          <w:numId w:val="106"/>
        </w:numPr>
        <w:autoSpaceDE w:val="0"/>
        <w:autoSpaceDN w:val="0"/>
        <w:adjustRightInd w:val="0"/>
        <w:spacing w:after="0" w:line="240" w:lineRule="atLeast"/>
        <w:ind w:left="426" w:hanging="426"/>
        <w:jc w:val="both"/>
        <w:rPr>
          <w:sz w:val="24"/>
          <w:szCs w:val="24"/>
        </w:rPr>
      </w:pPr>
      <w:r w:rsidRPr="00C3470C">
        <w:rPr>
          <w:sz w:val="24"/>
          <w:szCs w:val="24"/>
        </w:rPr>
        <w:t xml:space="preserve">Conform prevederilor Art.26 alin (5) din OUG nr.40/2015 cu modificările </w:t>
      </w:r>
      <w:proofErr w:type="spellStart"/>
      <w:r w:rsidRPr="00C3470C">
        <w:rPr>
          <w:sz w:val="24"/>
          <w:szCs w:val="24"/>
        </w:rPr>
        <w:t>şi</w:t>
      </w:r>
      <w:proofErr w:type="spellEnd"/>
      <w:r w:rsidR="00D4018C" w:rsidRPr="00C3470C">
        <w:rPr>
          <w:sz w:val="24"/>
          <w:szCs w:val="24"/>
        </w:rPr>
        <w:t xml:space="preserve"> completările ulterioare, AMPOC</w:t>
      </w:r>
      <w:r w:rsidRPr="00C3470C">
        <w:rPr>
          <w:sz w:val="24"/>
          <w:szCs w:val="24"/>
        </w:rPr>
        <w:t xml:space="preserve"> poate evalua </w:t>
      </w:r>
      <w:proofErr w:type="spellStart"/>
      <w:r w:rsidRPr="00C3470C">
        <w:rPr>
          <w:sz w:val="24"/>
          <w:szCs w:val="24"/>
        </w:rPr>
        <w:t>şi</w:t>
      </w:r>
      <w:proofErr w:type="spellEnd"/>
      <w:r w:rsidRPr="00C3470C">
        <w:rPr>
          <w:sz w:val="24"/>
          <w:szCs w:val="24"/>
        </w:rPr>
        <w:t xml:space="preserve"> controla capacitatea administrativă a beneficiarilor privind îndeplinirea </w:t>
      </w:r>
      <w:proofErr w:type="spellStart"/>
      <w:r w:rsidRPr="00C3470C">
        <w:rPr>
          <w:sz w:val="24"/>
          <w:szCs w:val="24"/>
        </w:rPr>
        <w:t>cerinţelor</w:t>
      </w:r>
      <w:proofErr w:type="spellEnd"/>
      <w:r w:rsidRPr="00C3470C">
        <w:rPr>
          <w:sz w:val="24"/>
          <w:szCs w:val="24"/>
        </w:rPr>
        <w:t xml:space="preserve"> determinate de asigurare a </w:t>
      </w:r>
      <w:proofErr w:type="spellStart"/>
      <w:r w:rsidRPr="00C3470C">
        <w:rPr>
          <w:sz w:val="24"/>
          <w:szCs w:val="24"/>
        </w:rPr>
        <w:t>realităţii</w:t>
      </w:r>
      <w:proofErr w:type="spellEnd"/>
      <w:r w:rsidRPr="00C3470C">
        <w:rPr>
          <w:sz w:val="24"/>
          <w:szCs w:val="24"/>
        </w:rPr>
        <w:t xml:space="preserve">, </w:t>
      </w:r>
      <w:proofErr w:type="spellStart"/>
      <w:r w:rsidRPr="00C3470C">
        <w:rPr>
          <w:sz w:val="24"/>
          <w:szCs w:val="24"/>
        </w:rPr>
        <w:t>legalităţii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regularităţii</w:t>
      </w:r>
      <w:proofErr w:type="spellEnd"/>
      <w:r w:rsidRPr="00C3470C">
        <w:rPr>
          <w:sz w:val="24"/>
          <w:szCs w:val="24"/>
        </w:rPr>
        <w:t xml:space="preserve"> cheltuielilor decontate </w:t>
      </w:r>
      <w:proofErr w:type="spellStart"/>
      <w:r w:rsidRPr="00C3470C">
        <w:rPr>
          <w:sz w:val="24"/>
          <w:szCs w:val="24"/>
        </w:rPr>
        <w:t>şi</w:t>
      </w:r>
      <w:proofErr w:type="spellEnd"/>
      <w:r w:rsidRPr="00C3470C">
        <w:rPr>
          <w:sz w:val="24"/>
          <w:szCs w:val="24"/>
        </w:rPr>
        <w:t xml:space="preserve"> respectării </w:t>
      </w:r>
      <w:proofErr w:type="spellStart"/>
      <w:r w:rsidRPr="00C3470C">
        <w:rPr>
          <w:sz w:val="24"/>
          <w:szCs w:val="24"/>
        </w:rPr>
        <w:t>instrucţiunilor</w:t>
      </w:r>
      <w:proofErr w:type="spellEnd"/>
      <w:r w:rsidRPr="00C3470C">
        <w:rPr>
          <w:sz w:val="24"/>
          <w:szCs w:val="24"/>
        </w:rPr>
        <w:t xml:space="preserve">, procedurilor, reglementărilor, regulamentelor  Comisiei Europene, precum </w:t>
      </w:r>
      <w:proofErr w:type="spellStart"/>
      <w:r w:rsidRPr="00C3470C">
        <w:rPr>
          <w:sz w:val="24"/>
          <w:szCs w:val="24"/>
        </w:rPr>
        <w:t>şi</w:t>
      </w:r>
      <w:proofErr w:type="spellEnd"/>
      <w:r w:rsidRPr="00C3470C">
        <w:rPr>
          <w:sz w:val="24"/>
          <w:szCs w:val="24"/>
        </w:rPr>
        <w:t xml:space="preserve"> a altor prevederi legale în domeniul implementării proiectelor </w:t>
      </w:r>
      <w:proofErr w:type="spellStart"/>
      <w:r w:rsidRPr="00C3470C">
        <w:rPr>
          <w:sz w:val="24"/>
          <w:szCs w:val="24"/>
        </w:rPr>
        <w:t>finanţate</w:t>
      </w:r>
      <w:proofErr w:type="spellEnd"/>
      <w:r w:rsidRPr="00C3470C">
        <w:rPr>
          <w:sz w:val="24"/>
          <w:szCs w:val="24"/>
        </w:rPr>
        <w:t xml:space="preserve"> din fonduri europene.</w:t>
      </w:r>
    </w:p>
    <w:p w14:paraId="4081E884" w14:textId="77777777" w:rsidR="008C14C0" w:rsidRPr="00C3470C" w:rsidRDefault="008C14C0" w:rsidP="008C14C0">
      <w:pPr>
        <w:jc w:val="both"/>
        <w:rPr>
          <w:sz w:val="24"/>
          <w:szCs w:val="24"/>
        </w:rPr>
      </w:pPr>
    </w:p>
    <w:p w14:paraId="52C1F70E" w14:textId="77777777" w:rsidR="008C14C0" w:rsidRPr="00C3470C" w:rsidRDefault="008C14C0" w:rsidP="008C14C0">
      <w:pPr>
        <w:spacing w:line="240" w:lineRule="atLeast"/>
        <w:rPr>
          <w:b/>
          <w:sz w:val="24"/>
          <w:szCs w:val="24"/>
        </w:rPr>
      </w:pPr>
      <w:r w:rsidRPr="00C3470C">
        <w:rPr>
          <w:b/>
          <w:sz w:val="24"/>
          <w:szCs w:val="24"/>
        </w:rPr>
        <w:t>Modificarea Contractului de Finanțare</w:t>
      </w:r>
    </w:p>
    <w:p w14:paraId="762FAB86" w14:textId="77777777" w:rsidR="008C14C0" w:rsidRPr="00C3470C" w:rsidRDefault="008C14C0" w:rsidP="008E7762">
      <w:pPr>
        <w:widowControl w:val="0"/>
        <w:numPr>
          <w:ilvl w:val="0"/>
          <w:numId w:val="107"/>
        </w:numPr>
        <w:autoSpaceDE w:val="0"/>
        <w:autoSpaceDN w:val="0"/>
        <w:adjustRightInd w:val="0"/>
        <w:spacing w:after="0" w:line="240" w:lineRule="atLeast"/>
        <w:ind w:hanging="412"/>
        <w:jc w:val="both"/>
        <w:rPr>
          <w:sz w:val="24"/>
          <w:szCs w:val="24"/>
        </w:rPr>
      </w:pPr>
      <w:r w:rsidRPr="00C3470C">
        <w:rPr>
          <w:sz w:val="24"/>
          <w:szCs w:val="24"/>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1DD432E9" w14:textId="77777777" w:rsidR="008C14C0" w:rsidRPr="00C3470C" w:rsidRDefault="008C14C0" w:rsidP="008E7762">
      <w:pPr>
        <w:widowControl w:val="0"/>
        <w:numPr>
          <w:ilvl w:val="0"/>
          <w:numId w:val="107"/>
        </w:numPr>
        <w:autoSpaceDE w:val="0"/>
        <w:autoSpaceDN w:val="0"/>
        <w:adjustRightInd w:val="0"/>
        <w:spacing w:after="0" w:line="240" w:lineRule="atLeast"/>
        <w:ind w:left="426" w:hanging="426"/>
        <w:jc w:val="both"/>
        <w:rPr>
          <w:sz w:val="24"/>
          <w:szCs w:val="24"/>
        </w:rPr>
      </w:pPr>
      <w:r w:rsidRPr="00C3470C">
        <w:rPr>
          <w:sz w:val="24"/>
          <w:szCs w:val="24"/>
        </w:rPr>
        <w:t xml:space="preserve">În completare la alin.(7) al art. 10 – Modificări și completări din Condiții generale, beneficiarul  transmite </w:t>
      </w:r>
      <w:r w:rsidR="00D4018C" w:rsidRPr="00C3470C">
        <w:rPr>
          <w:sz w:val="24"/>
          <w:szCs w:val="24"/>
        </w:rPr>
        <w:t>AMPOC</w:t>
      </w:r>
      <w:r w:rsidRPr="00C3470C">
        <w:rPr>
          <w:color w:val="000000" w:themeColor="text1"/>
          <w:sz w:val="24"/>
          <w:szCs w:val="24"/>
        </w:rPr>
        <w:t xml:space="preserve"> </w:t>
      </w:r>
      <w:r w:rsidRPr="00C3470C">
        <w:rPr>
          <w:sz w:val="24"/>
          <w:szCs w:val="24"/>
        </w:rPr>
        <w:t>notificări privind:</w:t>
      </w:r>
    </w:p>
    <w:p w14:paraId="70B1D89A"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lastRenderedPageBreak/>
        <w:t>modificarea informațiilor privind ”Resursele umane implicate” din cererea de finanțare, cu respectarea cerințelor din Ghidul solicitantului;</w:t>
      </w:r>
    </w:p>
    <w:p w14:paraId="71CF827B"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modificarea achizițiilor publice din cererea de finanțare, cu </w:t>
      </w:r>
      <w:proofErr w:type="spellStart"/>
      <w:r w:rsidRPr="00C3470C">
        <w:rPr>
          <w:sz w:val="24"/>
          <w:szCs w:val="24"/>
        </w:rPr>
        <w:t>condiţia</w:t>
      </w:r>
      <w:proofErr w:type="spellEnd"/>
      <w:r w:rsidRPr="00C3470C">
        <w:rPr>
          <w:sz w:val="24"/>
          <w:szCs w:val="24"/>
        </w:rPr>
        <w:t xml:space="preserve"> ca aceste modificări să nu afecteze valoarea totală și valoarea totală eligibilă a proiectului, așa cum sunt prevăzute la art.3 alin.(1) din Condițiile generale, și/sau perioada de implementare </w:t>
      </w:r>
      <w:proofErr w:type="spellStart"/>
      <w:r w:rsidRPr="00C3470C">
        <w:rPr>
          <w:sz w:val="24"/>
          <w:szCs w:val="24"/>
        </w:rPr>
        <w:t>şi</w:t>
      </w:r>
      <w:proofErr w:type="spellEnd"/>
      <w:r w:rsidRPr="00C3470C">
        <w:rPr>
          <w:sz w:val="24"/>
          <w:szCs w:val="24"/>
        </w:rPr>
        <w:t xml:space="preserve"> să respecte prevederile legislației naționale și comunitare în vigoare;</w:t>
      </w:r>
    </w:p>
    <w:p w14:paraId="40CD904F"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modificarea informațiilor privind </w:t>
      </w:r>
      <w:r w:rsidRPr="00C3470C">
        <w:rPr>
          <w:sz w:val="24"/>
          <w:szCs w:val="24"/>
          <w:lang w:val="it-IT"/>
        </w:rPr>
        <w:t>“</w:t>
      </w:r>
      <w:r w:rsidRPr="00C3470C">
        <w:rPr>
          <w:sz w:val="24"/>
          <w:szCs w:val="24"/>
        </w:rPr>
        <w:t>Localizarea proiectului</w:t>
      </w:r>
      <w:r w:rsidRPr="00C3470C">
        <w:rPr>
          <w:sz w:val="24"/>
          <w:szCs w:val="24"/>
          <w:lang w:val="it-IT"/>
        </w:rPr>
        <w:t>” din cererea de finan</w:t>
      </w:r>
      <w:proofErr w:type="spellStart"/>
      <w:r w:rsidRPr="00C3470C">
        <w:rPr>
          <w:sz w:val="24"/>
          <w:szCs w:val="24"/>
        </w:rPr>
        <w:t>țare</w:t>
      </w:r>
      <w:proofErr w:type="spellEnd"/>
      <w:r w:rsidRPr="00C3470C">
        <w:rPr>
          <w:sz w:val="24"/>
          <w:szCs w:val="24"/>
        </w:rPr>
        <w:t>;</w:t>
      </w:r>
    </w:p>
    <w:p w14:paraId="292608A2" w14:textId="77777777" w:rsidR="008C14C0" w:rsidRPr="00C3470C" w:rsidRDefault="008C14C0" w:rsidP="008E7762">
      <w:pPr>
        <w:widowControl w:val="0"/>
        <w:numPr>
          <w:ilvl w:val="1"/>
          <w:numId w:val="107"/>
        </w:numPr>
        <w:autoSpaceDE w:val="0"/>
        <w:autoSpaceDN w:val="0"/>
        <w:adjustRightInd w:val="0"/>
        <w:spacing w:after="0" w:line="240" w:lineRule="atLeast"/>
        <w:ind w:left="851" w:hanging="284"/>
        <w:jc w:val="both"/>
        <w:rPr>
          <w:sz w:val="24"/>
          <w:szCs w:val="24"/>
        </w:rPr>
      </w:pPr>
      <w:r w:rsidRPr="00C3470C">
        <w:rPr>
          <w:sz w:val="24"/>
          <w:szCs w:val="24"/>
        </w:rPr>
        <w:t xml:space="preserve">modificări asupra Anexei 2 - Cererea de </w:t>
      </w:r>
      <w:proofErr w:type="spellStart"/>
      <w:r w:rsidRPr="00C3470C">
        <w:rPr>
          <w:sz w:val="24"/>
          <w:szCs w:val="24"/>
        </w:rPr>
        <w:t>finanţare</w:t>
      </w:r>
      <w:proofErr w:type="spellEnd"/>
      <w:r w:rsidRPr="00C3470C">
        <w:rPr>
          <w:sz w:val="24"/>
          <w:szCs w:val="24"/>
        </w:rPr>
        <w:t xml:space="preserve">, în scopul actualizării caracteristicilor tehnice pentru echipamentele </w:t>
      </w:r>
      <w:proofErr w:type="spellStart"/>
      <w:r w:rsidRPr="00C3470C">
        <w:rPr>
          <w:sz w:val="24"/>
          <w:szCs w:val="24"/>
        </w:rPr>
        <w:t>şi</w:t>
      </w:r>
      <w:proofErr w:type="spellEnd"/>
      <w:r w:rsidRPr="00C3470C">
        <w:rPr>
          <w:sz w:val="24"/>
          <w:szCs w:val="24"/>
        </w:rPr>
        <w:t xml:space="preserve"> dotările ce urmează a fi </w:t>
      </w:r>
      <w:proofErr w:type="spellStart"/>
      <w:r w:rsidRPr="00C3470C">
        <w:rPr>
          <w:sz w:val="24"/>
          <w:szCs w:val="24"/>
        </w:rPr>
        <w:t>achiziţionate</w:t>
      </w:r>
      <w:proofErr w:type="spellEnd"/>
      <w:r w:rsidRPr="00C3470C">
        <w:rPr>
          <w:sz w:val="24"/>
          <w:szCs w:val="24"/>
        </w:rPr>
        <w:t xml:space="preserve">, având în vedere progresul tehnologic înregistrat de la momentul scrierii cererii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până în momentul lansării procedurii de </w:t>
      </w:r>
      <w:proofErr w:type="spellStart"/>
      <w:r w:rsidRPr="00C3470C">
        <w:rPr>
          <w:sz w:val="24"/>
          <w:szCs w:val="24"/>
        </w:rPr>
        <w:t>achiziţie</w:t>
      </w:r>
      <w:proofErr w:type="spellEnd"/>
      <w:r w:rsidRPr="00C3470C">
        <w:rPr>
          <w:sz w:val="24"/>
          <w:szCs w:val="24"/>
        </w:rPr>
        <w:t xml:space="preserve">, cu </w:t>
      </w:r>
      <w:proofErr w:type="spellStart"/>
      <w:r w:rsidRPr="00C3470C">
        <w:rPr>
          <w:sz w:val="24"/>
          <w:szCs w:val="24"/>
        </w:rPr>
        <w:t>condiţia</w:t>
      </w:r>
      <w:proofErr w:type="spellEnd"/>
      <w:r w:rsidRPr="00C3470C">
        <w:rPr>
          <w:sz w:val="24"/>
          <w:szCs w:val="24"/>
        </w:rPr>
        <w:t xml:space="preserve"> ca aceste modificări să nu afecteze bugetul proiectului, indicatorii, valoarea </w:t>
      </w:r>
      <w:proofErr w:type="spellStart"/>
      <w:r w:rsidRPr="00C3470C">
        <w:rPr>
          <w:sz w:val="24"/>
          <w:szCs w:val="24"/>
        </w:rPr>
        <w:t>achiziţiei</w:t>
      </w:r>
      <w:proofErr w:type="spellEnd"/>
      <w:r w:rsidRPr="00C3470C">
        <w:rPr>
          <w:sz w:val="24"/>
          <w:szCs w:val="24"/>
        </w:rPr>
        <w:t xml:space="preserve">, perioada de implementare </w:t>
      </w:r>
      <w:proofErr w:type="spellStart"/>
      <w:r w:rsidRPr="00C3470C">
        <w:rPr>
          <w:sz w:val="24"/>
          <w:szCs w:val="24"/>
        </w:rPr>
        <w:t>şi</w:t>
      </w:r>
      <w:proofErr w:type="spellEnd"/>
      <w:r w:rsidRPr="00C3470C">
        <w:rPr>
          <w:sz w:val="24"/>
          <w:szCs w:val="24"/>
        </w:rPr>
        <w:t xml:space="preserve"> să respecte prevederile contractuale legale în vigoare;</w:t>
      </w:r>
    </w:p>
    <w:p w14:paraId="3325F1D7" w14:textId="77777777" w:rsidR="008C14C0" w:rsidRPr="00C3470C" w:rsidRDefault="008C14C0" w:rsidP="008E7762">
      <w:pPr>
        <w:widowControl w:val="0"/>
        <w:numPr>
          <w:ilvl w:val="0"/>
          <w:numId w:val="107"/>
        </w:numPr>
        <w:autoSpaceDE w:val="0"/>
        <w:autoSpaceDN w:val="0"/>
        <w:adjustRightInd w:val="0"/>
        <w:spacing w:after="0" w:line="240" w:lineRule="atLeast"/>
        <w:ind w:left="426" w:hanging="426"/>
        <w:jc w:val="both"/>
        <w:rPr>
          <w:sz w:val="24"/>
          <w:szCs w:val="24"/>
        </w:rPr>
      </w:pPr>
      <w:r w:rsidRPr="00C3470C">
        <w:rPr>
          <w:sz w:val="24"/>
          <w:szCs w:val="24"/>
        </w:rPr>
        <w:t xml:space="preserve">În cazul în care, pe perioada de implementare a </w:t>
      </w:r>
      <w:r w:rsidRPr="00C3470C">
        <w:rPr>
          <w:rFonts w:eastAsia="Arial Unicode MS"/>
          <w:sz w:val="24"/>
          <w:szCs w:val="24"/>
        </w:rPr>
        <w:t>Proiectului</w:t>
      </w:r>
      <w:r w:rsidRPr="00C3470C">
        <w:rPr>
          <w:sz w:val="24"/>
          <w:szCs w:val="24"/>
        </w:rPr>
        <w:t xml:space="preserve">, se înregistrează economii constând în diferențe între valoarea estimată a procedurilor de achiziție și valoarea atribuită, acestea se pot utiliza în scopul implementării </w:t>
      </w:r>
      <w:r w:rsidRPr="00C3470C">
        <w:rPr>
          <w:rFonts w:eastAsia="Arial Unicode MS"/>
          <w:sz w:val="24"/>
          <w:szCs w:val="24"/>
        </w:rPr>
        <w:t>Proiectului</w:t>
      </w:r>
      <w:r w:rsidRPr="00C3470C">
        <w:rPr>
          <w:sz w:val="24"/>
          <w:szCs w:val="24"/>
        </w:rPr>
        <w:t>, cu acordul prealabil al</w:t>
      </w:r>
      <w:r w:rsidR="00D4018C" w:rsidRPr="00C3470C">
        <w:rPr>
          <w:sz w:val="24"/>
          <w:szCs w:val="24"/>
        </w:rPr>
        <w:t xml:space="preserve"> AMPOC</w:t>
      </w:r>
      <w:r w:rsidRPr="00C3470C">
        <w:rPr>
          <w:sz w:val="24"/>
          <w:szCs w:val="24"/>
        </w:rPr>
        <w:t xml:space="preserve">, și fără a afecta obiectivul </w:t>
      </w:r>
      <w:r w:rsidRPr="00C3470C">
        <w:rPr>
          <w:rFonts w:eastAsia="Arial Unicode MS"/>
          <w:sz w:val="24"/>
          <w:szCs w:val="24"/>
        </w:rPr>
        <w:t>Proiectului</w:t>
      </w:r>
      <w:r w:rsidRPr="00C3470C">
        <w:rPr>
          <w:sz w:val="24"/>
          <w:szCs w:val="24"/>
        </w:rPr>
        <w:t>, prin act adițional cu respectarea Condițiilor generale și specifice.</w:t>
      </w:r>
    </w:p>
    <w:p w14:paraId="51BB876B" w14:textId="77777777" w:rsidR="008C14C0" w:rsidRPr="00C3470C" w:rsidRDefault="008C14C0" w:rsidP="008C14C0">
      <w:pPr>
        <w:spacing w:line="240" w:lineRule="atLeast"/>
        <w:rPr>
          <w:b/>
          <w:sz w:val="24"/>
          <w:szCs w:val="24"/>
        </w:rPr>
      </w:pPr>
    </w:p>
    <w:p w14:paraId="2246E432" w14:textId="77777777" w:rsidR="008C14C0" w:rsidRPr="00C3470C" w:rsidRDefault="008C14C0" w:rsidP="008C14C0">
      <w:pPr>
        <w:spacing w:line="240" w:lineRule="atLeast"/>
        <w:rPr>
          <w:b/>
          <w:sz w:val="24"/>
          <w:szCs w:val="24"/>
        </w:rPr>
      </w:pPr>
      <w:r w:rsidRPr="00C3470C">
        <w:rPr>
          <w:b/>
          <w:sz w:val="24"/>
          <w:szCs w:val="24"/>
        </w:rPr>
        <w:t xml:space="preserve">Dezangajare </w:t>
      </w:r>
    </w:p>
    <w:p w14:paraId="14AD2137" w14:textId="77777777" w:rsidR="008C14C0" w:rsidRPr="00C3470C" w:rsidRDefault="008C14C0" w:rsidP="008E7762">
      <w:pPr>
        <w:widowControl w:val="0"/>
        <w:numPr>
          <w:ilvl w:val="0"/>
          <w:numId w:val="108"/>
        </w:numPr>
        <w:autoSpaceDE w:val="0"/>
        <w:autoSpaceDN w:val="0"/>
        <w:adjustRightInd w:val="0"/>
        <w:spacing w:after="0" w:line="240" w:lineRule="atLeast"/>
        <w:jc w:val="both"/>
        <w:rPr>
          <w:sz w:val="24"/>
          <w:szCs w:val="24"/>
        </w:rPr>
      </w:pPr>
      <w:r w:rsidRPr="00C3470C">
        <w:rPr>
          <w:sz w:val="24"/>
          <w:szCs w:val="24"/>
        </w:rPr>
        <w:t xml:space="preserve">În conformitate cu prevederile art.12, alin. (2) din Ordonanța de urgență a Guvernului nr.40/2015 privind gestionare  financiară a fondurilor europene pentru perioada de programare 2014-2020,cu modificările </w:t>
      </w:r>
      <w:proofErr w:type="spellStart"/>
      <w:r w:rsidRPr="00C3470C">
        <w:rPr>
          <w:sz w:val="24"/>
          <w:szCs w:val="24"/>
        </w:rPr>
        <w:t>şi</w:t>
      </w:r>
      <w:proofErr w:type="spellEnd"/>
      <w:r w:rsidRPr="00C3470C">
        <w:rPr>
          <w:sz w:val="24"/>
          <w:szCs w:val="24"/>
        </w:rPr>
        <w:t xml:space="preserve"> completările ulterioare, în scopul utilizării eficiente a fondurilor publice, AMPOC dezangajează fondurile rămase neutilizate în urma finalizării contractelor de </w:t>
      </w:r>
      <w:proofErr w:type="spellStart"/>
      <w:r w:rsidRPr="00C3470C">
        <w:rPr>
          <w:sz w:val="24"/>
          <w:szCs w:val="24"/>
        </w:rPr>
        <w:t>achiziţie</w:t>
      </w:r>
      <w:proofErr w:type="spellEnd"/>
      <w:r w:rsidRPr="00C3470C">
        <w:rPr>
          <w:sz w:val="24"/>
          <w:szCs w:val="24"/>
        </w:rPr>
        <w:t xml:space="preserve"> publică aferente Contractului de </w:t>
      </w:r>
      <w:proofErr w:type="spellStart"/>
      <w:r w:rsidRPr="00C3470C">
        <w:rPr>
          <w:sz w:val="24"/>
          <w:szCs w:val="24"/>
        </w:rPr>
        <w:t>Finanţare</w:t>
      </w:r>
      <w:proofErr w:type="spellEnd"/>
      <w:r w:rsidRPr="00C3470C">
        <w:rPr>
          <w:sz w:val="24"/>
          <w:szCs w:val="24"/>
        </w:rPr>
        <w:t xml:space="preserve">, în </w:t>
      </w:r>
      <w:proofErr w:type="spellStart"/>
      <w:r w:rsidRPr="00C3470C">
        <w:rPr>
          <w:sz w:val="24"/>
          <w:szCs w:val="24"/>
        </w:rPr>
        <w:t>condiţiile</w:t>
      </w:r>
      <w:proofErr w:type="spellEnd"/>
      <w:r w:rsidRPr="00C3470C">
        <w:rPr>
          <w:sz w:val="24"/>
          <w:szCs w:val="24"/>
        </w:rPr>
        <w:t xml:space="preserve"> legii. AMPOC poate dezangaja fondurile rămase în urma atribuirii contractelor, dacă nu a primit sau nu a aprobat solicitări de reutilizare a sumelor.</w:t>
      </w:r>
    </w:p>
    <w:p w14:paraId="50E006A8" w14:textId="77777777" w:rsidR="008C14C0" w:rsidRPr="00C3470C" w:rsidRDefault="008C14C0" w:rsidP="008E7762">
      <w:pPr>
        <w:widowControl w:val="0"/>
        <w:numPr>
          <w:ilvl w:val="0"/>
          <w:numId w:val="108"/>
        </w:numPr>
        <w:autoSpaceDE w:val="0"/>
        <w:autoSpaceDN w:val="0"/>
        <w:adjustRightInd w:val="0"/>
        <w:spacing w:after="0" w:line="240" w:lineRule="atLeast"/>
        <w:jc w:val="both"/>
        <w:rPr>
          <w:color w:val="000000" w:themeColor="text1"/>
          <w:sz w:val="24"/>
          <w:szCs w:val="24"/>
        </w:rPr>
      </w:pPr>
      <w:r w:rsidRPr="00C3470C">
        <w:rPr>
          <w:sz w:val="24"/>
          <w:szCs w:val="24"/>
        </w:rPr>
        <w:t>În vederea aplicării prevederilor alin. (1), secțiunea Modificarea Contractului de Finanțare</w:t>
      </w:r>
      <w:r w:rsidRPr="00C3470C" w:rsidDel="00463918">
        <w:rPr>
          <w:sz w:val="24"/>
          <w:szCs w:val="24"/>
        </w:rPr>
        <w:t xml:space="preserve"> </w:t>
      </w:r>
      <w:r w:rsidRPr="00C3470C">
        <w:rPr>
          <w:sz w:val="24"/>
          <w:szCs w:val="24"/>
        </w:rPr>
        <w:t>ben</w:t>
      </w:r>
      <w:r w:rsidR="00D4018C" w:rsidRPr="00C3470C">
        <w:rPr>
          <w:sz w:val="24"/>
          <w:szCs w:val="24"/>
        </w:rPr>
        <w:t>eficiarul va transmite la AMPOC</w:t>
      </w:r>
      <w:r w:rsidRPr="00C3470C">
        <w:rPr>
          <w:color w:val="000000" w:themeColor="text1"/>
          <w:sz w:val="24"/>
          <w:szCs w:val="24"/>
        </w:rPr>
        <w:t>,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3D6C4667" w14:textId="77777777" w:rsidR="008C14C0" w:rsidRPr="00C3470C" w:rsidRDefault="008C14C0" w:rsidP="008E7762">
      <w:pPr>
        <w:widowControl w:val="0"/>
        <w:numPr>
          <w:ilvl w:val="0"/>
          <w:numId w:val="108"/>
        </w:numPr>
        <w:spacing w:after="0" w:line="240" w:lineRule="auto"/>
        <w:jc w:val="both"/>
        <w:rPr>
          <w:color w:val="000000" w:themeColor="text1"/>
          <w:sz w:val="24"/>
          <w:szCs w:val="24"/>
        </w:rPr>
      </w:pPr>
      <w:r w:rsidRPr="00C3470C">
        <w:rPr>
          <w:color w:val="000000" w:themeColor="text1"/>
          <w:sz w:val="24"/>
          <w:szCs w:val="24"/>
        </w:rPr>
        <w:t>Beneficiarul are obligația de a notifica 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7DD5C26B" w14:textId="77777777" w:rsidR="008C14C0" w:rsidRPr="00C3470C" w:rsidRDefault="008C14C0" w:rsidP="008E7762">
      <w:pPr>
        <w:widowControl w:val="0"/>
        <w:numPr>
          <w:ilvl w:val="0"/>
          <w:numId w:val="108"/>
        </w:numPr>
        <w:tabs>
          <w:tab w:val="right" w:pos="709"/>
        </w:tabs>
        <w:spacing w:after="0" w:line="240" w:lineRule="auto"/>
        <w:jc w:val="both"/>
        <w:rPr>
          <w:color w:val="000000" w:themeColor="text1"/>
          <w:sz w:val="24"/>
          <w:szCs w:val="24"/>
        </w:rPr>
      </w:pPr>
      <w:r w:rsidRPr="00C3470C">
        <w:rPr>
          <w:color w:val="000000" w:themeColor="text1"/>
          <w:sz w:val="24"/>
          <w:szCs w:val="24"/>
        </w:rPr>
        <w:t xml:space="preserve">În termen de maxim 10 zile lucrătoare de la primirea notificării de la Beneficiar, AMPOC dezangajează, prin notificarea unilaterală, fondurile rămase neutilizate ca urmare a finalizării implementării contractului/contractelor de achiziție din cadrul prezentului contract.  </w:t>
      </w:r>
    </w:p>
    <w:p w14:paraId="0C907D62" w14:textId="77777777" w:rsidR="008C14C0" w:rsidRPr="00C3470C" w:rsidRDefault="008C14C0" w:rsidP="008C14C0">
      <w:pPr>
        <w:spacing w:line="240" w:lineRule="atLeast"/>
        <w:rPr>
          <w:b/>
          <w:sz w:val="24"/>
          <w:szCs w:val="24"/>
        </w:rPr>
      </w:pPr>
    </w:p>
    <w:p w14:paraId="1E26CB7B" w14:textId="77777777" w:rsidR="008C14C0" w:rsidRPr="00C3470C" w:rsidRDefault="008C14C0" w:rsidP="008C14C0">
      <w:pPr>
        <w:spacing w:line="240" w:lineRule="atLeast"/>
        <w:rPr>
          <w:b/>
          <w:sz w:val="24"/>
          <w:szCs w:val="24"/>
        </w:rPr>
      </w:pPr>
      <w:r w:rsidRPr="00C3470C">
        <w:rPr>
          <w:b/>
          <w:sz w:val="24"/>
          <w:szCs w:val="24"/>
        </w:rPr>
        <w:t>Încetarea contractului de finanțare</w:t>
      </w:r>
    </w:p>
    <w:p w14:paraId="5158EDF9" w14:textId="77777777" w:rsidR="008C14C0" w:rsidRPr="00C3470C" w:rsidRDefault="008C14C0" w:rsidP="008E7762">
      <w:pPr>
        <w:widowControl w:val="0"/>
        <w:numPr>
          <w:ilvl w:val="0"/>
          <w:numId w:val="109"/>
        </w:numPr>
        <w:autoSpaceDE w:val="0"/>
        <w:autoSpaceDN w:val="0"/>
        <w:adjustRightInd w:val="0"/>
        <w:spacing w:after="0" w:line="240" w:lineRule="atLeast"/>
        <w:jc w:val="both"/>
        <w:rPr>
          <w:sz w:val="24"/>
          <w:szCs w:val="24"/>
        </w:rPr>
      </w:pPr>
      <w:r w:rsidRPr="00C3470C">
        <w:rPr>
          <w:sz w:val="24"/>
          <w:szCs w:val="24"/>
        </w:rPr>
        <w:t xml:space="preserve">În cazul încetării Contractului de Finanțare, conform Art. 15, alin (2) și (3) din </w:t>
      </w:r>
      <w:proofErr w:type="spellStart"/>
      <w:r w:rsidRPr="00C3470C">
        <w:rPr>
          <w:sz w:val="24"/>
          <w:szCs w:val="24"/>
        </w:rPr>
        <w:t>Conditii</w:t>
      </w:r>
      <w:proofErr w:type="spellEnd"/>
      <w:r w:rsidRPr="00C3470C">
        <w:rPr>
          <w:sz w:val="24"/>
          <w:szCs w:val="24"/>
        </w:rPr>
        <w:t xml:space="preserve"> Generale,  Beneficiarul are </w:t>
      </w:r>
      <w:proofErr w:type="spellStart"/>
      <w:r w:rsidRPr="00C3470C">
        <w:rPr>
          <w:sz w:val="24"/>
          <w:szCs w:val="24"/>
        </w:rPr>
        <w:t>obligaţia</w:t>
      </w:r>
      <w:proofErr w:type="spellEnd"/>
      <w:r w:rsidRPr="00C3470C">
        <w:rPr>
          <w:sz w:val="24"/>
          <w:szCs w:val="24"/>
        </w:rPr>
        <w:t xml:space="preserve"> restituirii </w:t>
      </w:r>
      <w:proofErr w:type="spellStart"/>
      <w:r w:rsidRPr="00C3470C">
        <w:rPr>
          <w:sz w:val="24"/>
          <w:szCs w:val="24"/>
        </w:rPr>
        <w:t>finanţării</w:t>
      </w:r>
      <w:proofErr w:type="spellEnd"/>
      <w:r w:rsidRPr="00C3470C">
        <w:rPr>
          <w:sz w:val="24"/>
          <w:szCs w:val="24"/>
        </w:rPr>
        <w:t xml:space="preserve"> acordate în termen de 10 zile </w:t>
      </w:r>
      <w:r w:rsidRPr="00C3470C">
        <w:rPr>
          <w:sz w:val="24"/>
          <w:szCs w:val="24"/>
        </w:rPr>
        <w:lastRenderedPageBreak/>
        <w:t>lucrătoare de la încetarea Contractului. În cazul în care Beneficiarul nu va respecta acest termen i se vor percepe majorări de întârziere în valoare de 0,02% pe zi întârziere din suma datorată.</w:t>
      </w:r>
    </w:p>
    <w:p w14:paraId="5BAE3D73"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AM POC</w:t>
      </w:r>
      <w:r w:rsidRPr="00C3470C">
        <w:rPr>
          <w:color w:val="000000" w:themeColor="text1"/>
          <w:sz w:val="24"/>
          <w:szCs w:val="24"/>
          <w:lang w:eastAsia="fr-FR"/>
        </w:rPr>
        <w:t xml:space="preserve"> </w:t>
      </w:r>
      <w:proofErr w:type="spellStart"/>
      <w:r w:rsidRPr="00C3470C">
        <w:rPr>
          <w:color w:val="000000" w:themeColor="text1"/>
          <w:sz w:val="24"/>
          <w:szCs w:val="24"/>
          <w:lang w:eastAsia="fr-FR"/>
        </w:rPr>
        <w:t>îşi</w:t>
      </w:r>
      <w:proofErr w:type="spellEnd"/>
      <w:r w:rsidRPr="00C3470C">
        <w:rPr>
          <w:color w:val="000000" w:themeColor="text1"/>
          <w:sz w:val="24"/>
          <w:szCs w:val="24"/>
          <w:lang w:eastAsia="fr-FR"/>
        </w:rPr>
        <w:t xml:space="preserve"> rezervă dreptul de a  decide rezilierea prezentului </w:t>
      </w:r>
      <w:r w:rsidRPr="00C3470C">
        <w:rPr>
          <w:sz w:val="24"/>
          <w:szCs w:val="24"/>
        </w:rPr>
        <w:t xml:space="preserve">contract, cu recuperarea integrală a sumelor plătite, fără îndeplinirea altor </w:t>
      </w:r>
      <w:proofErr w:type="spellStart"/>
      <w:r w:rsidRPr="00C3470C">
        <w:rPr>
          <w:sz w:val="24"/>
          <w:szCs w:val="24"/>
        </w:rPr>
        <w:t>formalităţi</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fără </w:t>
      </w:r>
      <w:proofErr w:type="spellStart"/>
      <w:r w:rsidRPr="00C3470C">
        <w:rPr>
          <w:sz w:val="24"/>
          <w:szCs w:val="24"/>
        </w:rPr>
        <w:t>intervenţia</w:t>
      </w:r>
      <w:proofErr w:type="spellEnd"/>
      <w:r w:rsidRPr="00C3470C">
        <w:rPr>
          <w:sz w:val="24"/>
          <w:szCs w:val="24"/>
        </w:rPr>
        <w:t xml:space="preserve"> </w:t>
      </w:r>
      <w:proofErr w:type="spellStart"/>
      <w:r w:rsidRPr="00C3470C">
        <w:rPr>
          <w:sz w:val="24"/>
          <w:szCs w:val="24"/>
        </w:rPr>
        <w:t>instanţei</w:t>
      </w:r>
      <w:proofErr w:type="spellEnd"/>
      <w:r w:rsidRPr="00C3470C">
        <w:rPr>
          <w:sz w:val="24"/>
          <w:szCs w:val="24"/>
        </w:rPr>
        <w:t xml:space="preserve"> </w:t>
      </w:r>
      <w:proofErr w:type="spellStart"/>
      <w:r w:rsidRPr="00C3470C">
        <w:rPr>
          <w:sz w:val="24"/>
          <w:szCs w:val="24"/>
        </w:rPr>
        <w:t>judecătoreşti</w:t>
      </w:r>
      <w:proofErr w:type="spellEnd"/>
      <w:r w:rsidRPr="00C3470C">
        <w:rPr>
          <w:sz w:val="24"/>
          <w:szCs w:val="24"/>
        </w:rPr>
        <w:t xml:space="preserve">, cu </w:t>
      </w:r>
      <w:proofErr w:type="spellStart"/>
      <w:r w:rsidRPr="00C3470C">
        <w:rPr>
          <w:sz w:val="24"/>
          <w:szCs w:val="24"/>
        </w:rPr>
        <w:t>excepţia</w:t>
      </w:r>
      <w:proofErr w:type="spellEnd"/>
      <w:r w:rsidRPr="00C3470C">
        <w:rPr>
          <w:sz w:val="24"/>
          <w:szCs w:val="24"/>
        </w:rPr>
        <w:t xml:space="preserve"> unei simple notificări de informare a Beneficiarului, în următoarele cazuri:</w:t>
      </w:r>
    </w:p>
    <w:p w14:paraId="4678565E" w14:textId="77777777" w:rsidR="008C14C0" w:rsidRPr="00C3470C" w:rsidRDefault="008C14C0" w:rsidP="008C14C0">
      <w:pPr>
        <w:ind w:left="502"/>
        <w:rPr>
          <w:sz w:val="24"/>
          <w:szCs w:val="24"/>
        </w:rPr>
      </w:pPr>
      <w:r w:rsidRPr="00C3470C">
        <w:rPr>
          <w:sz w:val="24"/>
          <w:szCs w:val="24"/>
        </w:rPr>
        <w:t xml:space="preserve">a) nu respectă termenele </w:t>
      </w:r>
      <w:proofErr w:type="spellStart"/>
      <w:r w:rsidRPr="00C3470C">
        <w:rPr>
          <w:sz w:val="24"/>
          <w:szCs w:val="24"/>
        </w:rPr>
        <w:t>şi</w:t>
      </w:r>
      <w:proofErr w:type="spellEnd"/>
      <w:r w:rsidRPr="00C3470C">
        <w:rPr>
          <w:sz w:val="24"/>
          <w:szCs w:val="24"/>
        </w:rPr>
        <w:t xml:space="preserve"> </w:t>
      </w:r>
      <w:proofErr w:type="spellStart"/>
      <w:r w:rsidRPr="00C3470C">
        <w:rPr>
          <w:sz w:val="24"/>
          <w:szCs w:val="24"/>
        </w:rPr>
        <w:t>condiţiile</w:t>
      </w:r>
      <w:proofErr w:type="spellEnd"/>
      <w:r w:rsidRPr="00C3470C">
        <w:rPr>
          <w:sz w:val="24"/>
          <w:szCs w:val="24"/>
        </w:rPr>
        <w:t xml:space="preserve"> pentru acordarea </w:t>
      </w:r>
      <w:proofErr w:type="spellStart"/>
      <w:r w:rsidRPr="00C3470C">
        <w:rPr>
          <w:sz w:val="24"/>
          <w:szCs w:val="24"/>
        </w:rPr>
        <w:t>tranşelor</w:t>
      </w:r>
      <w:proofErr w:type="spellEnd"/>
      <w:r w:rsidRPr="00C3470C">
        <w:rPr>
          <w:sz w:val="24"/>
          <w:szCs w:val="24"/>
        </w:rPr>
        <w:t xml:space="preserve"> de </w:t>
      </w:r>
      <w:proofErr w:type="spellStart"/>
      <w:r w:rsidRPr="00C3470C">
        <w:rPr>
          <w:sz w:val="24"/>
          <w:szCs w:val="24"/>
        </w:rPr>
        <w:t>prefinantare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/sau recuperarea </w:t>
      </w:r>
      <w:proofErr w:type="spellStart"/>
      <w:r w:rsidRPr="00C3470C">
        <w:rPr>
          <w:sz w:val="24"/>
          <w:szCs w:val="24"/>
        </w:rPr>
        <w:t>prefinanţării</w:t>
      </w:r>
      <w:proofErr w:type="spellEnd"/>
      <w:r w:rsidRPr="00C3470C">
        <w:rPr>
          <w:sz w:val="24"/>
          <w:szCs w:val="24"/>
        </w:rPr>
        <w:t>, conform prevederilor legale si contractuale;</w:t>
      </w:r>
    </w:p>
    <w:p w14:paraId="11963C14" w14:textId="77777777" w:rsidR="008C14C0" w:rsidRPr="00C3470C" w:rsidRDefault="008C14C0" w:rsidP="008C14C0">
      <w:pPr>
        <w:ind w:left="502"/>
        <w:rPr>
          <w:sz w:val="24"/>
          <w:szCs w:val="24"/>
        </w:rPr>
      </w:pPr>
      <w:r w:rsidRPr="00C3470C">
        <w:rPr>
          <w:sz w:val="24"/>
          <w:szCs w:val="24"/>
        </w:rPr>
        <w:t xml:space="preserve">b) nu depune cererile de rambursare, precum </w:t>
      </w:r>
      <w:proofErr w:type="spellStart"/>
      <w:r w:rsidRPr="00C3470C">
        <w:rPr>
          <w:sz w:val="24"/>
          <w:szCs w:val="24"/>
        </w:rPr>
        <w:t>şi</w:t>
      </w:r>
      <w:proofErr w:type="spellEnd"/>
      <w:r w:rsidRPr="00C3470C">
        <w:rPr>
          <w:sz w:val="24"/>
          <w:szCs w:val="24"/>
        </w:rPr>
        <w:t xml:space="preserve"> cererile de rambursare aferente cererilor de plată/</w:t>
      </w:r>
      <w:proofErr w:type="spellStart"/>
      <w:r w:rsidRPr="00C3470C">
        <w:rPr>
          <w:sz w:val="24"/>
          <w:szCs w:val="24"/>
        </w:rPr>
        <w:t>prefinantare</w:t>
      </w:r>
      <w:proofErr w:type="spellEnd"/>
      <w:r w:rsidRPr="00C3470C">
        <w:rPr>
          <w:sz w:val="24"/>
          <w:szCs w:val="24"/>
        </w:rPr>
        <w:t xml:space="preserve"> pentru cheltuielile efectuate, în termenele </w:t>
      </w:r>
      <w:proofErr w:type="spellStart"/>
      <w:r w:rsidRPr="00C3470C">
        <w:rPr>
          <w:sz w:val="24"/>
          <w:szCs w:val="24"/>
        </w:rPr>
        <w:t>şi</w:t>
      </w:r>
      <w:proofErr w:type="spellEnd"/>
      <w:r w:rsidRPr="00C3470C">
        <w:rPr>
          <w:sz w:val="24"/>
          <w:szCs w:val="24"/>
        </w:rPr>
        <w:t xml:space="preserve"> formatul prevăzut de prezentul contract de </w:t>
      </w:r>
      <w:proofErr w:type="spellStart"/>
      <w:r w:rsidRPr="00C3470C">
        <w:rPr>
          <w:sz w:val="24"/>
          <w:szCs w:val="24"/>
        </w:rPr>
        <w:t>finanţare</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în conformitate cu documentele subsecvente emise de </w:t>
      </w:r>
      <w:r w:rsidR="00D4018C" w:rsidRPr="00C3470C">
        <w:rPr>
          <w:sz w:val="24"/>
          <w:szCs w:val="24"/>
          <w:lang w:eastAsia="fr-FR"/>
        </w:rPr>
        <w:t>AM POC</w:t>
      </w:r>
      <w:r w:rsidRPr="00C3470C">
        <w:rPr>
          <w:sz w:val="24"/>
          <w:szCs w:val="24"/>
        </w:rPr>
        <w:t xml:space="preserve"> în vederea implementării proiectului.</w:t>
      </w:r>
    </w:p>
    <w:p w14:paraId="4B8B7C45"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 xml:space="preserve">Constituie temei de reziliere a prezentului contract, orice cauză de neeligibilitate a proiectului </w:t>
      </w:r>
      <w:proofErr w:type="spellStart"/>
      <w:r w:rsidRPr="00C3470C">
        <w:rPr>
          <w:sz w:val="24"/>
          <w:szCs w:val="24"/>
        </w:rPr>
        <w:t>şi</w:t>
      </w:r>
      <w:proofErr w:type="spellEnd"/>
      <w:r w:rsidRPr="00C3470C">
        <w:rPr>
          <w:sz w:val="24"/>
          <w:szCs w:val="24"/>
        </w:rPr>
        <w:t xml:space="preserve">/sau a beneficiarului </w:t>
      </w:r>
      <w:proofErr w:type="spellStart"/>
      <w:r w:rsidRPr="00C3470C">
        <w:rPr>
          <w:sz w:val="24"/>
          <w:szCs w:val="24"/>
        </w:rPr>
        <w:t>şi</w:t>
      </w:r>
      <w:proofErr w:type="spellEnd"/>
      <w:r w:rsidRPr="00C3470C">
        <w:rPr>
          <w:sz w:val="24"/>
          <w:szCs w:val="24"/>
        </w:rPr>
        <w:t xml:space="preserve">/sau a oricăruia dintre parteneri, determinată de o </w:t>
      </w:r>
      <w:proofErr w:type="spellStart"/>
      <w:r w:rsidRPr="00C3470C">
        <w:rPr>
          <w:sz w:val="24"/>
          <w:szCs w:val="24"/>
        </w:rPr>
        <w:t>acţiune</w:t>
      </w:r>
      <w:proofErr w:type="spellEnd"/>
      <w:r w:rsidRPr="00C3470C">
        <w:rPr>
          <w:sz w:val="24"/>
          <w:szCs w:val="24"/>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14:paraId="412B34F7"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rPr>
      </w:pPr>
      <w:r w:rsidRPr="00C3470C">
        <w:rPr>
          <w:sz w:val="24"/>
          <w:szCs w:val="24"/>
        </w:rPr>
        <w:t xml:space="preserve">În </w:t>
      </w:r>
      <w:proofErr w:type="spellStart"/>
      <w:r w:rsidRPr="00C3470C">
        <w:rPr>
          <w:sz w:val="24"/>
          <w:szCs w:val="24"/>
        </w:rPr>
        <w:t>situaţia</w:t>
      </w:r>
      <w:proofErr w:type="spellEnd"/>
      <w:r w:rsidRPr="00C3470C">
        <w:rPr>
          <w:sz w:val="24"/>
          <w:szCs w:val="24"/>
        </w:rPr>
        <w:t xml:space="preserve"> în care cauza de neeligibilitate a fost identificată ulterior încheierii perioadei de implementare a prezentului contract, AMPOC</w:t>
      </w:r>
      <w:r w:rsidRPr="00C3470C">
        <w:rPr>
          <w:color w:val="000000" w:themeColor="text1"/>
          <w:sz w:val="24"/>
          <w:szCs w:val="24"/>
          <w:lang w:eastAsia="fr-FR"/>
        </w:rPr>
        <w:t xml:space="preserve"> </w:t>
      </w:r>
      <w:r w:rsidRPr="00C3470C">
        <w:rPr>
          <w:sz w:val="24"/>
          <w:szCs w:val="24"/>
        </w:rPr>
        <w:t xml:space="preserve">va proceda la </w:t>
      </w:r>
      <w:proofErr w:type="spellStart"/>
      <w:r w:rsidRPr="00C3470C">
        <w:rPr>
          <w:sz w:val="24"/>
          <w:szCs w:val="24"/>
        </w:rPr>
        <w:t>rezoluţiunea</w:t>
      </w:r>
      <w:proofErr w:type="spellEnd"/>
      <w:r w:rsidRPr="00C3470C">
        <w:rPr>
          <w:sz w:val="24"/>
          <w:szCs w:val="24"/>
        </w:rPr>
        <w:t xml:space="preserve"> contractului.</w:t>
      </w:r>
    </w:p>
    <w:p w14:paraId="319BAFAA" w14:textId="77777777" w:rsidR="008C14C0" w:rsidRPr="00C3470C" w:rsidRDefault="008C14C0" w:rsidP="008E7762">
      <w:pPr>
        <w:widowControl w:val="0"/>
        <w:numPr>
          <w:ilvl w:val="0"/>
          <w:numId w:val="109"/>
        </w:numPr>
        <w:autoSpaceDE w:val="0"/>
        <w:autoSpaceDN w:val="0"/>
        <w:adjustRightInd w:val="0"/>
        <w:spacing w:after="0" w:line="240" w:lineRule="auto"/>
        <w:jc w:val="both"/>
        <w:rPr>
          <w:sz w:val="24"/>
          <w:szCs w:val="24"/>
          <w:lang w:val="it-IT"/>
        </w:rPr>
      </w:pPr>
      <w:r w:rsidRPr="00C3470C">
        <w:rPr>
          <w:sz w:val="24"/>
          <w:szCs w:val="24"/>
        </w:rPr>
        <w:t xml:space="preserve">Prin </w:t>
      </w:r>
      <w:proofErr w:type="spellStart"/>
      <w:r w:rsidRPr="00C3470C">
        <w:rPr>
          <w:sz w:val="24"/>
          <w:szCs w:val="24"/>
        </w:rPr>
        <w:t>excepţie</w:t>
      </w:r>
      <w:proofErr w:type="spellEnd"/>
      <w:r w:rsidRPr="00C3470C">
        <w:rPr>
          <w:sz w:val="24"/>
          <w:szCs w:val="24"/>
        </w:rPr>
        <w:t xml:space="preserve"> de la prevederile art. 15 alin. </w:t>
      </w:r>
      <w:r w:rsidRPr="00C3470C">
        <w:rPr>
          <w:sz w:val="24"/>
          <w:szCs w:val="24"/>
          <w:lang w:val="it-IT"/>
        </w:rPr>
        <w:t xml:space="preserve">(2) lit. d) din Contractul de finantare  -Conditii Generale, se prevede ca în cazul </w:t>
      </w:r>
      <w:r w:rsidRPr="00C3470C">
        <w:rPr>
          <w:sz w:val="24"/>
          <w:szCs w:val="24"/>
          <w:lang w:val="it-IT" w:eastAsia="fr-FR"/>
        </w:rPr>
        <w:t>Proiectului</w:t>
      </w:r>
      <w:r w:rsidRPr="00C3470C">
        <w:rPr>
          <w:sz w:val="24"/>
          <w:szCs w:val="24"/>
          <w:lang w:val="it-IT"/>
        </w:rPr>
        <w:t xml:space="preserve"> se aplică legislaţia specifică şi regulile specifice aplicabile privind dubla finanţare a cheltuielilor, aplicabile proiectelor finanţate din POC.</w:t>
      </w:r>
    </w:p>
    <w:p w14:paraId="3CAECE9F"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val="it-IT" w:eastAsia="fr-FR"/>
        </w:rPr>
      </w:pPr>
      <w:r w:rsidRPr="00C3470C">
        <w:rPr>
          <w:sz w:val="24"/>
          <w:szCs w:val="24"/>
          <w:lang w:val="it-IT"/>
        </w:rPr>
        <w:t xml:space="preserve">AM </w:t>
      </w:r>
      <w:r w:rsidR="00D4018C" w:rsidRPr="00C3470C">
        <w:rPr>
          <w:color w:val="000000" w:themeColor="text1"/>
          <w:sz w:val="24"/>
          <w:szCs w:val="24"/>
          <w:lang w:val="it-IT" w:eastAsia="fr-FR"/>
        </w:rPr>
        <w:t>POC</w:t>
      </w:r>
      <w:r w:rsidRPr="00C3470C">
        <w:rPr>
          <w:color w:val="000000" w:themeColor="text1"/>
          <w:sz w:val="24"/>
          <w:szCs w:val="24"/>
          <w:lang w:val="it-IT" w:eastAsia="fr-FR"/>
        </w:rPr>
        <w:t xml:space="preserve"> isi rezerva dreptul de a decide rezilierea prezentului contract si pentru alte cazuri impuse de legislatia aplicabilă Contractului si care nu au fost cuprinse in situaţiile de mai sus.</w:t>
      </w:r>
    </w:p>
    <w:p w14:paraId="193976A4"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 xml:space="preserve">Prin </w:t>
      </w:r>
      <w:proofErr w:type="spellStart"/>
      <w:r w:rsidRPr="00C3470C">
        <w:rPr>
          <w:color w:val="000000" w:themeColor="text1"/>
          <w:sz w:val="24"/>
          <w:szCs w:val="24"/>
          <w:lang w:eastAsia="fr-FR"/>
        </w:rPr>
        <w:t>excepţie</w:t>
      </w:r>
      <w:proofErr w:type="spellEnd"/>
      <w:r w:rsidRPr="00C3470C">
        <w:rPr>
          <w:color w:val="000000" w:themeColor="text1"/>
          <w:sz w:val="24"/>
          <w:szCs w:val="24"/>
          <w:lang w:eastAsia="fr-FR"/>
        </w:rPr>
        <w:t xml:space="preserve"> de la prevederile art. 15 alin. (1) din Contractul de </w:t>
      </w:r>
      <w:proofErr w:type="spellStart"/>
      <w:r w:rsidRPr="00C3470C">
        <w:rPr>
          <w:color w:val="000000" w:themeColor="text1"/>
          <w:sz w:val="24"/>
          <w:szCs w:val="24"/>
          <w:lang w:eastAsia="fr-FR"/>
        </w:rPr>
        <w:t>finantare</w:t>
      </w:r>
      <w:proofErr w:type="spellEnd"/>
      <w:r w:rsidRPr="00C3470C">
        <w:rPr>
          <w:color w:val="000000" w:themeColor="text1"/>
          <w:sz w:val="24"/>
          <w:szCs w:val="24"/>
          <w:lang w:eastAsia="fr-FR"/>
        </w:rPr>
        <w:t xml:space="preserve"> - </w:t>
      </w:r>
      <w:proofErr w:type="spellStart"/>
      <w:r w:rsidRPr="00C3470C">
        <w:rPr>
          <w:color w:val="000000" w:themeColor="text1"/>
          <w:sz w:val="24"/>
          <w:szCs w:val="24"/>
          <w:lang w:eastAsia="fr-FR"/>
        </w:rPr>
        <w:t>Conditii</w:t>
      </w:r>
      <w:proofErr w:type="spellEnd"/>
      <w:r w:rsidRPr="00C3470C">
        <w:rPr>
          <w:color w:val="000000" w:themeColor="text1"/>
          <w:sz w:val="24"/>
          <w:szCs w:val="24"/>
          <w:lang w:eastAsia="fr-FR"/>
        </w:rPr>
        <w:t xml:space="preserve"> Generale, se prevede ca Beneficiarul are dreptul de a decide si de a </w:t>
      </w:r>
      <w:proofErr w:type="spellStart"/>
      <w:r w:rsidRPr="00C3470C">
        <w:rPr>
          <w:color w:val="000000" w:themeColor="text1"/>
          <w:sz w:val="24"/>
          <w:szCs w:val="24"/>
          <w:lang w:eastAsia="fr-FR"/>
        </w:rPr>
        <w:t>initia</w:t>
      </w:r>
      <w:proofErr w:type="spellEnd"/>
      <w:r w:rsidRPr="00C3470C">
        <w:rPr>
          <w:color w:val="000000" w:themeColor="text1"/>
          <w:sz w:val="24"/>
          <w:szCs w:val="24"/>
          <w:lang w:eastAsia="fr-FR"/>
        </w:rPr>
        <w:t xml:space="preserve"> din proprie inițiativă rezilierea contractului, cu </w:t>
      </w:r>
      <w:proofErr w:type="spellStart"/>
      <w:r w:rsidRPr="00C3470C">
        <w:rPr>
          <w:color w:val="000000" w:themeColor="text1"/>
          <w:sz w:val="24"/>
          <w:szCs w:val="24"/>
          <w:lang w:eastAsia="fr-FR"/>
        </w:rPr>
        <w:t>condiţia</w:t>
      </w:r>
      <w:proofErr w:type="spellEnd"/>
      <w:r w:rsidRPr="00C3470C">
        <w:rPr>
          <w:color w:val="000000" w:themeColor="text1"/>
          <w:sz w:val="24"/>
          <w:szCs w:val="24"/>
          <w:lang w:eastAsia="fr-FR"/>
        </w:rPr>
        <w:t xml:space="preserve"> ca solicitarea acestuia să fie deplin justificată prin i</w:t>
      </w:r>
      <w:r w:rsidR="00D4018C" w:rsidRPr="00C3470C">
        <w:rPr>
          <w:color w:val="000000" w:themeColor="text1"/>
          <w:sz w:val="24"/>
          <w:szCs w:val="24"/>
          <w:lang w:eastAsia="fr-FR"/>
        </w:rPr>
        <w:t>nformarea în prealabil a AM POC</w:t>
      </w:r>
      <w:r w:rsidRPr="00C3470C">
        <w:rPr>
          <w:color w:val="000000" w:themeColor="text1"/>
          <w:sz w:val="24"/>
          <w:szCs w:val="24"/>
          <w:lang w:eastAsia="fr-FR"/>
        </w:rPr>
        <w:t>.</w:t>
      </w:r>
    </w:p>
    <w:p w14:paraId="4C8932FD" w14:textId="77777777" w:rsidR="008C14C0" w:rsidRPr="00C3470C" w:rsidRDefault="00D4018C"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AM POC</w:t>
      </w:r>
      <w:r w:rsidR="008C14C0" w:rsidRPr="00C3470C">
        <w:rPr>
          <w:color w:val="000000" w:themeColor="text1"/>
          <w:sz w:val="24"/>
          <w:szCs w:val="24"/>
          <w:lang w:eastAsia="fr-FR"/>
        </w:rPr>
        <w:t xml:space="preserve"> poate suspenda aplicarea prevederilor contractului de </w:t>
      </w:r>
      <w:proofErr w:type="spellStart"/>
      <w:r w:rsidR="008C14C0" w:rsidRPr="00C3470C">
        <w:rPr>
          <w:color w:val="000000" w:themeColor="text1"/>
          <w:sz w:val="24"/>
          <w:szCs w:val="24"/>
          <w:lang w:eastAsia="fr-FR"/>
        </w:rPr>
        <w:t>finanţare</w:t>
      </w:r>
      <w:proofErr w:type="spellEnd"/>
      <w:r w:rsidR="008C14C0" w:rsidRPr="00C3470C">
        <w:rPr>
          <w:color w:val="000000" w:themeColor="text1"/>
          <w:sz w:val="24"/>
          <w:szCs w:val="24"/>
          <w:lang w:eastAsia="fr-FR"/>
        </w:rPr>
        <w:t xml:space="preserve"> </w:t>
      </w:r>
      <w:proofErr w:type="spellStart"/>
      <w:r w:rsidR="008C14C0" w:rsidRPr="00C3470C">
        <w:rPr>
          <w:color w:val="000000" w:themeColor="text1"/>
          <w:sz w:val="24"/>
          <w:szCs w:val="24"/>
          <w:lang w:eastAsia="fr-FR"/>
        </w:rPr>
        <w:t>şi</w:t>
      </w:r>
      <w:proofErr w:type="spellEnd"/>
      <w:r w:rsidR="008C14C0" w:rsidRPr="00C3470C">
        <w:rPr>
          <w:color w:val="000000" w:themeColor="text1"/>
          <w:sz w:val="24"/>
          <w:szCs w:val="24"/>
          <w:lang w:eastAsia="fr-FR"/>
        </w:rPr>
        <w:t xml:space="preserve">, în mod subsecvent, poate suspenda plata/rambursarea sumelor solicitate de beneficiar, ca măsură de prevedere, anterior suspendării, în </w:t>
      </w:r>
      <w:proofErr w:type="spellStart"/>
      <w:r w:rsidR="008C14C0" w:rsidRPr="00C3470C">
        <w:rPr>
          <w:color w:val="000000" w:themeColor="text1"/>
          <w:sz w:val="24"/>
          <w:szCs w:val="24"/>
          <w:lang w:eastAsia="fr-FR"/>
        </w:rPr>
        <w:t>situaţia</w:t>
      </w:r>
      <w:proofErr w:type="spellEnd"/>
      <w:r w:rsidR="008C14C0" w:rsidRPr="00C3470C">
        <w:rPr>
          <w:color w:val="000000" w:themeColor="text1"/>
          <w:sz w:val="24"/>
          <w:szCs w:val="24"/>
          <w:lang w:eastAsia="fr-FR"/>
        </w:rPr>
        <w:t xml:space="preserve"> în care se îndeplinesc </w:t>
      </w:r>
      <w:proofErr w:type="spellStart"/>
      <w:r w:rsidR="008C14C0" w:rsidRPr="00C3470C">
        <w:rPr>
          <w:color w:val="000000" w:themeColor="text1"/>
          <w:sz w:val="24"/>
          <w:szCs w:val="24"/>
          <w:lang w:eastAsia="fr-FR"/>
        </w:rPr>
        <w:t>condiţiile</w:t>
      </w:r>
      <w:proofErr w:type="spellEnd"/>
      <w:r w:rsidR="008C14C0" w:rsidRPr="00C3470C">
        <w:rPr>
          <w:color w:val="000000" w:themeColor="text1"/>
          <w:sz w:val="24"/>
          <w:szCs w:val="24"/>
          <w:lang w:eastAsia="fr-FR"/>
        </w:rPr>
        <w:t xml:space="preserve"> de suspendare prevăzute în prezenta anexa. </w:t>
      </w:r>
    </w:p>
    <w:p w14:paraId="467603B4"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3878EA88" w14:textId="77777777" w:rsidR="008C14C0" w:rsidRPr="00C3470C" w:rsidRDefault="008C14C0" w:rsidP="008E7762">
      <w:pPr>
        <w:widowControl w:val="0"/>
        <w:numPr>
          <w:ilvl w:val="0"/>
          <w:numId w:val="109"/>
        </w:numPr>
        <w:autoSpaceDE w:val="0"/>
        <w:autoSpaceDN w:val="0"/>
        <w:adjustRightInd w:val="0"/>
        <w:spacing w:after="0" w:line="240" w:lineRule="auto"/>
        <w:jc w:val="both"/>
        <w:rPr>
          <w:color w:val="000000" w:themeColor="text1"/>
          <w:sz w:val="24"/>
          <w:szCs w:val="24"/>
          <w:lang w:eastAsia="fr-FR"/>
        </w:rPr>
      </w:pPr>
      <w:r w:rsidRPr="00C3470C">
        <w:rPr>
          <w:color w:val="000000" w:themeColor="text1"/>
          <w:sz w:val="24"/>
          <w:szCs w:val="24"/>
          <w:lang w:eastAsia="fr-FR"/>
        </w:rPr>
        <w:t xml:space="preserve">Prin </w:t>
      </w:r>
      <w:proofErr w:type="spellStart"/>
      <w:r w:rsidRPr="00C3470C">
        <w:rPr>
          <w:color w:val="000000" w:themeColor="text1"/>
          <w:sz w:val="24"/>
          <w:szCs w:val="24"/>
          <w:lang w:eastAsia="fr-FR"/>
        </w:rPr>
        <w:t>exceptie</w:t>
      </w:r>
      <w:proofErr w:type="spellEnd"/>
      <w:r w:rsidRPr="00C3470C">
        <w:rPr>
          <w:color w:val="000000" w:themeColor="text1"/>
          <w:sz w:val="24"/>
          <w:szCs w:val="24"/>
          <w:lang w:eastAsia="fr-FR"/>
        </w:rPr>
        <w:t xml:space="preserve"> de la prevederile art. 15 , alin. (2) lit. (a) din Contractul de </w:t>
      </w:r>
      <w:proofErr w:type="spellStart"/>
      <w:r w:rsidRPr="00C3470C">
        <w:rPr>
          <w:color w:val="000000" w:themeColor="text1"/>
          <w:sz w:val="24"/>
          <w:szCs w:val="24"/>
          <w:lang w:eastAsia="fr-FR"/>
        </w:rPr>
        <w:t>finant</w:t>
      </w:r>
      <w:r w:rsidR="00D4018C" w:rsidRPr="00C3470C">
        <w:rPr>
          <w:color w:val="000000" w:themeColor="text1"/>
          <w:sz w:val="24"/>
          <w:szCs w:val="24"/>
          <w:lang w:eastAsia="fr-FR"/>
        </w:rPr>
        <w:t>are</w:t>
      </w:r>
      <w:proofErr w:type="spellEnd"/>
      <w:r w:rsidR="00D4018C" w:rsidRPr="00C3470C">
        <w:rPr>
          <w:color w:val="000000" w:themeColor="text1"/>
          <w:sz w:val="24"/>
          <w:szCs w:val="24"/>
          <w:lang w:eastAsia="fr-FR"/>
        </w:rPr>
        <w:t xml:space="preserve"> – </w:t>
      </w:r>
      <w:proofErr w:type="spellStart"/>
      <w:r w:rsidR="00D4018C" w:rsidRPr="00C3470C">
        <w:rPr>
          <w:color w:val="000000" w:themeColor="text1"/>
          <w:sz w:val="24"/>
          <w:szCs w:val="24"/>
          <w:lang w:eastAsia="fr-FR"/>
        </w:rPr>
        <w:t>Conditii</w:t>
      </w:r>
      <w:proofErr w:type="spellEnd"/>
      <w:r w:rsidR="00D4018C" w:rsidRPr="00C3470C">
        <w:rPr>
          <w:color w:val="000000" w:themeColor="text1"/>
          <w:sz w:val="24"/>
          <w:szCs w:val="24"/>
          <w:lang w:eastAsia="fr-FR"/>
        </w:rPr>
        <w:t xml:space="preserve"> generale, AM POC</w:t>
      </w:r>
      <w:r w:rsidRPr="00C3470C">
        <w:rPr>
          <w:color w:val="000000" w:themeColor="text1"/>
          <w:sz w:val="24"/>
          <w:szCs w:val="24"/>
          <w:lang w:eastAsia="fr-FR"/>
        </w:rPr>
        <w:t xml:space="preserve"> </w:t>
      </w:r>
      <w:proofErr w:type="spellStart"/>
      <w:r w:rsidRPr="00C3470C">
        <w:rPr>
          <w:color w:val="000000" w:themeColor="text1"/>
          <w:sz w:val="24"/>
          <w:szCs w:val="24"/>
          <w:lang w:eastAsia="fr-FR"/>
        </w:rPr>
        <w:t>îşi</w:t>
      </w:r>
      <w:proofErr w:type="spellEnd"/>
      <w:r w:rsidRPr="00C3470C">
        <w:rPr>
          <w:color w:val="000000" w:themeColor="text1"/>
          <w:sz w:val="24"/>
          <w:szCs w:val="24"/>
          <w:lang w:eastAsia="fr-FR"/>
        </w:rPr>
        <w:t xml:space="preserve"> rezervă dreptul si poate decide rezilierea prezentului contract, fără îndeplinirea altor </w:t>
      </w:r>
      <w:proofErr w:type="spellStart"/>
      <w:r w:rsidRPr="00C3470C">
        <w:rPr>
          <w:color w:val="000000" w:themeColor="text1"/>
          <w:sz w:val="24"/>
          <w:szCs w:val="24"/>
          <w:lang w:eastAsia="fr-FR"/>
        </w:rPr>
        <w:t>formalităţi</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şi</w:t>
      </w:r>
      <w:proofErr w:type="spellEnd"/>
      <w:r w:rsidRPr="00C3470C">
        <w:rPr>
          <w:color w:val="000000" w:themeColor="text1"/>
          <w:sz w:val="24"/>
          <w:szCs w:val="24"/>
          <w:lang w:eastAsia="fr-FR"/>
        </w:rPr>
        <w:t xml:space="preserve"> fără </w:t>
      </w:r>
      <w:proofErr w:type="spellStart"/>
      <w:r w:rsidRPr="00C3470C">
        <w:rPr>
          <w:color w:val="000000" w:themeColor="text1"/>
          <w:sz w:val="24"/>
          <w:szCs w:val="24"/>
          <w:lang w:eastAsia="fr-FR"/>
        </w:rPr>
        <w:t>intervenţia</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instanţei</w:t>
      </w:r>
      <w:proofErr w:type="spellEnd"/>
      <w:r w:rsidRPr="00C3470C">
        <w:rPr>
          <w:color w:val="000000" w:themeColor="text1"/>
          <w:sz w:val="24"/>
          <w:szCs w:val="24"/>
          <w:lang w:eastAsia="fr-FR"/>
        </w:rPr>
        <w:t xml:space="preserve"> </w:t>
      </w:r>
      <w:proofErr w:type="spellStart"/>
      <w:r w:rsidRPr="00C3470C">
        <w:rPr>
          <w:color w:val="000000" w:themeColor="text1"/>
          <w:sz w:val="24"/>
          <w:szCs w:val="24"/>
          <w:lang w:eastAsia="fr-FR"/>
        </w:rPr>
        <w:t>judecătoreşti</w:t>
      </w:r>
      <w:proofErr w:type="spellEnd"/>
      <w:r w:rsidRPr="00C3470C">
        <w:rPr>
          <w:color w:val="000000" w:themeColor="text1"/>
          <w:sz w:val="24"/>
          <w:szCs w:val="24"/>
          <w:lang w:eastAsia="fr-FR"/>
        </w:rPr>
        <w:t xml:space="preserve">, cu </w:t>
      </w:r>
      <w:proofErr w:type="spellStart"/>
      <w:r w:rsidRPr="00C3470C">
        <w:rPr>
          <w:color w:val="000000" w:themeColor="text1"/>
          <w:sz w:val="24"/>
          <w:szCs w:val="24"/>
          <w:lang w:eastAsia="fr-FR"/>
        </w:rPr>
        <w:t>excepţia</w:t>
      </w:r>
      <w:proofErr w:type="spellEnd"/>
      <w:r w:rsidRPr="00C3470C">
        <w:rPr>
          <w:color w:val="000000" w:themeColor="text1"/>
          <w:sz w:val="24"/>
          <w:szCs w:val="24"/>
          <w:lang w:eastAsia="fr-FR"/>
        </w:rPr>
        <w:t xml:space="preserve"> unei simple notificări de informare a Beneficiarului, în cazul in care, din motive imputabile Beneficiarului, acesta nu a început implementarea Proiectului în termen de 60 (șaizeci) zile de la data începerii implementării Proiectului, </w:t>
      </w:r>
      <w:proofErr w:type="spellStart"/>
      <w:r w:rsidRPr="00C3470C">
        <w:rPr>
          <w:color w:val="000000" w:themeColor="text1"/>
          <w:sz w:val="24"/>
          <w:szCs w:val="24"/>
          <w:lang w:eastAsia="fr-FR"/>
        </w:rPr>
        <w:t>aşa</w:t>
      </w:r>
      <w:proofErr w:type="spellEnd"/>
      <w:r w:rsidRPr="00C3470C">
        <w:rPr>
          <w:color w:val="000000" w:themeColor="text1"/>
          <w:sz w:val="24"/>
          <w:szCs w:val="24"/>
          <w:lang w:eastAsia="fr-FR"/>
        </w:rPr>
        <w:t xml:space="preserve"> cum este prevăzută aceasta la art.2, alin (2) din </w:t>
      </w:r>
      <w:proofErr w:type="spellStart"/>
      <w:r w:rsidRPr="00C3470C">
        <w:rPr>
          <w:color w:val="000000" w:themeColor="text1"/>
          <w:sz w:val="24"/>
          <w:szCs w:val="24"/>
          <w:lang w:eastAsia="fr-FR"/>
        </w:rPr>
        <w:t>Condiţii</w:t>
      </w:r>
      <w:proofErr w:type="spellEnd"/>
      <w:r w:rsidRPr="00C3470C">
        <w:rPr>
          <w:color w:val="000000" w:themeColor="text1"/>
          <w:sz w:val="24"/>
          <w:szCs w:val="24"/>
          <w:lang w:eastAsia="fr-FR"/>
        </w:rPr>
        <w:t xml:space="preserve"> generale sau de la data ce decurge din aprobarea notificării </w:t>
      </w:r>
      <w:proofErr w:type="spellStart"/>
      <w:r w:rsidRPr="00C3470C">
        <w:rPr>
          <w:color w:val="000000" w:themeColor="text1"/>
          <w:sz w:val="24"/>
          <w:szCs w:val="24"/>
          <w:lang w:eastAsia="fr-FR"/>
        </w:rPr>
        <w:t>prevazute</w:t>
      </w:r>
      <w:proofErr w:type="spellEnd"/>
      <w:r w:rsidRPr="00C3470C">
        <w:rPr>
          <w:color w:val="000000" w:themeColor="text1"/>
          <w:sz w:val="24"/>
          <w:szCs w:val="24"/>
          <w:lang w:eastAsia="fr-FR"/>
        </w:rPr>
        <w:t xml:space="preserve"> la art. 10, alin. (7),  din </w:t>
      </w:r>
      <w:proofErr w:type="spellStart"/>
      <w:r w:rsidRPr="00C3470C">
        <w:rPr>
          <w:color w:val="000000" w:themeColor="text1"/>
          <w:sz w:val="24"/>
          <w:szCs w:val="24"/>
          <w:lang w:eastAsia="fr-FR"/>
        </w:rPr>
        <w:t>Condiţii</w:t>
      </w:r>
      <w:proofErr w:type="spellEnd"/>
      <w:r w:rsidRPr="00C3470C">
        <w:rPr>
          <w:color w:val="000000" w:themeColor="text1"/>
          <w:sz w:val="24"/>
          <w:szCs w:val="24"/>
          <w:lang w:eastAsia="fr-FR"/>
        </w:rPr>
        <w:t xml:space="preserve"> generale.</w:t>
      </w:r>
    </w:p>
    <w:p w14:paraId="11CA2A97" w14:textId="77777777" w:rsidR="008C14C0" w:rsidRPr="00C3470C" w:rsidRDefault="008C14C0" w:rsidP="008C14C0">
      <w:pPr>
        <w:widowControl w:val="0"/>
        <w:autoSpaceDE w:val="0"/>
        <w:autoSpaceDN w:val="0"/>
        <w:adjustRightInd w:val="0"/>
        <w:spacing w:after="0" w:line="240" w:lineRule="auto"/>
        <w:ind w:left="502"/>
        <w:jc w:val="both"/>
        <w:rPr>
          <w:color w:val="000000" w:themeColor="text1"/>
          <w:sz w:val="24"/>
          <w:szCs w:val="24"/>
          <w:lang w:eastAsia="fr-FR"/>
        </w:rPr>
      </w:pPr>
    </w:p>
    <w:p w14:paraId="13D0ABC4" w14:textId="77777777" w:rsidR="008C14C0" w:rsidRPr="00C3470C" w:rsidRDefault="008C14C0" w:rsidP="008C14C0">
      <w:pPr>
        <w:spacing w:line="240" w:lineRule="atLeast"/>
        <w:rPr>
          <w:b/>
          <w:sz w:val="24"/>
          <w:szCs w:val="24"/>
        </w:rPr>
      </w:pPr>
    </w:p>
    <w:p w14:paraId="475A2790" w14:textId="77777777" w:rsidR="008C14C0" w:rsidRPr="00C3470C" w:rsidRDefault="008C14C0" w:rsidP="008C14C0">
      <w:pPr>
        <w:spacing w:line="240" w:lineRule="atLeast"/>
        <w:rPr>
          <w:b/>
          <w:sz w:val="24"/>
          <w:szCs w:val="24"/>
        </w:rPr>
      </w:pPr>
      <w:r w:rsidRPr="00C3470C">
        <w:rPr>
          <w:b/>
          <w:sz w:val="24"/>
          <w:szCs w:val="24"/>
        </w:rPr>
        <w:t>Implementarea în parteneriat a proiectelor (dacă este cazul)</w:t>
      </w:r>
    </w:p>
    <w:p w14:paraId="68ACA357" w14:textId="77777777" w:rsidR="008C14C0" w:rsidRPr="00C3470C" w:rsidRDefault="008C14C0" w:rsidP="008E7762">
      <w:pPr>
        <w:widowControl w:val="0"/>
        <w:numPr>
          <w:ilvl w:val="0"/>
          <w:numId w:val="110"/>
        </w:numPr>
        <w:autoSpaceDE w:val="0"/>
        <w:autoSpaceDN w:val="0"/>
        <w:adjustRightInd w:val="0"/>
        <w:spacing w:after="0" w:line="240" w:lineRule="atLeast"/>
        <w:jc w:val="both"/>
        <w:rPr>
          <w:color w:val="000000" w:themeColor="text1"/>
          <w:sz w:val="24"/>
          <w:szCs w:val="24"/>
        </w:rPr>
      </w:pPr>
      <w:proofErr w:type="spellStart"/>
      <w:r w:rsidRPr="00C3470C">
        <w:rPr>
          <w:sz w:val="24"/>
          <w:szCs w:val="24"/>
        </w:rPr>
        <w:t>Toţi</w:t>
      </w:r>
      <w:proofErr w:type="spellEnd"/>
      <w:r w:rsidRPr="00C3470C">
        <w:rPr>
          <w:sz w:val="24"/>
          <w:szCs w:val="24"/>
        </w:rPr>
        <w:t xml:space="preserve"> partenerii sunt </w:t>
      </w:r>
      <w:proofErr w:type="spellStart"/>
      <w:r w:rsidRPr="00C3470C">
        <w:rPr>
          <w:sz w:val="24"/>
          <w:szCs w:val="24"/>
        </w:rPr>
        <w:t>ţinuţi</w:t>
      </w:r>
      <w:proofErr w:type="spellEnd"/>
      <w:r w:rsidRPr="00C3470C">
        <w:rPr>
          <w:sz w:val="24"/>
          <w:szCs w:val="24"/>
        </w:rPr>
        <w:t xml:space="preserve"> să respecte întocmai </w:t>
      </w:r>
      <w:proofErr w:type="spellStart"/>
      <w:r w:rsidRPr="00C3470C">
        <w:rPr>
          <w:sz w:val="24"/>
          <w:szCs w:val="24"/>
        </w:rPr>
        <w:t>şi</w:t>
      </w:r>
      <w:proofErr w:type="spellEnd"/>
      <w:r w:rsidRPr="00C3470C">
        <w:rPr>
          <w:sz w:val="24"/>
          <w:szCs w:val="24"/>
        </w:rPr>
        <w:t xml:space="preserve"> în integralitate prevederile prezentului Contract de Finanțare, ca lider al parteneriatului, r</w:t>
      </w:r>
      <w:r w:rsidR="00D4018C" w:rsidRPr="00C3470C">
        <w:rPr>
          <w:sz w:val="24"/>
          <w:szCs w:val="24"/>
        </w:rPr>
        <w:t xml:space="preserve">ăspunde în </w:t>
      </w:r>
      <w:proofErr w:type="spellStart"/>
      <w:r w:rsidR="00D4018C" w:rsidRPr="00C3470C">
        <w:rPr>
          <w:sz w:val="24"/>
          <w:szCs w:val="24"/>
        </w:rPr>
        <w:t>faţa</w:t>
      </w:r>
      <w:proofErr w:type="spellEnd"/>
      <w:r w:rsidR="00D4018C" w:rsidRPr="00C3470C">
        <w:rPr>
          <w:sz w:val="24"/>
          <w:szCs w:val="24"/>
        </w:rPr>
        <w:t xml:space="preserve"> AM POC</w:t>
      </w:r>
      <w:r w:rsidRPr="00C3470C">
        <w:rPr>
          <w:color w:val="000000" w:themeColor="text1"/>
          <w:sz w:val="24"/>
          <w:szCs w:val="24"/>
        </w:rPr>
        <w:t xml:space="preserve"> de îndeplinirea prevederilor prezentului Contract și de cele  ale Anexei 2 – Cererea de finanțare.</w:t>
      </w:r>
    </w:p>
    <w:p w14:paraId="42032D40"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 xml:space="preserve">Liderul parteneriatului este responsabil cu transmiterea cererilor de rambursare/plată/rapoartelor de progres către </w:t>
      </w:r>
      <w:r w:rsidR="00D4018C" w:rsidRPr="00C3470C">
        <w:rPr>
          <w:sz w:val="24"/>
          <w:szCs w:val="24"/>
        </w:rPr>
        <w:t xml:space="preserve">AMPOC </w:t>
      </w:r>
      <w:r w:rsidRPr="00C3470C">
        <w:rPr>
          <w:color w:val="000000" w:themeColor="text1"/>
          <w:sz w:val="24"/>
          <w:szCs w:val="24"/>
        </w:rPr>
        <w:t xml:space="preserve">conform prevederilor prezentului Contract de </w:t>
      </w:r>
      <w:proofErr w:type="spellStart"/>
      <w:r w:rsidRPr="00C3470C">
        <w:rPr>
          <w:color w:val="000000" w:themeColor="text1"/>
          <w:sz w:val="24"/>
          <w:szCs w:val="24"/>
        </w:rPr>
        <w:t>Finanţare</w:t>
      </w:r>
      <w:proofErr w:type="spellEnd"/>
      <w:r w:rsidRPr="00C3470C">
        <w:rPr>
          <w:color w:val="000000" w:themeColor="text1"/>
          <w:sz w:val="24"/>
          <w:szCs w:val="24"/>
        </w:rPr>
        <w:t>.</w:t>
      </w:r>
    </w:p>
    <w:p w14:paraId="0EEBD8A1"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Pentru neregulile identificate în cadrul proiectelor impl</w:t>
      </w:r>
      <w:r w:rsidR="00D4018C" w:rsidRPr="00C3470C">
        <w:rPr>
          <w:color w:val="000000" w:themeColor="text1"/>
          <w:sz w:val="24"/>
          <w:szCs w:val="24"/>
        </w:rPr>
        <w:t>ementate în parteneriat, AM POC</w:t>
      </w:r>
      <w:r w:rsidRPr="00C3470C">
        <w:rPr>
          <w:color w:val="000000" w:themeColor="text1"/>
          <w:sz w:val="24"/>
          <w:szCs w:val="24"/>
        </w:rPr>
        <w:t xml:space="preserve"> emite notificările și titlurile de creanță pe numele liderului de parteneriat sau după caz partenerului care a efectuat cheltuielile afectate de nereguli conform Anexei 5 Acordul încheiat între Beneficiar și Parteneri.</w:t>
      </w:r>
    </w:p>
    <w:p w14:paraId="08E24CF1"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În cazul în care, unul dintre Parteneri se retrage sau nu-</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îndeplineşte</w:t>
      </w:r>
      <w:proofErr w:type="spellEnd"/>
      <w:r w:rsidRPr="00C3470C">
        <w:rPr>
          <w:color w:val="000000" w:themeColor="text1"/>
          <w:sz w:val="24"/>
          <w:szCs w:val="24"/>
        </w:rPr>
        <w:t xml:space="preserve"> </w:t>
      </w:r>
      <w:proofErr w:type="spellStart"/>
      <w:r w:rsidRPr="00C3470C">
        <w:rPr>
          <w:color w:val="000000" w:themeColor="text1"/>
          <w:sz w:val="24"/>
          <w:szCs w:val="24"/>
        </w:rPr>
        <w:t>obligaţiile</w:t>
      </w:r>
      <w:proofErr w:type="spellEnd"/>
      <w:r w:rsidRPr="00C3470C">
        <w:rPr>
          <w:color w:val="000000" w:themeColor="text1"/>
          <w:sz w:val="24"/>
          <w:szCs w:val="24"/>
        </w:rPr>
        <w:t xml:space="preserve"> conform Acordului de parteneriat încheiat cu Beneficiarul, acesta din urmă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prelua </w:t>
      </w:r>
      <w:proofErr w:type="spellStart"/>
      <w:r w:rsidRPr="00C3470C">
        <w:rPr>
          <w:color w:val="000000" w:themeColor="text1"/>
          <w:sz w:val="24"/>
          <w:szCs w:val="24"/>
        </w:rPr>
        <w:t>activităţile</w:t>
      </w:r>
      <w:proofErr w:type="spellEnd"/>
      <w:r w:rsidRPr="00C3470C">
        <w:rPr>
          <w:color w:val="000000" w:themeColor="text1"/>
          <w:sz w:val="24"/>
          <w:szCs w:val="24"/>
        </w:rPr>
        <w:t xml:space="preserve"> Partenerului în cauză, indiferent de prevederile Acordului de parteneriat.</w:t>
      </w:r>
    </w:p>
    <w:p w14:paraId="6CAE72B8" w14:textId="77777777" w:rsidR="008C14C0" w:rsidRPr="00C3470C" w:rsidRDefault="008C14C0" w:rsidP="008E7762">
      <w:pPr>
        <w:widowControl w:val="0"/>
        <w:numPr>
          <w:ilvl w:val="0"/>
          <w:numId w:val="110"/>
        </w:numPr>
        <w:autoSpaceDE w:val="0"/>
        <w:autoSpaceDN w:val="0"/>
        <w:adjustRightInd w:val="0"/>
        <w:spacing w:after="0" w:line="240" w:lineRule="atLeast"/>
        <w:ind w:left="426" w:hanging="284"/>
        <w:jc w:val="both"/>
        <w:rPr>
          <w:color w:val="000000" w:themeColor="text1"/>
          <w:sz w:val="24"/>
          <w:szCs w:val="24"/>
        </w:rPr>
      </w:pPr>
      <w:r w:rsidRPr="00C3470C">
        <w:rPr>
          <w:color w:val="000000" w:themeColor="text1"/>
          <w:sz w:val="24"/>
          <w:szCs w:val="24"/>
        </w:rPr>
        <w:t xml:space="preserve">Beneficiarul poate înlocui Partenerii </w:t>
      </w:r>
      <w:proofErr w:type="spellStart"/>
      <w:r w:rsidRPr="00C3470C">
        <w:rPr>
          <w:color w:val="000000" w:themeColor="text1"/>
          <w:sz w:val="24"/>
          <w:szCs w:val="24"/>
        </w:rPr>
        <w:t>aprobaţi</w:t>
      </w:r>
      <w:proofErr w:type="spellEnd"/>
      <w:r w:rsidRPr="00C3470C">
        <w:rPr>
          <w:color w:val="000000" w:themeColor="text1"/>
          <w:sz w:val="24"/>
          <w:szCs w:val="24"/>
        </w:rPr>
        <w:t xml:space="preserve"> prin act adițional la Contractul de Finanțare, în cazuri temeinic justificate, </w:t>
      </w:r>
      <w:r w:rsidR="00D4018C" w:rsidRPr="00C3470C">
        <w:rPr>
          <w:color w:val="000000" w:themeColor="text1"/>
          <w:sz w:val="24"/>
          <w:szCs w:val="24"/>
        </w:rPr>
        <w:t>cu aprobarea AM POC</w:t>
      </w:r>
      <w:r w:rsidRPr="00C3470C">
        <w:rPr>
          <w:color w:val="000000" w:themeColor="text1"/>
          <w:sz w:val="24"/>
          <w:szCs w:val="24"/>
        </w:rPr>
        <w:t xml:space="preserve"> și cu respectarea prevederilor legale, precum și a tuturor condițiilor stipulate în Acordul de parteneriat și prin Ghidul solicitantului aplicabil cererii de proiecte.</w:t>
      </w:r>
    </w:p>
    <w:p w14:paraId="7B73ED62" w14:textId="77777777" w:rsidR="008C14C0" w:rsidRPr="00C3470C" w:rsidRDefault="008C14C0" w:rsidP="008C14C0">
      <w:pPr>
        <w:spacing w:line="240" w:lineRule="atLeast"/>
        <w:rPr>
          <w:b/>
          <w:color w:val="000000" w:themeColor="text1"/>
          <w:sz w:val="24"/>
          <w:szCs w:val="24"/>
        </w:rPr>
      </w:pPr>
    </w:p>
    <w:p w14:paraId="2966C236" w14:textId="77777777" w:rsidR="008C14C0" w:rsidRPr="00C3470C" w:rsidRDefault="008C14C0" w:rsidP="008C14C0">
      <w:pPr>
        <w:spacing w:line="240" w:lineRule="atLeast"/>
        <w:rPr>
          <w:b/>
          <w:color w:val="000000" w:themeColor="text1"/>
          <w:sz w:val="24"/>
          <w:szCs w:val="24"/>
        </w:rPr>
      </w:pPr>
      <w:r w:rsidRPr="00C3470C">
        <w:rPr>
          <w:b/>
          <w:color w:val="000000" w:themeColor="text1"/>
          <w:sz w:val="24"/>
          <w:szCs w:val="24"/>
        </w:rPr>
        <w:t>Publicarea datelor</w:t>
      </w:r>
    </w:p>
    <w:p w14:paraId="663563F6" w14:textId="77777777" w:rsidR="008C14C0" w:rsidRPr="00C3470C" w:rsidRDefault="008C14C0" w:rsidP="008C14C0">
      <w:pPr>
        <w:spacing w:line="240" w:lineRule="atLeast"/>
        <w:rPr>
          <w:b/>
          <w:color w:val="000000" w:themeColor="text1"/>
          <w:sz w:val="24"/>
          <w:szCs w:val="24"/>
        </w:rPr>
      </w:pPr>
    </w:p>
    <w:p w14:paraId="2948C61C" w14:textId="77777777" w:rsidR="008C14C0" w:rsidRPr="00C3470C" w:rsidRDefault="008C14C0" w:rsidP="008E7762">
      <w:pPr>
        <w:widowControl w:val="0"/>
        <w:numPr>
          <w:ilvl w:val="0"/>
          <w:numId w:val="114"/>
        </w:numPr>
        <w:autoSpaceDE w:val="0"/>
        <w:autoSpaceDN w:val="0"/>
        <w:adjustRightInd w:val="0"/>
        <w:spacing w:after="0" w:line="240" w:lineRule="atLeast"/>
        <w:jc w:val="both"/>
        <w:rPr>
          <w:sz w:val="24"/>
          <w:szCs w:val="24"/>
        </w:rPr>
      </w:pPr>
      <w:r w:rsidRPr="00C3470C">
        <w:rPr>
          <w:color w:val="000000" w:themeColor="text1"/>
          <w:sz w:val="24"/>
          <w:szCs w:val="24"/>
        </w:rPr>
        <w:t xml:space="preserve">Beneficiarul este de acord ca următoarele date să fie publicate de către </w:t>
      </w:r>
      <w:r w:rsidR="00D4018C" w:rsidRPr="00C3470C">
        <w:rPr>
          <w:sz w:val="24"/>
          <w:szCs w:val="24"/>
        </w:rPr>
        <w:t>AMPOC</w:t>
      </w:r>
      <w:r w:rsidRPr="00C3470C">
        <w:rPr>
          <w:color w:val="000000" w:themeColor="text1"/>
          <w:sz w:val="24"/>
          <w:szCs w:val="24"/>
        </w:rPr>
        <w:t xml:space="preserve">: </w:t>
      </w:r>
      <w:r w:rsidRPr="00C3470C">
        <w:rPr>
          <w:sz w:val="24"/>
          <w:szCs w:val="24"/>
        </w:rPr>
        <w:t xml:space="preserve">denumirea beneficiarului, denumirea </w:t>
      </w:r>
      <w:r w:rsidRPr="00C3470C">
        <w:rPr>
          <w:rFonts w:eastAsia="Arial Unicode MS"/>
          <w:sz w:val="24"/>
          <w:szCs w:val="24"/>
        </w:rPr>
        <w:t>Proiectului</w:t>
      </w:r>
      <w:r w:rsidRPr="00C3470C">
        <w:rPr>
          <w:sz w:val="24"/>
          <w:szCs w:val="24"/>
        </w:rPr>
        <w:t xml:space="preserve">, valoarea totală a </w:t>
      </w:r>
      <w:proofErr w:type="spellStart"/>
      <w:r w:rsidRPr="00C3470C">
        <w:rPr>
          <w:sz w:val="24"/>
          <w:szCs w:val="24"/>
        </w:rPr>
        <w:t>finanţării</w:t>
      </w:r>
      <w:proofErr w:type="spellEnd"/>
      <w:r w:rsidRPr="00C3470C">
        <w:rPr>
          <w:sz w:val="24"/>
          <w:szCs w:val="24"/>
        </w:rPr>
        <w:t xml:space="preserve"> nerambursabile acordate, datele de începere </w:t>
      </w:r>
      <w:proofErr w:type="spellStart"/>
      <w:r w:rsidRPr="00C3470C">
        <w:rPr>
          <w:sz w:val="24"/>
          <w:szCs w:val="24"/>
        </w:rPr>
        <w:t>şi</w:t>
      </w:r>
      <w:proofErr w:type="spellEnd"/>
      <w:r w:rsidRPr="00C3470C">
        <w:rPr>
          <w:sz w:val="24"/>
          <w:szCs w:val="24"/>
        </w:rPr>
        <w:t xml:space="preserve"> de finalizare ale </w:t>
      </w:r>
      <w:r w:rsidRPr="00C3470C">
        <w:rPr>
          <w:rFonts w:eastAsia="Arial Unicode MS"/>
          <w:sz w:val="24"/>
          <w:szCs w:val="24"/>
        </w:rPr>
        <w:t>Proiectului</w:t>
      </w:r>
      <w:r w:rsidRPr="00C3470C">
        <w:rPr>
          <w:sz w:val="24"/>
          <w:szCs w:val="24"/>
        </w:rPr>
        <w:t xml:space="preserve">, locul de implementare a acestuia, precum </w:t>
      </w:r>
      <w:proofErr w:type="spellStart"/>
      <w:r w:rsidRPr="00C3470C">
        <w:rPr>
          <w:sz w:val="24"/>
          <w:szCs w:val="24"/>
        </w:rPr>
        <w:t>şi</w:t>
      </w:r>
      <w:proofErr w:type="spellEnd"/>
      <w:r w:rsidRPr="00C3470C">
        <w:rPr>
          <w:sz w:val="24"/>
          <w:szCs w:val="24"/>
        </w:rPr>
        <w:t xml:space="preserve"> orice alte documente cu </w:t>
      </w:r>
      <w:proofErr w:type="spellStart"/>
      <w:r w:rsidRPr="00C3470C">
        <w:rPr>
          <w:sz w:val="24"/>
          <w:szCs w:val="24"/>
        </w:rPr>
        <w:t>condiţia</w:t>
      </w:r>
      <w:proofErr w:type="spellEnd"/>
      <w:r w:rsidRPr="00C3470C">
        <w:rPr>
          <w:sz w:val="24"/>
          <w:szCs w:val="24"/>
        </w:rPr>
        <w:t xml:space="preserve"> de a nu se aduce atingere prevederilor legale.</w:t>
      </w:r>
    </w:p>
    <w:p w14:paraId="67E4EFAB" w14:textId="77777777" w:rsidR="008C14C0" w:rsidRPr="00C3470C" w:rsidRDefault="008C14C0" w:rsidP="008C14C0">
      <w:pPr>
        <w:rPr>
          <w:sz w:val="24"/>
          <w:szCs w:val="24"/>
        </w:rPr>
      </w:pPr>
    </w:p>
    <w:p w14:paraId="54CB689C" w14:textId="77777777" w:rsidR="008C14C0" w:rsidRPr="00C3470C" w:rsidRDefault="008C14C0" w:rsidP="008C14C0">
      <w:pPr>
        <w:rPr>
          <w:b/>
          <w:sz w:val="24"/>
          <w:szCs w:val="24"/>
        </w:rPr>
      </w:pPr>
      <w:r w:rsidRPr="00C3470C">
        <w:rPr>
          <w:b/>
          <w:sz w:val="24"/>
          <w:szCs w:val="24"/>
        </w:rPr>
        <w:t xml:space="preserve">  Subcontractarea </w:t>
      </w:r>
      <w:proofErr w:type="spellStart"/>
      <w:r w:rsidRPr="00C3470C">
        <w:rPr>
          <w:b/>
          <w:sz w:val="24"/>
          <w:szCs w:val="24"/>
        </w:rPr>
        <w:t>şi</w:t>
      </w:r>
      <w:proofErr w:type="spellEnd"/>
      <w:r w:rsidRPr="00C3470C">
        <w:rPr>
          <w:b/>
          <w:sz w:val="24"/>
          <w:szCs w:val="24"/>
        </w:rPr>
        <w:t xml:space="preserve"> cesiunea</w:t>
      </w:r>
    </w:p>
    <w:p w14:paraId="1A78FB52" w14:textId="77777777" w:rsidR="008C14C0" w:rsidRPr="00C3470C" w:rsidRDefault="008C14C0" w:rsidP="008E7762">
      <w:pPr>
        <w:widowControl w:val="0"/>
        <w:numPr>
          <w:ilvl w:val="0"/>
          <w:numId w:val="85"/>
        </w:numPr>
        <w:autoSpaceDE w:val="0"/>
        <w:autoSpaceDN w:val="0"/>
        <w:adjustRightInd w:val="0"/>
        <w:spacing w:after="0" w:line="240" w:lineRule="auto"/>
        <w:jc w:val="both"/>
        <w:rPr>
          <w:sz w:val="24"/>
          <w:szCs w:val="24"/>
        </w:rPr>
      </w:pPr>
      <w:r w:rsidRPr="00C3470C">
        <w:rPr>
          <w:sz w:val="24"/>
          <w:szCs w:val="24"/>
        </w:rPr>
        <w:t xml:space="preserve">Subcontractorii nu sunt parteneri sau </w:t>
      </w:r>
      <w:proofErr w:type="spellStart"/>
      <w:r w:rsidRPr="00C3470C">
        <w:rPr>
          <w:sz w:val="24"/>
          <w:szCs w:val="24"/>
        </w:rPr>
        <w:t>asociaţi</w:t>
      </w:r>
      <w:proofErr w:type="spellEnd"/>
      <w:r w:rsidRPr="00C3470C">
        <w:rPr>
          <w:sz w:val="24"/>
          <w:szCs w:val="24"/>
        </w:rPr>
        <w:t xml:space="preserve"> ai beneficiarului sau partenerilor în baza prezentului contract.</w:t>
      </w:r>
    </w:p>
    <w:p w14:paraId="2E4E39AE" w14:textId="77777777" w:rsidR="008C14C0" w:rsidRPr="00C3470C" w:rsidRDefault="008C14C0" w:rsidP="008E7762">
      <w:pPr>
        <w:widowControl w:val="0"/>
        <w:numPr>
          <w:ilvl w:val="0"/>
          <w:numId w:val="85"/>
        </w:numPr>
        <w:autoSpaceDE w:val="0"/>
        <w:autoSpaceDN w:val="0"/>
        <w:adjustRightInd w:val="0"/>
        <w:spacing w:after="0" w:line="240" w:lineRule="auto"/>
        <w:jc w:val="both"/>
        <w:rPr>
          <w:sz w:val="24"/>
          <w:szCs w:val="24"/>
        </w:rPr>
      </w:pPr>
      <w:r w:rsidRPr="00C3470C">
        <w:rPr>
          <w:sz w:val="24"/>
          <w:szCs w:val="24"/>
        </w:rPr>
        <w:t xml:space="preserve">Partenerii nu pot subcontracta activitatea pentru care au fost </w:t>
      </w:r>
      <w:proofErr w:type="spellStart"/>
      <w:r w:rsidRPr="00C3470C">
        <w:rPr>
          <w:sz w:val="24"/>
          <w:szCs w:val="24"/>
        </w:rPr>
        <w:t>alesi</w:t>
      </w:r>
      <w:proofErr w:type="spellEnd"/>
      <w:r w:rsidRPr="00C3470C">
        <w:rPr>
          <w:sz w:val="24"/>
          <w:szCs w:val="24"/>
        </w:rPr>
        <w:t xml:space="preserve"> parteneri.</w:t>
      </w:r>
    </w:p>
    <w:p w14:paraId="0A07873B" w14:textId="77777777" w:rsidR="008C14C0" w:rsidRPr="00C3470C" w:rsidRDefault="008C14C0" w:rsidP="008C14C0">
      <w:pPr>
        <w:rPr>
          <w:sz w:val="24"/>
          <w:szCs w:val="24"/>
        </w:rPr>
      </w:pPr>
    </w:p>
    <w:p w14:paraId="5DDB8CB1" w14:textId="77777777" w:rsidR="008C14C0" w:rsidRPr="00C3470C" w:rsidRDefault="008C14C0" w:rsidP="008C14C0">
      <w:pPr>
        <w:rPr>
          <w:sz w:val="24"/>
          <w:szCs w:val="24"/>
          <w:lang w:eastAsia="fr-FR"/>
        </w:rPr>
      </w:pPr>
    </w:p>
    <w:p w14:paraId="4AB14D39" w14:textId="77777777" w:rsidR="008C14C0" w:rsidRPr="00C3470C" w:rsidRDefault="008C14C0" w:rsidP="008C14C0">
      <w:pPr>
        <w:rPr>
          <w:b/>
          <w:sz w:val="24"/>
          <w:szCs w:val="24"/>
        </w:rPr>
      </w:pPr>
      <w:r w:rsidRPr="00C3470C">
        <w:rPr>
          <w:b/>
          <w:sz w:val="24"/>
          <w:szCs w:val="24"/>
        </w:rPr>
        <w:t xml:space="preserve">Conflictul de interese </w:t>
      </w:r>
      <w:proofErr w:type="spellStart"/>
      <w:r w:rsidRPr="00C3470C">
        <w:rPr>
          <w:b/>
          <w:sz w:val="24"/>
          <w:szCs w:val="24"/>
        </w:rPr>
        <w:t>şi</w:t>
      </w:r>
      <w:proofErr w:type="spellEnd"/>
      <w:r w:rsidRPr="00C3470C">
        <w:rPr>
          <w:b/>
          <w:sz w:val="24"/>
          <w:szCs w:val="24"/>
        </w:rPr>
        <w:t xml:space="preserve"> regimul </w:t>
      </w:r>
      <w:proofErr w:type="spellStart"/>
      <w:r w:rsidRPr="00C3470C">
        <w:rPr>
          <w:b/>
          <w:sz w:val="24"/>
          <w:szCs w:val="24"/>
        </w:rPr>
        <w:t>incompatibilităţilor</w:t>
      </w:r>
      <w:proofErr w:type="spellEnd"/>
    </w:p>
    <w:p w14:paraId="0EEC6544" w14:textId="77777777" w:rsidR="008C14C0" w:rsidRPr="00C3470C" w:rsidRDefault="008C14C0" w:rsidP="008C14C0">
      <w:pPr>
        <w:rPr>
          <w:sz w:val="24"/>
          <w:szCs w:val="24"/>
          <w:lang w:val="it-IT"/>
        </w:rPr>
      </w:pPr>
      <w:r w:rsidRPr="00C3470C">
        <w:rPr>
          <w:sz w:val="24"/>
          <w:szCs w:val="24"/>
        </w:rPr>
        <w:t xml:space="preserve">(1) Reprezintă conflict de interese sau incompatibilitate orice </w:t>
      </w:r>
      <w:proofErr w:type="spellStart"/>
      <w:r w:rsidRPr="00C3470C">
        <w:rPr>
          <w:sz w:val="24"/>
          <w:szCs w:val="24"/>
        </w:rPr>
        <w:t>situaţie</w:t>
      </w:r>
      <w:proofErr w:type="spellEnd"/>
      <w:r w:rsidRPr="00C3470C">
        <w:rPr>
          <w:sz w:val="24"/>
          <w:szCs w:val="24"/>
        </w:rPr>
        <w:t xml:space="preserve"> definită ca atare în </w:t>
      </w:r>
      <w:proofErr w:type="spellStart"/>
      <w:r w:rsidRPr="00C3470C">
        <w:rPr>
          <w:sz w:val="24"/>
          <w:szCs w:val="24"/>
        </w:rPr>
        <w:t>legislaţia</w:t>
      </w:r>
      <w:proofErr w:type="spellEnd"/>
      <w:r w:rsidRPr="00C3470C">
        <w:rPr>
          <w:sz w:val="24"/>
          <w:szCs w:val="24"/>
        </w:rPr>
        <w:t xml:space="preserve"> </w:t>
      </w:r>
      <w:proofErr w:type="spellStart"/>
      <w:r w:rsidRPr="00C3470C">
        <w:rPr>
          <w:sz w:val="24"/>
          <w:szCs w:val="24"/>
        </w:rPr>
        <w:t>naţională</w:t>
      </w:r>
      <w:proofErr w:type="spellEnd"/>
      <w:r w:rsidRPr="00C3470C">
        <w:rPr>
          <w:sz w:val="24"/>
          <w:szCs w:val="24"/>
        </w:rPr>
        <w:t xml:space="preserve"> </w:t>
      </w:r>
      <w:proofErr w:type="spellStart"/>
      <w:r w:rsidRPr="00C3470C">
        <w:rPr>
          <w:sz w:val="24"/>
          <w:szCs w:val="24"/>
        </w:rPr>
        <w:t>şi</w:t>
      </w:r>
      <w:proofErr w:type="spellEnd"/>
      <w:r w:rsidRPr="00C3470C">
        <w:rPr>
          <w:sz w:val="24"/>
          <w:szCs w:val="24"/>
        </w:rPr>
        <w:t xml:space="preserve"> comun</w:t>
      </w:r>
      <w:r w:rsidRPr="00C3470C">
        <w:rPr>
          <w:sz w:val="24"/>
          <w:szCs w:val="24"/>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1DF5A837" w14:textId="77777777" w:rsidR="008C14C0" w:rsidRPr="00C3470C" w:rsidRDefault="008C14C0" w:rsidP="008C14C0">
      <w:pPr>
        <w:rPr>
          <w:color w:val="000000" w:themeColor="text1"/>
          <w:sz w:val="24"/>
          <w:szCs w:val="24"/>
          <w:lang w:val="it-IT" w:eastAsia="fr-FR"/>
        </w:rPr>
      </w:pPr>
      <w:r w:rsidRPr="00C3470C">
        <w:rPr>
          <w:sz w:val="24"/>
          <w:szCs w:val="24"/>
          <w:lang w:val="it-IT"/>
        </w:rPr>
        <w:lastRenderedPageBreak/>
        <w:t xml:space="preserve">(2) Dispoziţiile menţionate la alin. (1) se aplică partenerilor, subcontractorilor, furnizorilor şi angajaţilor Beneficiarului, precum şi angajaţilor </w:t>
      </w:r>
      <w:r w:rsidR="00D4018C" w:rsidRPr="00C3470C">
        <w:rPr>
          <w:color w:val="000000" w:themeColor="text1"/>
          <w:sz w:val="24"/>
          <w:szCs w:val="24"/>
          <w:lang w:val="it-IT" w:eastAsia="fr-FR"/>
        </w:rPr>
        <w:t>AM POC</w:t>
      </w:r>
      <w:r w:rsidRPr="00C3470C">
        <w:rPr>
          <w:color w:val="000000" w:themeColor="text1"/>
          <w:sz w:val="24"/>
          <w:szCs w:val="24"/>
          <w:lang w:val="it-IT" w:eastAsia="fr-FR"/>
        </w:rPr>
        <w:t xml:space="preserve"> implicaţi în realizarea prevederilor prezentului contract de finanţare.</w:t>
      </w:r>
    </w:p>
    <w:p w14:paraId="7442F688" w14:textId="77777777" w:rsidR="008C14C0" w:rsidRPr="00C3470C" w:rsidRDefault="00D4018C" w:rsidP="008C14C0">
      <w:pPr>
        <w:rPr>
          <w:sz w:val="24"/>
          <w:szCs w:val="24"/>
          <w:lang w:val="it-IT"/>
        </w:rPr>
      </w:pPr>
      <w:r w:rsidRPr="00C3470C">
        <w:rPr>
          <w:color w:val="000000" w:themeColor="text1"/>
          <w:sz w:val="24"/>
          <w:szCs w:val="24"/>
          <w:lang w:val="it-IT" w:eastAsia="fr-FR"/>
        </w:rPr>
        <w:t>(3) AMPOC</w:t>
      </w:r>
      <w:r w:rsidR="008C14C0" w:rsidRPr="00C3470C">
        <w:rPr>
          <w:color w:val="000000" w:themeColor="text1"/>
          <w:sz w:val="24"/>
          <w:szCs w:val="24"/>
          <w:lang w:val="it-IT" w:eastAsia="fr-FR"/>
        </w:rPr>
        <w:t xml:space="preserve"> îşi rezervă dreptul de a verifica dacă măsurile luate de Beneficiar sunt potrivite şi de a solicita Beneficiarului să ia măsuri suplimentare, dacă este necesar, pentru evitarea conflictului de interese sau a unei incompatibilit</w:t>
      </w:r>
      <w:r w:rsidRPr="00C3470C">
        <w:rPr>
          <w:color w:val="000000" w:themeColor="text1"/>
          <w:sz w:val="24"/>
          <w:szCs w:val="24"/>
          <w:lang w:val="it-IT" w:eastAsia="fr-FR"/>
        </w:rPr>
        <w:t>ăţi. În aceste situaţii, AM POC</w:t>
      </w:r>
      <w:r w:rsidR="008C14C0" w:rsidRPr="00C3470C">
        <w:rPr>
          <w:color w:val="000000" w:themeColor="text1"/>
          <w:sz w:val="24"/>
          <w:szCs w:val="24"/>
          <w:lang w:val="it-IT" w:eastAsia="fr-FR"/>
        </w:rPr>
        <w:t xml:space="preserve"> </w:t>
      </w:r>
      <w:r w:rsidR="008C14C0" w:rsidRPr="00C3470C">
        <w:rPr>
          <w:sz w:val="24"/>
          <w:szCs w:val="24"/>
          <w:lang w:val="it-IT"/>
        </w:rPr>
        <w:t>poate impune sancţiuni administrative sau/si financiare proporţionale cu gravitatea abaterii şi tinand cont de imprejurarile si circumstantele in care s-a constatat abaterea.</w:t>
      </w:r>
    </w:p>
    <w:p w14:paraId="47F8B438" w14:textId="77777777" w:rsidR="008C14C0" w:rsidRPr="00C3470C" w:rsidRDefault="008C14C0" w:rsidP="008C14C0">
      <w:pPr>
        <w:rPr>
          <w:sz w:val="24"/>
          <w:szCs w:val="24"/>
          <w:lang w:val="it-IT"/>
        </w:rPr>
      </w:pPr>
      <w:r w:rsidRPr="00C3470C">
        <w:rPr>
          <w:sz w:val="24"/>
          <w:szCs w:val="24"/>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2B26A914" w14:textId="77777777" w:rsidR="008C14C0" w:rsidRPr="00C3470C" w:rsidRDefault="008C14C0" w:rsidP="008C14C0">
      <w:pPr>
        <w:rPr>
          <w:sz w:val="24"/>
          <w:szCs w:val="24"/>
          <w:lang w:val="it-IT"/>
        </w:rPr>
      </w:pPr>
    </w:p>
    <w:p w14:paraId="05312ADA" w14:textId="77777777" w:rsidR="008C14C0" w:rsidRPr="00C3470C" w:rsidRDefault="008C14C0" w:rsidP="008C14C0">
      <w:pPr>
        <w:rPr>
          <w:b/>
          <w:sz w:val="24"/>
          <w:szCs w:val="24"/>
        </w:rPr>
      </w:pPr>
      <w:r w:rsidRPr="00C3470C">
        <w:rPr>
          <w:b/>
          <w:sz w:val="24"/>
          <w:szCs w:val="24"/>
        </w:rPr>
        <w:t xml:space="preserve"> Nereguli si fraude</w:t>
      </w:r>
    </w:p>
    <w:p w14:paraId="4A45A4B8" w14:textId="77777777" w:rsidR="008C14C0" w:rsidRPr="00C3470C" w:rsidRDefault="008C14C0" w:rsidP="008C14C0">
      <w:pPr>
        <w:rPr>
          <w:sz w:val="24"/>
          <w:szCs w:val="24"/>
          <w:lang w:val="it-IT"/>
        </w:rPr>
      </w:pPr>
      <w:r w:rsidRPr="00C3470C">
        <w:rPr>
          <w:sz w:val="24"/>
          <w:szCs w:val="24"/>
          <w:lang w:val="it-IT"/>
        </w:rPr>
        <w:t xml:space="preserve">(1) Termenii ”neregulă” şi „fraudă” au înţelesul dat si în Regulamentul (UE) nr. 1303/2013 al Parlamentului European si al Consiliului din 17 decembrie 2013. </w:t>
      </w:r>
    </w:p>
    <w:p w14:paraId="6CCCF12C" w14:textId="77777777" w:rsidR="008C14C0" w:rsidRPr="00C3470C" w:rsidRDefault="008C14C0" w:rsidP="008C14C0">
      <w:pPr>
        <w:rPr>
          <w:sz w:val="24"/>
          <w:szCs w:val="24"/>
          <w:lang w:val="it-IT"/>
        </w:rPr>
      </w:pPr>
      <w:r w:rsidRPr="00C3470C">
        <w:rPr>
          <w:sz w:val="24"/>
          <w:szCs w:val="24"/>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D4D0605" w14:textId="77777777" w:rsidR="008C14C0" w:rsidRPr="00C3470C" w:rsidRDefault="00D4018C" w:rsidP="008C14C0">
      <w:pPr>
        <w:rPr>
          <w:sz w:val="24"/>
          <w:szCs w:val="24"/>
        </w:rPr>
      </w:pPr>
      <w:r w:rsidRPr="00C3470C">
        <w:rPr>
          <w:sz w:val="24"/>
          <w:szCs w:val="24"/>
          <w:lang w:val="pt-BR"/>
        </w:rPr>
        <w:t>(3) AM POC</w:t>
      </w:r>
      <w:r w:rsidR="008C14C0" w:rsidRPr="00C3470C">
        <w:rPr>
          <w:color w:val="000000" w:themeColor="text1"/>
          <w:sz w:val="24"/>
          <w:szCs w:val="24"/>
          <w:lang w:val="pt-BR"/>
        </w:rPr>
        <w:t xml:space="preserve"> </w:t>
      </w:r>
      <w:r w:rsidR="008C14C0" w:rsidRPr="00C3470C">
        <w:rPr>
          <w:sz w:val="24"/>
          <w:szCs w:val="24"/>
          <w:lang w:val="pt-BR"/>
        </w:rPr>
        <w:t>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5EECA9FB" w14:textId="77777777" w:rsidR="008C14C0" w:rsidRPr="00C3470C" w:rsidRDefault="008C14C0" w:rsidP="008C14C0">
      <w:pPr>
        <w:rPr>
          <w:b/>
          <w:sz w:val="24"/>
          <w:szCs w:val="24"/>
        </w:rPr>
      </w:pPr>
      <w:r w:rsidRPr="00C3470C">
        <w:rPr>
          <w:rFonts w:eastAsia="Arial Unicode MS"/>
          <w:b/>
          <w:sz w:val="24"/>
          <w:szCs w:val="24"/>
        </w:rPr>
        <w:t xml:space="preserve"> </w:t>
      </w:r>
      <w:r w:rsidRPr="00C3470C">
        <w:rPr>
          <w:b/>
          <w:sz w:val="24"/>
          <w:szCs w:val="24"/>
        </w:rPr>
        <w:t xml:space="preserve">Acordarea </w:t>
      </w:r>
      <w:proofErr w:type="spellStart"/>
      <w:r w:rsidRPr="00C3470C">
        <w:rPr>
          <w:b/>
          <w:sz w:val="24"/>
          <w:szCs w:val="24"/>
        </w:rPr>
        <w:t>finanţării</w:t>
      </w:r>
      <w:proofErr w:type="spellEnd"/>
      <w:r w:rsidRPr="00C3470C">
        <w:rPr>
          <w:b/>
          <w:sz w:val="24"/>
          <w:szCs w:val="24"/>
        </w:rPr>
        <w:t xml:space="preserve"> în </w:t>
      </w:r>
      <w:proofErr w:type="spellStart"/>
      <w:r w:rsidRPr="00C3470C">
        <w:rPr>
          <w:b/>
          <w:sz w:val="24"/>
          <w:szCs w:val="24"/>
        </w:rPr>
        <w:t>condiţiile</w:t>
      </w:r>
      <w:proofErr w:type="spellEnd"/>
      <w:r w:rsidRPr="00C3470C">
        <w:rPr>
          <w:b/>
          <w:sz w:val="24"/>
          <w:szCs w:val="24"/>
        </w:rPr>
        <w:t xml:space="preserve"> ajutorului de </w:t>
      </w:r>
      <w:proofErr w:type="spellStart"/>
      <w:r w:rsidRPr="00C3470C">
        <w:rPr>
          <w:b/>
          <w:sz w:val="24"/>
          <w:szCs w:val="24"/>
        </w:rPr>
        <w:t>minimis</w:t>
      </w:r>
      <w:proofErr w:type="spellEnd"/>
      <w:r w:rsidRPr="00C3470C">
        <w:rPr>
          <w:b/>
          <w:sz w:val="24"/>
          <w:szCs w:val="24"/>
        </w:rPr>
        <w:t xml:space="preserve">/ ajutorului de stat </w:t>
      </w:r>
    </w:p>
    <w:p w14:paraId="3841FCEB"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În cadrul prezentului contract, finanțarea nerambursabilă se acordă sub formă de ajutor de </w:t>
      </w:r>
      <w:proofErr w:type="spellStart"/>
      <w:r w:rsidRPr="00C3470C">
        <w:rPr>
          <w:sz w:val="24"/>
          <w:szCs w:val="24"/>
        </w:rPr>
        <w:t>minimis</w:t>
      </w:r>
      <w:proofErr w:type="spellEnd"/>
      <w:r w:rsidRPr="00C3470C">
        <w:rPr>
          <w:sz w:val="24"/>
          <w:szCs w:val="24"/>
        </w:rPr>
        <w:t xml:space="preserve">/stat, după caz. </w:t>
      </w:r>
    </w:p>
    <w:p w14:paraId="56908B14"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Data acordării ajutorului de </w:t>
      </w:r>
      <w:proofErr w:type="spellStart"/>
      <w:r w:rsidRPr="00C3470C">
        <w:rPr>
          <w:sz w:val="24"/>
          <w:szCs w:val="24"/>
        </w:rPr>
        <w:t>minimis</w:t>
      </w:r>
      <w:proofErr w:type="spellEnd"/>
      <w:r w:rsidRPr="00C3470C">
        <w:rPr>
          <w:sz w:val="24"/>
          <w:szCs w:val="24"/>
        </w:rPr>
        <w:t xml:space="preserve"> este data la care intră în vigoare contractul de finanțare, indiferent de momentul efectuării plăților/ rambursărilor efective în cadrul proiectului.</w:t>
      </w:r>
    </w:p>
    <w:p w14:paraId="02345197" w14:textId="77777777" w:rsidR="008C14C0" w:rsidRPr="00C3470C" w:rsidRDefault="008C14C0" w:rsidP="008C14C0">
      <w:pPr>
        <w:ind w:left="709"/>
        <w:contextualSpacing/>
        <w:rPr>
          <w:rFonts w:eastAsia="Arial Unicode MS"/>
          <w:sz w:val="24"/>
          <w:szCs w:val="24"/>
        </w:rPr>
      </w:pPr>
    </w:p>
    <w:p w14:paraId="2C2AC0BC"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 xml:space="preserve">În completarea obligațiilor Beneficiarului menționate la art. 7 alin. (5)-(8) din Condițiile Generale, în vederea asigurării monitorizării ajutoarelor de </w:t>
      </w:r>
      <w:proofErr w:type="spellStart"/>
      <w:r w:rsidRPr="00C3470C">
        <w:rPr>
          <w:sz w:val="24"/>
          <w:szCs w:val="24"/>
        </w:rPr>
        <w:t>minimis</w:t>
      </w:r>
      <w:proofErr w:type="spellEnd"/>
      <w:r w:rsidRPr="00C3470C">
        <w:rPr>
          <w:sz w:val="24"/>
          <w:szCs w:val="24"/>
        </w:rPr>
        <w:t xml:space="preserve">/stat, Beneficiarul are </w:t>
      </w:r>
      <w:proofErr w:type="spellStart"/>
      <w:r w:rsidRPr="00C3470C">
        <w:rPr>
          <w:sz w:val="24"/>
          <w:szCs w:val="24"/>
        </w:rPr>
        <w:t>obligaţia</w:t>
      </w:r>
      <w:proofErr w:type="spellEnd"/>
      <w:r w:rsidRPr="00C3470C">
        <w:rPr>
          <w:sz w:val="24"/>
          <w:szCs w:val="24"/>
        </w:rPr>
        <w:t xml:space="preserve"> să păstreze </w:t>
      </w:r>
      <w:proofErr w:type="spellStart"/>
      <w:r w:rsidRPr="00C3470C">
        <w:rPr>
          <w:sz w:val="24"/>
          <w:szCs w:val="24"/>
        </w:rPr>
        <w:t>evidenţa</w:t>
      </w:r>
      <w:proofErr w:type="spellEnd"/>
      <w:r w:rsidRPr="00C3470C">
        <w:rPr>
          <w:sz w:val="24"/>
          <w:szCs w:val="24"/>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C3470C">
        <w:rPr>
          <w:sz w:val="24"/>
          <w:szCs w:val="24"/>
        </w:rPr>
        <w:t>evidenţă</w:t>
      </w:r>
      <w:proofErr w:type="spellEnd"/>
      <w:r w:rsidRPr="00C3470C">
        <w:rPr>
          <w:sz w:val="24"/>
          <w:szCs w:val="24"/>
        </w:rPr>
        <w:t xml:space="preserve"> trebuie să </w:t>
      </w:r>
      <w:proofErr w:type="spellStart"/>
      <w:r w:rsidRPr="00C3470C">
        <w:rPr>
          <w:sz w:val="24"/>
          <w:szCs w:val="24"/>
        </w:rPr>
        <w:t>conţină</w:t>
      </w:r>
      <w:proofErr w:type="spellEnd"/>
      <w:r w:rsidRPr="00C3470C">
        <w:rPr>
          <w:sz w:val="24"/>
          <w:szCs w:val="24"/>
        </w:rPr>
        <w:t xml:space="preserve"> toate </w:t>
      </w:r>
      <w:proofErr w:type="spellStart"/>
      <w:r w:rsidRPr="00C3470C">
        <w:rPr>
          <w:sz w:val="24"/>
          <w:szCs w:val="24"/>
        </w:rPr>
        <w:t>informaţiile</w:t>
      </w:r>
      <w:proofErr w:type="spellEnd"/>
      <w:r w:rsidRPr="00C3470C">
        <w:rPr>
          <w:sz w:val="24"/>
          <w:szCs w:val="24"/>
        </w:rPr>
        <w:t xml:space="preserve"> necesare pentru a demonstra respectarea </w:t>
      </w:r>
      <w:proofErr w:type="spellStart"/>
      <w:r w:rsidRPr="00C3470C">
        <w:rPr>
          <w:sz w:val="24"/>
          <w:szCs w:val="24"/>
        </w:rPr>
        <w:t>condiţiilor</w:t>
      </w:r>
      <w:proofErr w:type="spellEnd"/>
      <w:r w:rsidRPr="00C3470C">
        <w:rPr>
          <w:sz w:val="24"/>
          <w:szCs w:val="24"/>
        </w:rPr>
        <w:t xml:space="preserve"> impuse de </w:t>
      </w:r>
      <w:proofErr w:type="spellStart"/>
      <w:r w:rsidRPr="00C3470C">
        <w:rPr>
          <w:sz w:val="24"/>
          <w:szCs w:val="24"/>
        </w:rPr>
        <w:t>legislaţia</w:t>
      </w:r>
      <w:proofErr w:type="spellEnd"/>
      <w:r w:rsidRPr="00C3470C">
        <w:rPr>
          <w:sz w:val="24"/>
          <w:szCs w:val="24"/>
        </w:rPr>
        <w:t xml:space="preserve"> comunitară în domeniul </w:t>
      </w:r>
      <w:r w:rsidRPr="00C3470C">
        <w:rPr>
          <w:sz w:val="24"/>
          <w:szCs w:val="24"/>
        </w:rPr>
        <w:lastRenderedPageBreak/>
        <w:t xml:space="preserve">ajutorului de stat </w:t>
      </w:r>
      <w:proofErr w:type="spellStart"/>
      <w:r w:rsidRPr="00C3470C">
        <w:rPr>
          <w:sz w:val="24"/>
          <w:szCs w:val="24"/>
        </w:rPr>
        <w:t>şi</w:t>
      </w:r>
      <w:proofErr w:type="spellEnd"/>
      <w:r w:rsidRPr="00C3470C">
        <w:rPr>
          <w:sz w:val="24"/>
          <w:szCs w:val="24"/>
        </w:rPr>
        <w:t xml:space="preserve"> de </w:t>
      </w:r>
      <w:proofErr w:type="spellStart"/>
      <w:r w:rsidRPr="00C3470C">
        <w:rPr>
          <w:sz w:val="24"/>
          <w:szCs w:val="24"/>
        </w:rPr>
        <w:t>minimis</w:t>
      </w:r>
      <w:proofErr w:type="spellEnd"/>
      <w:r w:rsidRPr="00C3470C">
        <w:rPr>
          <w:sz w:val="24"/>
          <w:szCs w:val="24"/>
        </w:rPr>
        <w:t>, sub sancțiunea recuperării ajutorului de stat acordat în conformitate cu prevederile prezentului contract de finanțare.</w:t>
      </w:r>
    </w:p>
    <w:p w14:paraId="7F30AC96" w14:textId="77777777" w:rsidR="008C14C0" w:rsidRPr="00C3470C" w:rsidRDefault="008C14C0" w:rsidP="008E7762">
      <w:pPr>
        <w:widowControl w:val="0"/>
        <w:numPr>
          <w:ilvl w:val="1"/>
          <w:numId w:val="86"/>
        </w:numPr>
        <w:autoSpaceDE w:val="0"/>
        <w:autoSpaceDN w:val="0"/>
        <w:adjustRightInd w:val="0"/>
        <w:spacing w:after="0" w:line="240" w:lineRule="auto"/>
        <w:ind w:left="709"/>
        <w:contextualSpacing/>
        <w:jc w:val="both"/>
        <w:rPr>
          <w:sz w:val="24"/>
          <w:szCs w:val="24"/>
        </w:rPr>
      </w:pPr>
      <w:r w:rsidRPr="00C3470C">
        <w:rPr>
          <w:sz w:val="24"/>
          <w:szCs w:val="24"/>
        </w:rPr>
        <w:t>În cazul proiectelor finanțate prin scheme de ajutor de stat/</w:t>
      </w:r>
      <w:proofErr w:type="spellStart"/>
      <w:r w:rsidRPr="00C3470C">
        <w:rPr>
          <w:sz w:val="24"/>
          <w:szCs w:val="24"/>
        </w:rPr>
        <w:t>minimis</w:t>
      </w:r>
      <w:proofErr w:type="spellEnd"/>
      <w:r w:rsidRPr="00C3470C">
        <w:rPr>
          <w:sz w:val="24"/>
          <w:szCs w:val="24"/>
        </w:rPr>
        <w:t xml:space="preserve"> se vor calcula dobânzi de întârziere în condițiile prevederilor legale privind ajutoarele de stat/</w:t>
      </w:r>
      <w:proofErr w:type="spellStart"/>
      <w:r w:rsidRPr="00C3470C">
        <w:rPr>
          <w:sz w:val="24"/>
          <w:szCs w:val="24"/>
        </w:rPr>
        <w:t>minimis</w:t>
      </w:r>
      <w:proofErr w:type="spellEnd"/>
      <w:r w:rsidRPr="00C3470C">
        <w:rPr>
          <w:sz w:val="24"/>
          <w:szCs w:val="24"/>
        </w:rPr>
        <w:t>.</w:t>
      </w:r>
    </w:p>
    <w:p w14:paraId="0959E17E" w14:textId="77777777" w:rsidR="008C14C0" w:rsidRPr="00C3470C" w:rsidRDefault="008C14C0" w:rsidP="008C14C0">
      <w:pPr>
        <w:pStyle w:val="Style6"/>
        <w:widowControl/>
        <w:spacing w:before="34" w:line="240" w:lineRule="auto"/>
        <w:jc w:val="both"/>
        <w:rPr>
          <w:rStyle w:val="FontStyle30"/>
          <w:rFonts w:ascii="Times New Roman" w:hAnsi="Times New Roman"/>
          <w:sz w:val="24"/>
        </w:rPr>
      </w:pPr>
    </w:p>
    <w:p w14:paraId="582C60EF" w14:textId="77777777" w:rsidR="008C14C0" w:rsidRPr="00C3470C" w:rsidRDefault="008C14C0" w:rsidP="008C14C0">
      <w:pPr>
        <w:spacing w:line="240" w:lineRule="atLeast"/>
        <w:jc w:val="right"/>
        <w:rPr>
          <w:b/>
          <w:color w:val="000000"/>
          <w:sz w:val="24"/>
          <w:szCs w:val="24"/>
        </w:rPr>
      </w:pPr>
    </w:p>
    <w:p w14:paraId="398F9993" w14:textId="77777777" w:rsidR="008C14C0" w:rsidRPr="00C3470C" w:rsidRDefault="008C14C0" w:rsidP="008C14C0">
      <w:pPr>
        <w:spacing w:line="240" w:lineRule="atLeast"/>
        <w:jc w:val="right"/>
        <w:rPr>
          <w:b/>
          <w:color w:val="000000"/>
          <w:sz w:val="24"/>
          <w:szCs w:val="24"/>
        </w:rPr>
      </w:pPr>
    </w:p>
    <w:p w14:paraId="550373B1" w14:textId="77777777" w:rsidR="008C14C0" w:rsidRPr="00C3470C" w:rsidRDefault="008C14C0" w:rsidP="008C14C0">
      <w:pPr>
        <w:spacing w:line="240" w:lineRule="atLeast"/>
        <w:jc w:val="right"/>
        <w:rPr>
          <w:b/>
          <w:color w:val="000000"/>
          <w:sz w:val="24"/>
          <w:szCs w:val="24"/>
        </w:rPr>
      </w:pPr>
    </w:p>
    <w:p w14:paraId="007A3E99" w14:textId="77777777" w:rsidR="008C14C0" w:rsidRPr="00C3470C" w:rsidRDefault="008C14C0" w:rsidP="008C14C0">
      <w:pPr>
        <w:spacing w:line="240" w:lineRule="atLeast"/>
        <w:jc w:val="right"/>
        <w:rPr>
          <w:b/>
          <w:color w:val="000000"/>
          <w:sz w:val="24"/>
          <w:szCs w:val="24"/>
        </w:rPr>
      </w:pPr>
    </w:p>
    <w:p w14:paraId="6CC01945" w14:textId="77777777" w:rsidR="008C14C0" w:rsidRPr="00C3470C" w:rsidRDefault="008C14C0" w:rsidP="008C14C0">
      <w:pPr>
        <w:spacing w:line="240" w:lineRule="atLeast"/>
        <w:jc w:val="right"/>
        <w:rPr>
          <w:b/>
          <w:color w:val="000000"/>
          <w:sz w:val="24"/>
          <w:szCs w:val="24"/>
        </w:rPr>
      </w:pPr>
    </w:p>
    <w:p w14:paraId="209653EC" w14:textId="77777777" w:rsidR="008C14C0" w:rsidRPr="00C3470C" w:rsidRDefault="008C14C0" w:rsidP="008C14C0">
      <w:pPr>
        <w:spacing w:line="240" w:lineRule="atLeast"/>
        <w:jc w:val="right"/>
        <w:rPr>
          <w:b/>
          <w:color w:val="000000"/>
          <w:sz w:val="24"/>
          <w:szCs w:val="24"/>
        </w:rPr>
      </w:pPr>
    </w:p>
    <w:p w14:paraId="421E3A4F" w14:textId="77777777" w:rsidR="008C14C0" w:rsidRPr="00C3470C" w:rsidRDefault="008C14C0" w:rsidP="008C14C0">
      <w:pPr>
        <w:spacing w:line="240" w:lineRule="atLeast"/>
        <w:jc w:val="right"/>
        <w:rPr>
          <w:b/>
          <w:color w:val="000000"/>
          <w:sz w:val="24"/>
          <w:szCs w:val="24"/>
        </w:rPr>
      </w:pPr>
    </w:p>
    <w:p w14:paraId="1CAFBDAC" w14:textId="77777777" w:rsidR="008C14C0" w:rsidRPr="00C3470C" w:rsidRDefault="008C14C0" w:rsidP="008C14C0">
      <w:pPr>
        <w:spacing w:line="240" w:lineRule="atLeast"/>
        <w:jc w:val="right"/>
        <w:rPr>
          <w:b/>
          <w:color w:val="000000"/>
          <w:sz w:val="24"/>
          <w:szCs w:val="24"/>
        </w:rPr>
      </w:pPr>
    </w:p>
    <w:p w14:paraId="1D0C2237" w14:textId="77777777" w:rsidR="008C14C0" w:rsidRPr="00C3470C" w:rsidRDefault="008C14C0" w:rsidP="008C14C0">
      <w:pPr>
        <w:spacing w:line="240" w:lineRule="atLeast"/>
        <w:jc w:val="right"/>
        <w:rPr>
          <w:b/>
          <w:color w:val="000000"/>
          <w:sz w:val="24"/>
          <w:szCs w:val="24"/>
        </w:rPr>
      </w:pPr>
    </w:p>
    <w:p w14:paraId="75894A54" w14:textId="77777777" w:rsidR="008C14C0" w:rsidRPr="00C3470C" w:rsidRDefault="008C14C0" w:rsidP="008C14C0">
      <w:pPr>
        <w:spacing w:line="240" w:lineRule="atLeast"/>
        <w:jc w:val="right"/>
        <w:rPr>
          <w:b/>
          <w:color w:val="000000"/>
          <w:sz w:val="24"/>
          <w:szCs w:val="24"/>
        </w:rPr>
      </w:pPr>
    </w:p>
    <w:p w14:paraId="2EF57B1E" w14:textId="77777777" w:rsidR="008C14C0" w:rsidRPr="00C3470C" w:rsidRDefault="008C14C0" w:rsidP="008C14C0">
      <w:pPr>
        <w:spacing w:line="240" w:lineRule="atLeast"/>
        <w:jc w:val="right"/>
        <w:rPr>
          <w:b/>
          <w:color w:val="000000"/>
          <w:sz w:val="24"/>
          <w:szCs w:val="24"/>
        </w:rPr>
      </w:pPr>
    </w:p>
    <w:p w14:paraId="1A80F874" w14:textId="77777777" w:rsidR="008C14C0" w:rsidRPr="00C3470C" w:rsidRDefault="008C14C0" w:rsidP="008C14C0">
      <w:pPr>
        <w:spacing w:line="240" w:lineRule="atLeast"/>
        <w:jc w:val="right"/>
        <w:rPr>
          <w:b/>
          <w:color w:val="000000"/>
          <w:sz w:val="24"/>
          <w:szCs w:val="24"/>
        </w:rPr>
      </w:pPr>
    </w:p>
    <w:p w14:paraId="60C849B6" w14:textId="77777777" w:rsidR="008C14C0" w:rsidRPr="00C3470C" w:rsidRDefault="008C14C0" w:rsidP="008C14C0">
      <w:pPr>
        <w:spacing w:line="240" w:lineRule="atLeast"/>
        <w:jc w:val="right"/>
        <w:rPr>
          <w:b/>
          <w:color w:val="000000"/>
          <w:sz w:val="24"/>
          <w:szCs w:val="24"/>
        </w:rPr>
      </w:pPr>
    </w:p>
    <w:p w14:paraId="7EC0C792" w14:textId="77777777" w:rsidR="008C14C0" w:rsidRPr="00C3470C" w:rsidRDefault="008C14C0" w:rsidP="008C14C0">
      <w:pPr>
        <w:spacing w:line="240" w:lineRule="atLeast"/>
        <w:jc w:val="right"/>
        <w:rPr>
          <w:b/>
          <w:color w:val="000000"/>
          <w:sz w:val="24"/>
          <w:szCs w:val="24"/>
        </w:rPr>
      </w:pPr>
    </w:p>
    <w:p w14:paraId="44B520ED" w14:textId="77777777" w:rsidR="008C14C0" w:rsidRPr="00C3470C" w:rsidRDefault="008C14C0" w:rsidP="008C14C0">
      <w:pPr>
        <w:spacing w:line="240" w:lineRule="atLeast"/>
        <w:jc w:val="right"/>
        <w:rPr>
          <w:b/>
          <w:color w:val="000000"/>
          <w:sz w:val="24"/>
          <w:szCs w:val="24"/>
        </w:rPr>
      </w:pPr>
    </w:p>
    <w:p w14:paraId="73BD0BB8" w14:textId="77777777" w:rsidR="008C14C0" w:rsidRPr="00C3470C" w:rsidRDefault="008C14C0" w:rsidP="008C14C0">
      <w:pPr>
        <w:spacing w:line="240" w:lineRule="atLeast"/>
        <w:jc w:val="right"/>
        <w:rPr>
          <w:b/>
          <w:color w:val="000000"/>
          <w:sz w:val="24"/>
          <w:szCs w:val="24"/>
        </w:rPr>
      </w:pPr>
    </w:p>
    <w:p w14:paraId="36779A10" w14:textId="77777777" w:rsidR="008C14C0" w:rsidRPr="00C3470C" w:rsidRDefault="008C14C0" w:rsidP="008C14C0">
      <w:pPr>
        <w:spacing w:line="240" w:lineRule="atLeast"/>
        <w:jc w:val="right"/>
        <w:rPr>
          <w:b/>
          <w:color w:val="000000"/>
          <w:sz w:val="24"/>
          <w:szCs w:val="24"/>
        </w:rPr>
      </w:pPr>
    </w:p>
    <w:p w14:paraId="255E3A58" w14:textId="77777777" w:rsidR="008C14C0" w:rsidRPr="00C3470C" w:rsidRDefault="008C14C0" w:rsidP="008C14C0">
      <w:pPr>
        <w:spacing w:line="240" w:lineRule="atLeast"/>
        <w:jc w:val="right"/>
        <w:rPr>
          <w:b/>
          <w:color w:val="000000"/>
          <w:sz w:val="24"/>
          <w:szCs w:val="24"/>
        </w:rPr>
      </w:pPr>
    </w:p>
    <w:p w14:paraId="2AF11657" w14:textId="77777777" w:rsidR="008C14C0" w:rsidRPr="00C3470C" w:rsidRDefault="008C14C0" w:rsidP="008C14C0">
      <w:pPr>
        <w:spacing w:line="240" w:lineRule="atLeast"/>
        <w:jc w:val="right"/>
        <w:rPr>
          <w:b/>
          <w:color w:val="000000"/>
          <w:sz w:val="24"/>
          <w:szCs w:val="24"/>
        </w:rPr>
      </w:pPr>
    </w:p>
    <w:p w14:paraId="7DF2CF4F" w14:textId="77777777" w:rsidR="008C14C0" w:rsidRPr="00C3470C" w:rsidRDefault="008C14C0" w:rsidP="008C14C0">
      <w:pPr>
        <w:spacing w:line="240" w:lineRule="atLeast"/>
        <w:jc w:val="right"/>
        <w:rPr>
          <w:b/>
          <w:color w:val="000000"/>
          <w:sz w:val="24"/>
          <w:szCs w:val="24"/>
        </w:rPr>
      </w:pPr>
    </w:p>
    <w:p w14:paraId="67080361" w14:textId="77777777" w:rsidR="008C14C0" w:rsidRPr="00C3470C" w:rsidRDefault="008C14C0" w:rsidP="008C14C0">
      <w:pPr>
        <w:spacing w:line="240" w:lineRule="atLeast"/>
        <w:jc w:val="right"/>
        <w:rPr>
          <w:b/>
          <w:color w:val="000000"/>
          <w:sz w:val="24"/>
          <w:szCs w:val="24"/>
        </w:rPr>
      </w:pPr>
    </w:p>
    <w:p w14:paraId="39769FD8" w14:textId="77777777" w:rsidR="008C14C0" w:rsidRPr="00C3470C" w:rsidRDefault="008C14C0" w:rsidP="008C14C0">
      <w:pPr>
        <w:spacing w:line="240" w:lineRule="atLeast"/>
        <w:jc w:val="right"/>
        <w:rPr>
          <w:b/>
          <w:color w:val="000000"/>
          <w:sz w:val="24"/>
          <w:szCs w:val="24"/>
        </w:rPr>
      </w:pPr>
    </w:p>
    <w:p w14:paraId="16DEE1C3" w14:textId="77777777" w:rsidR="008C14C0" w:rsidRPr="00C3470C" w:rsidRDefault="008C14C0" w:rsidP="008C14C0">
      <w:pPr>
        <w:spacing w:line="240" w:lineRule="atLeast"/>
        <w:jc w:val="right"/>
        <w:rPr>
          <w:b/>
          <w:color w:val="000000"/>
          <w:sz w:val="24"/>
          <w:szCs w:val="24"/>
        </w:rPr>
      </w:pPr>
    </w:p>
    <w:p w14:paraId="7F87A378" w14:textId="77777777" w:rsidR="008C14C0" w:rsidRPr="00C3470C" w:rsidRDefault="008C14C0" w:rsidP="008C14C0">
      <w:pPr>
        <w:spacing w:line="240" w:lineRule="atLeast"/>
        <w:jc w:val="right"/>
        <w:rPr>
          <w:b/>
          <w:color w:val="000000"/>
          <w:sz w:val="24"/>
          <w:szCs w:val="24"/>
        </w:rPr>
      </w:pPr>
    </w:p>
    <w:p w14:paraId="11972430" w14:textId="77777777" w:rsidR="008C14C0" w:rsidRPr="00C3470C" w:rsidRDefault="008C14C0" w:rsidP="008C14C0">
      <w:pPr>
        <w:spacing w:line="240" w:lineRule="atLeast"/>
        <w:jc w:val="right"/>
        <w:rPr>
          <w:b/>
          <w:color w:val="000000"/>
          <w:sz w:val="24"/>
          <w:szCs w:val="24"/>
        </w:rPr>
      </w:pPr>
    </w:p>
    <w:p w14:paraId="6E5406FF" w14:textId="77777777" w:rsidR="008C14C0" w:rsidRPr="00C3470C" w:rsidRDefault="008C14C0" w:rsidP="008C14C0">
      <w:pPr>
        <w:spacing w:line="240" w:lineRule="atLeast"/>
        <w:jc w:val="right"/>
        <w:rPr>
          <w:b/>
          <w:color w:val="000000"/>
          <w:sz w:val="24"/>
          <w:szCs w:val="24"/>
        </w:rPr>
      </w:pPr>
    </w:p>
    <w:p w14:paraId="76A30073" w14:textId="668C5F2A" w:rsidR="008C14C0" w:rsidRDefault="008C14C0" w:rsidP="008C14C0">
      <w:pPr>
        <w:spacing w:line="240" w:lineRule="atLeast"/>
        <w:jc w:val="right"/>
        <w:rPr>
          <w:b/>
          <w:color w:val="000000"/>
          <w:sz w:val="24"/>
          <w:szCs w:val="24"/>
        </w:rPr>
      </w:pPr>
      <w:r w:rsidRPr="00C3470C">
        <w:rPr>
          <w:b/>
          <w:color w:val="000000"/>
          <w:sz w:val="24"/>
          <w:szCs w:val="24"/>
        </w:rPr>
        <w:lastRenderedPageBreak/>
        <w:t xml:space="preserve">ANEXA </w:t>
      </w:r>
      <w:r w:rsidR="00845F04">
        <w:rPr>
          <w:b/>
          <w:color w:val="000000"/>
          <w:sz w:val="24"/>
          <w:szCs w:val="24"/>
        </w:rPr>
        <w:t>3</w:t>
      </w:r>
    </w:p>
    <w:p w14:paraId="665542DF" w14:textId="77777777" w:rsidR="008C14C0" w:rsidRPr="00C3470C" w:rsidRDefault="008C14C0" w:rsidP="008C14C0">
      <w:pPr>
        <w:spacing w:line="240" w:lineRule="atLeast"/>
        <w:jc w:val="center"/>
        <w:rPr>
          <w:b/>
          <w:color w:val="000000"/>
          <w:sz w:val="24"/>
          <w:szCs w:val="24"/>
        </w:rPr>
      </w:pPr>
    </w:p>
    <w:p w14:paraId="6FF35208" w14:textId="77777777" w:rsidR="008C14C0" w:rsidRPr="00C3470C" w:rsidRDefault="008C14C0" w:rsidP="008C14C0">
      <w:pPr>
        <w:spacing w:line="240" w:lineRule="atLeast"/>
        <w:jc w:val="center"/>
        <w:rPr>
          <w:b/>
          <w:color w:val="000000"/>
          <w:sz w:val="24"/>
          <w:szCs w:val="24"/>
        </w:rPr>
      </w:pPr>
      <w:r w:rsidRPr="00C3470C">
        <w:rPr>
          <w:b/>
          <w:color w:val="000000"/>
          <w:sz w:val="24"/>
          <w:szCs w:val="24"/>
        </w:rPr>
        <w:t xml:space="preserve">Măsurile de </w:t>
      </w:r>
      <w:proofErr w:type="spellStart"/>
      <w:r w:rsidRPr="00C3470C">
        <w:rPr>
          <w:b/>
          <w:color w:val="000000"/>
          <w:sz w:val="24"/>
          <w:szCs w:val="24"/>
        </w:rPr>
        <w:t>informare,comunicare</w:t>
      </w:r>
      <w:proofErr w:type="spellEnd"/>
      <w:r w:rsidRPr="00C3470C">
        <w:rPr>
          <w:b/>
          <w:color w:val="000000"/>
          <w:sz w:val="24"/>
          <w:szCs w:val="24"/>
        </w:rPr>
        <w:t xml:space="preserve"> și publicitate</w:t>
      </w:r>
    </w:p>
    <w:p w14:paraId="649EE1C2" w14:textId="77777777" w:rsidR="008C14C0" w:rsidRPr="00C3470C" w:rsidRDefault="008C14C0" w:rsidP="008C14C0">
      <w:pPr>
        <w:spacing w:line="240" w:lineRule="atLeast"/>
        <w:jc w:val="center"/>
        <w:rPr>
          <w:b/>
          <w:color w:val="000000"/>
          <w:sz w:val="24"/>
          <w:szCs w:val="24"/>
        </w:rPr>
      </w:pPr>
    </w:p>
    <w:p w14:paraId="3E47BC33" w14:textId="77777777" w:rsidR="008C14C0" w:rsidRPr="00C3470C" w:rsidRDefault="008C14C0" w:rsidP="008C14C0">
      <w:pPr>
        <w:spacing w:line="240" w:lineRule="atLeast"/>
        <w:jc w:val="both"/>
        <w:rPr>
          <w:color w:val="000000"/>
          <w:sz w:val="24"/>
          <w:szCs w:val="24"/>
        </w:rPr>
      </w:pPr>
      <w:r w:rsidRPr="00C3470C">
        <w:rPr>
          <w:color w:val="000000"/>
          <w:sz w:val="24"/>
          <w:szCs w:val="24"/>
        </w:rPr>
        <w:t xml:space="preserve">Măsurile de </w:t>
      </w:r>
      <w:proofErr w:type="spellStart"/>
      <w:r w:rsidRPr="00C3470C">
        <w:rPr>
          <w:color w:val="000000"/>
          <w:sz w:val="24"/>
          <w:szCs w:val="24"/>
        </w:rPr>
        <w:t>informare,comunicare</w:t>
      </w:r>
      <w:proofErr w:type="spellEnd"/>
      <w:r w:rsidRPr="00C3470C">
        <w:rPr>
          <w:color w:val="000000"/>
          <w:sz w:val="24"/>
          <w:szCs w:val="24"/>
        </w:rPr>
        <w:t xml:space="preserve"> și publicitate privind </w:t>
      </w:r>
      <w:proofErr w:type="spellStart"/>
      <w:r w:rsidRPr="00C3470C">
        <w:rPr>
          <w:color w:val="000000"/>
          <w:sz w:val="24"/>
          <w:szCs w:val="24"/>
        </w:rPr>
        <w:t>operaţiunile</w:t>
      </w:r>
      <w:proofErr w:type="spellEnd"/>
      <w:r w:rsidRPr="00C3470C">
        <w:rPr>
          <w:color w:val="000000"/>
          <w:sz w:val="24"/>
          <w:szCs w:val="24"/>
        </w:rPr>
        <w:t xml:space="preserve"> </w:t>
      </w:r>
      <w:proofErr w:type="spellStart"/>
      <w:r w:rsidRPr="00C3470C">
        <w:rPr>
          <w:color w:val="000000"/>
          <w:sz w:val="24"/>
          <w:szCs w:val="24"/>
        </w:rPr>
        <w:t>finanţate</w:t>
      </w:r>
      <w:proofErr w:type="spellEnd"/>
      <w:r w:rsidRPr="00C3470C">
        <w:rPr>
          <w:color w:val="000000"/>
          <w:sz w:val="24"/>
          <w:szCs w:val="24"/>
        </w:rPr>
        <w:t xml:space="preserv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w:t>
      </w:r>
      <w:proofErr w:type="spellStart"/>
      <w:r w:rsidRPr="00C3470C">
        <w:rPr>
          <w:color w:val="000000"/>
          <w:sz w:val="24"/>
          <w:szCs w:val="24"/>
        </w:rPr>
        <w:t>şi</w:t>
      </w:r>
      <w:proofErr w:type="spellEnd"/>
      <w:r w:rsidRPr="00C3470C">
        <w:rPr>
          <w:color w:val="000000"/>
          <w:sz w:val="24"/>
          <w:szCs w:val="24"/>
        </w:rPr>
        <w:t xml:space="preserve"> completările ulterioare </w:t>
      </w:r>
      <w:proofErr w:type="spellStart"/>
      <w:r w:rsidRPr="00C3470C">
        <w:rPr>
          <w:color w:val="000000"/>
          <w:sz w:val="24"/>
          <w:szCs w:val="24"/>
        </w:rPr>
        <w:t>şi</w:t>
      </w:r>
      <w:proofErr w:type="spellEnd"/>
      <w:r w:rsidRPr="00C3470C">
        <w:rPr>
          <w:color w:val="000000"/>
          <w:sz w:val="24"/>
          <w:szCs w:val="24"/>
        </w:rPr>
        <w:t xml:space="preserve"> a Regulamentului (UE) Nr. 821/2014 (art.3, art.4 și Anexa II) privind stabilirea normelor de aplicare a Regulamentului (UE) nr. 1303/2013 al Parlamentului European și al Consiliului, cu modificările </w:t>
      </w:r>
      <w:proofErr w:type="spellStart"/>
      <w:r w:rsidRPr="00C3470C">
        <w:rPr>
          <w:color w:val="000000"/>
          <w:sz w:val="24"/>
          <w:szCs w:val="24"/>
        </w:rPr>
        <w:t>şi</w:t>
      </w:r>
      <w:proofErr w:type="spellEnd"/>
      <w:r w:rsidRPr="00C3470C">
        <w:rPr>
          <w:color w:val="000000"/>
          <w:sz w:val="24"/>
          <w:szCs w:val="24"/>
        </w:rPr>
        <w:t xml:space="preserve"> completările ulterioare.</w:t>
      </w:r>
    </w:p>
    <w:p w14:paraId="610BB981" w14:textId="77777777" w:rsidR="008C14C0" w:rsidRPr="00C3470C" w:rsidRDefault="008C14C0" w:rsidP="008C14C0">
      <w:pPr>
        <w:spacing w:line="240" w:lineRule="atLeast"/>
        <w:jc w:val="both"/>
        <w:rPr>
          <w:color w:val="000000"/>
          <w:sz w:val="24"/>
          <w:szCs w:val="24"/>
        </w:rPr>
      </w:pPr>
      <w:r w:rsidRPr="00C3470C">
        <w:rPr>
          <w:color w:val="000000"/>
          <w:sz w:val="24"/>
          <w:szCs w:val="24"/>
        </w:rPr>
        <w:t xml:space="preserve">Acceptarea </w:t>
      </w:r>
      <w:proofErr w:type="spellStart"/>
      <w:r w:rsidRPr="00C3470C">
        <w:rPr>
          <w:color w:val="000000"/>
          <w:sz w:val="24"/>
          <w:szCs w:val="24"/>
        </w:rPr>
        <w:t>finanţării</w:t>
      </w:r>
      <w:proofErr w:type="spellEnd"/>
      <w:r w:rsidRPr="00C3470C">
        <w:rPr>
          <w:color w:val="000000"/>
          <w:sz w:val="24"/>
          <w:szCs w:val="24"/>
        </w:rPr>
        <w:t xml:space="preserve"> conduce la acceptarea de către Beneficiar a introducerii pe lista Operațiunilor în conformitate cu prevederile art. 115 alin.(2) din Regulamentul (UE) Nr. 1303/2013 cu modificările </w:t>
      </w:r>
      <w:proofErr w:type="spellStart"/>
      <w:r w:rsidRPr="00C3470C">
        <w:rPr>
          <w:color w:val="000000"/>
          <w:sz w:val="24"/>
          <w:szCs w:val="24"/>
        </w:rPr>
        <w:t>şi</w:t>
      </w:r>
      <w:proofErr w:type="spellEnd"/>
      <w:r w:rsidRPr="00C3470C">
        <w:rPr>
          <w:color w:val="000000"/>
          <w:sz w:val="24"/>
          <w:szCs w:val="24"/>
        </w:rPr>
        <w:t xml:space="preserve"> completările ulterioare.</w:t>
      </w:r>
    </w:p>
    <w:p w14:paraId="19D886EC" w14:textId="77777777" w:rsidR="008C14C0" w:rsidRPr="00C3470C" w:rsidRDefault="008C14C0" w:rsidP="008C14C0">
      <w:pPr>
        <w:spacing w:line="240" w:lineRule="atLeast"/>
        <w:rPr>
          <w:b/>
          <w:color w:val="000000"/>
          <w:sz w:val="24"/>
          <w:szCs w:val="24"/>
        </w:rPr>
      </w:pPr>
      <w:r w:rsidRPr="00C3470C">
        <w:rPr>
          <w:b/>
          <w:color w:val="000000"/>
          <w:sz w:val="24"/>
          <w:szCs w:val="24"/>
        </w:rPr>
        <w:t xml:space="preserve">1. Reguli generale – </w:t>
      </w:r>
      <w:proofErr w:type="spellStart"/>
      <w:r w:rsidRPr="00C3470C">
        <w:rPr>
          <w:b/>
          <w:color w:val="000000"/>
          <w:sz w:val="24"/>
          <w:szCs w:val="24"/>
        </w:rPr>
        <w:t>cerinţe</w:t>
      </w:r>
      <w:proofErr w:type="spellEnd"/>
      <w:r w:rsidRPr="00C3470C">
        <w:rPr>
          <w:b/>
          <w:color w:val="000000"/>
          <w:sz w:val="24"/>
          <w:szCs w:val="24"/>
        </w:rPr>
        <w:t xml:space="preserve"> pentru toate proiectele</w:t>
      </w:r>
    </w:p>
    <w:p w14:paraId="22BCC548" w14:textId="77777777" w:rsidR="008C14C0" w:rsidRPr="00C3470C" w:rsidRDefault="008C14C0" w:rsidP="008E7762">
      <w:pPr>
        <w:widowControl w:val="0"/>
        <w:numPr>
          <w:ilvl w:val="0"/>
          <w:numId w:val="111"/>
        </w:numPr>
        <w:autoSpaceDE w:val="0"/>
        <w:autoSpaceDN w:val="0"/>
        <w:adjustRightInd w:val="0"/>
        <w:spacing w:before="120" w:after="0" w:line="240" w:lineRule="atLeast"/>
        <w:ind w:hanging="720"/>
        <w:jc w:val="both"/>
        <w:rPr>
          <w:color w:val="000000"/>
          <w:sz w:val="24"/>
          <w:szCs w:val="24"/>
        </w:rPr>
      </w:pPr>
      <w:r w:rsidRPr="00C3470C">
        <w:rPr>
          <w:color w:val="000000"/>
          <w:sz w:val="24"/>
          <w:szCs w:val="24"/>
        </w:rPr>
        <w:t xml:space="preserve">Beneficiarii sunt responsabili pentru implementarea </w:t>
      </w:r>
      <w:proofErr w:type="spellStart"/>
      <w:r w:rsidRPr="00C3470C">
        <w:rPr>
          <w:color w:val="000000"/>
          <w:sz w:val="24"/>
          <w:szCs w:val="24"/>
        </w:rPr>
        <w:t>activităţilor</w:t>
      </w:r>
      <w:proofErr w:type="spellEnd"/>
      <w:r w:rsidRPr="00C3470C">
        <w:rPr>
          <w:color w:val="000000"/>
          <w:sz w:val="24"/>
          <w:szCs w:val="24"/>
        </w:rPr>
        <w:t xml:space="preserve"> de informare </w:t>
      </w:r>
      <w:proofErr w:type="spellStart"/>
      <w:r w:rsidRPr="00C3470C">
        <w:rPr>
          <w:color w:val="000000"/>
          <w:sz w:val="24"/>
          <w:szCs w:val="24"/>
        </w:rPr>
        <w:t>şi</w:t>
      </w:r>
      <w:proofErr w:type="spellEnd"/>
      <w:r w:rsidRPr="00C3470C">
        <w:rPr>
          <w:color w:val="000000"/>
          <w:sz w:val="24"/>
          <w:szCs w:val="24"/>
        </w:rPr>
        <w:t xml:space="preserve"> comunicare în legătură cu </w:t>
      </w:r>
      <w:proofErr w:type="spellStart"/>
      <w:r w:rsidRPr="00C3470C">
        <w:rPr>
          <w:color w:val="000000"/>
          <w:sz w:val="24"/>
          <w:szCs w:val="24"/>
        </w:rPr>
        <w:t>asistenţa</w:t>
      </w:r>
      <w:proofErr w:type="spellEnd"/>
      <w:r w:rsidRPr="00C3470C">
        <w:rPr>
          <w:color w:val="000000"/>
          <w:sz w:val="24"/>
          <w:szCs w:val="24"/>
        </w:rPr>
        <w:t xml:space="preserve"> financiară nerambursabilă </w:t>
      </w:r>
      <w:proofErr w:type="spellStart"/>
      <w:r w:rsidRPr="00C3470C">
        <w:rPr>
          <w:color w:val="000000"/>
          <w:sz w:val="24"/>
          <w:szCs w:val="24"/>
        </w:rPr>
        <w:t>obţinută</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 în conformitate cu cele declarate în cererea de </w:t>
      </w:r>
      <w:proofErr w:type="spellStart"/>
      <w:r w:rsidRPr="00C3470C">
        <w:rPr>
          <w:color w:val="000000"/>
          <w:sz w:val="24"/>
          <w:szCs w:val="24"/>
        </w:rPr>
        <w:t>finanţare</w:t>
      </w:r>
      <w:proofErr w:type="spellEnd"/>
      <w:r w:rsidRPr="00C3470C">
        <w:rPr>
          <w:color w:val="000000"/>
          <w:sz w:val="24"/>
          <w:szCs w:val="24"/>
        </w:rPr>
        <w:t>.</w:t>
      </w:r>
    </w:p>
    <w:p w14:paraId="3EE921D0"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Neîndeplinirea acestor </w:t>
      </w:r>
      <w:proofErr w:type="spellStart"/>
      <w:r w:rsidRPr="00C3470C">
        <w:rPr>
          <w:color w:val="000000"/>
          <w:sz w:val="24"/>
          <w:szCs w:val="24"/>
        </w:rPr>
        <w:t>obligaţii</w:t>
      </w:r>
      <w:proofErr w:type="spellEnd"/>
      <w:r w:rsidRPr="00C3470C">
        <w:rPr>
          <w:color w:val="000000"/>
          <w:sz w:val="24"/>
          <w:szCs w:val="24"/>
        </w:rPr>
        <w:t xml:space="preserve"> poate avea drept </w:t>
      </w:r>
      <w:proofErr w:type="spellStart"/>
      <w:r w:rsidRPr="00C3470C">
        <w:rPr>
          <w:color w:val="000000"/>
          <w:sz w:val="24"/>
          <w:szCs w:val="24"/>
        </w:rPr>
        <w:t>consecinţă</w:t>
      </w:r>
      <w:proofErr w:type="spellEnd"/>
      <w:r w:rsidRPr="00C3470C">
        <w:rPr>
          <w:color w:val="000000"/>
          <w:sz w:val="24"/>
          <w:szCs w:val="24"/>
        </w:rPr>
        <w:t xml:space="preserve"> pierderea fondurilor alocate pentru informare </w:t>
      </w:r>
      <w:proofErr w:type="spellStart"/>
      <w:r w:rsidRPr="00C3470C">
        <w:rPr>
          <w:color w:val="000000"/>
          <w:sz w:val="24"/>
          <w:szCs w:val="24"/>
        </w:rPr>
        <w:t>şi</w:t>
      </w:r>
      <w:proofErr w:type="spellEnd"/>
      <w:r w:rsidRPr="00C3470C">
        <w:rPr>
          <w:color w:val="000000"/>
          <w:sz w:val="24"/>
          <w:szCs w:val="24"/>
        </w:rPr>
        <w:t xml:space="preserve"> comunicare </w:t>
      </w:r>
      <w:proofErr w:type="spellStart"/>
      <w:r w:rsidRPr="00C3470C">
        <w:rPr>
          <w:color w:val="000000"/>
          <w:sz w:val="24"/>
          <w:szCs w:val="24"/>
        </w:rPr>
        <w:t>şi</w:t>
      </w:r>
      <w:proofErr w:type="spellEnd"/>
      <w:r w:rsidRPr="00C3470C">
        <w:rPr>
          <w:color w:val="000000"/>
          <w:sz w:val="24"/>
          <w:szCs w:val="24"/>
        </w:rPr>
        <w:t xml:space="preserve"> aplicarea unor </w:t>
      </w:r>
      <w:proofErr w:type="spellStart"/>
      <w:r w:rsidRPr="00C3470C">
        <w:rPr>
          <w:color w:val="000000"/>
          <w:sz w:val="24"/>
          <w:szCs w:val="24"/>
        </w:rPr>
        <w:t>sancţiuni</w:t>
      </w:r>
      <w:proofErr w:type="spellEnd"/>
      <w:r w:rsidRPr="00C3470C">
        <w:rPr>
          <w:color w:val="000000"/>
          <w:sz w:val="24"/>
          <w:szCs w:val="24"/>
        </w:rPr>
        <w:t xml:space="preserve"> conform prevederilor legislației europene.</w:t>
      </w:r>
    </w:p>
    <w:p w14:paraId="10C30D6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Beneficiarul este de acord ca odată cu acceptarea </w:t>
      </w:r>
      <w:proofErr w:type="spellStart"/>
      <w:r w:rsidRPr="00C3470C">
        <w:rPr>
          <w:color w:val="000000"/>
          <w:sz w:val="24"/>
          <w:szCs w:val="24"/>
        </w:rPr>
        <w:t>finanţării</w:t>
      </w:r>
      <w:proofErr w:type="spellEnd"/>
      <w:r w:rsidRPr="00C3470C">
        <w:rPr>
          <w:color w:val="000000"/>
          <w:sz w:val="24"/>
          <w:szCs w:val="24"/>
        </w:rPr>
        <w:t xml:space="preserve"> nerambursabile, următoarele date să fie publicate, electronic sau în orice alt mod: denumirea Beneficiarului, titlul și rezumatul </w:t>
      </w:r>
      <w:r w:rsidRPr="00C3470C">
        <w:rPr>
          <w:rFonts w:eastAsia="Arial Unicode MS"/>
          <w:color w:val="000000"/>
          <w:sz w:val="24"/>
          <w:szCs w:val="24"/>
        </w:rPr>
        <w:t>Proiectului</w:t>
      </w:r>
      <w:r w:rsidRPr="00C3470C">
        <w:rPr>
          <w:color w:val="000000"/>
          <w:sz w:val="24"/>
          <w:szCs w:val="24"/>
        </w:rPr>
        <w:t xml:space="preserve">, valoarea totală a </w:t>
      </w:r>
      <w:proofErr w:type="spellStart"/>
      <w:r w:rsidRPr="00C3470C">
        <w:rPr>
          <w:color w:val="000000"/>
          <w:sz w:val="24"/>
          <w:szCs w:val="24"/>
        </w:rPr>
        <w:t>finanţării</w:t>
      </w:r>
      <w:proofErr w:type="spellEnd"/>
      <w:r w:rsidRPr="00C3470C">
        <w:rPr>
          <w:color w:val="000000"/>
          <w:sz w:val="24"/>
          <w:szCs w:val="24"/>
        </w:rPr>
        <w:t xml:space="preserve"> </w:t>
      </w:r>
      <w:proofErr w:type="spellStart"/>
      <w:r w:rsidRPr="00C3470C">
        <w:rPr>
          <w:color w:val="000000"/>
          <w:sz w:val="24"/>
          <w:szCs w:val="24"/>
        </w:rPr>
        <w:t>şi</w:t>
      </w:r>
      <w:proofErr w:type="spellEnd"/>
      <w:r w:rsidRPr="00C3470C">
        <w:rPr>
          <w:color w:val="000000"/>
          <w:sz w:val="24"/>
          <w:szCs w:val="24"/>
        </w:rPr>
        <w:t xml:space="preserve"> valoarea cheltuielilor eligibile, datele de începere </w:t>
      </w:r>
      <w:proofErr w:type="spellStart"/>
      <w:r w:rsidRPr="00C3470C">
        <w:rPr>
          <w:color w:val="000000"/>
          <w:sz w:val="24"/>
          <w:szCs w:val="24"/>
        </w:rPr>
        <w:t>şi</w:t>
      </w:r>
      <w:proofErr w:type="spellEnd"/>
      <w:r w:rsidRPr="00C3470C">
        <w:rPr>
          <w:color w:val="000000"/>
          <w:sz w:val="24"/>
          <w:szCs w:val="24"/>
        </w:rPr>
        <w:t xml:space="preserve"> de finalizare ale </w:t>
      </w:r>
      <w:r w:rsidRPr="00C3470C">
        <w:rPr>
          <w:rFonts w:eastAsia="Arial Unicode MS"/>
          <w:color w:val="000000"/>
          <w:sz w:val="24"/>
          <w:szCs w:val="24"/>
        </w:rPr>
        <w:t>Proiectului</w:t>
      </w:r>
      <w:r w:rsidRPr="00C3470C">
        <w:rPr>
          <w:color w:val="000000"/>
          <w:sz w:val="24"/>
          <w:szCs w:val="24"/>
        </w:rPr>
        <w:t>, locul de implementare al acestuia.</w:t>
      </w:r>
    </w:p>
    <w:p w14:paraId="25E68815"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17FF48A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sunt </w:t>
      </w:r>
      <w:proofErr w:type="spellStart"/>
      <w:r w:rsidRPr="00C3470C">
        <w:rPr>
          <w:color w:val="000000"/>
          <w:sz w:val="24"/>
          <w:szCs w:val="24"/>
        </w:rPr>
        <w:t>obligaţi</w:t>
      </w:r>
      <w:proofErr w:type="spellEnd"/>
      <w:r w:rsidRPr="00C3470C">
        <w:rPr>
          <w:color w:val="000000"/>
          <w:sz w:val="24"/>
          <w:szCs w:val="24"/>
        </w:rPr>
        <w:t xml:space="preserve"> să utilizeze pentru toate materialele de comunicare realizate în cadrul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sigla Uniunii Europene, sigla Guvernului României, precum </w:t>
      </w:r>
      <w:proofErr w:type="spellStart"/>
      <w:r w:rsidRPr="00C3470C">
        <w:rPr>
          <w:color w:val="000000"/>
          <w:sz w:val="24"/>
          <w:szCs w:val="24"/>
        </w:rPr>
        <w:t>şi</w:t>
      </w:r>
      <w:proofErr w:type="spellEnd"/>
      <w:r w:rsidRPr="00C3470C">
        <w:rPr>
          <w:color w:val="000000"/>
          <w:sz w:val="24"/>
          <w:szCs w:val="24"/>
        </w:rPr>
        <w:t xml:space="preserve"> cea a Instrumentelor Structurale 2014-2020, </w:t>
      </w:r>
      <w:proofErr w:type="spellStart"/>
      <w:r w:rsidRPr="00C3470C">
        <w:rPr>
          <w:color w:val="000000"/>
          <w:sz w:val="24"/>
          <w:szCs w:val="24"/>
        </w:rPr>
        <w:t>însoţite</w:t>
      </w:r>
      <w:proofErr w:type="spellEnd"/>
      <w:r w:rsidRPr="00C3470C">
        <w:rPr>
          <w:color w:val="000000"/>
          <w:sz w:val="24"/>
          <w:szCs w:val="24"/>
        </w:rPr>
        <w:t xml:space="preserve"> de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Operational</w:t>
      </w:r>
      <w:proofErr w:type="spellEnd"/>
      <w:r w:rsidRPr="00C3470C">
        <w:rPr>
          <w:color w:val="000000"/>
          <w:sz w:val="24"/>
          <w:szCs w:val="24"/>
        </w:rPr>
        <w:t xml:space="preserve"> Competitivitate 2014-2020”. Prin materiale de comunicare se </w:t>
      </w:r>
      <w:proofErr w:type="spellStart"/>
      <w:r w:rsidRPr="00C3470C">
        <w:rPr>
          <w:color w:val="000000"/>
          <w:sz w:val="24"/>
          <w:szCs w:val="24"/>
        </w:rPr>
        <w:t>înţelege</w:t>
      </w:r>
      <w:proofErr w:type="spellEnd"/>
      <w:r w:rsidRPr="00C3470C">
        <w:rPr>
          <w:color w:val="000000"/>
          <w:sz w:val="24"/>
          <w:szCs w:val="24"/>
        </w:rPr>
        <w:t xml:space="preserve">: </w:t>
      </w:r>
      <w:proofErr w:type="spellStart"/>
      <w:r w:rsidRPr="00C3470C">
        <w:rPr>
          <w:color w:val="000000"/>
          <w:sz w:val="24"/>
          <w:szCs w:val="24"/>
        </w:rPr>
        <w:t>fluturaşi</w:t>
      </w:r>
      <w:proofErr w:type="spellEnd"/>
      <w:r w:rsidRPr="00C3470C">
        <w:rPr>
          <w:color w:val="000000"/>
          <w:sz w:val="24"/>
          <w:szCs w:val="24"/>
        </w:rPr>
        <w:t xml:space="preserve">, pliante, </w:t>
      </w:r>
      <w:proofErr w:type="spellStart"/>
      <w:r w:rsidRPr="00C3470C">
        <w:rPr>
          <w:color w:val="000000"/>
          <w:sz w:val="24"/>
          <w:szCs w:val="24"/>
        </w:rPr>
        <w:t>broşuri</w:t>
      </w:r>
      <w:proofErr w:type="spellEnd"/>
      <w:r w:rsidRPr="00C3470C">
        <w:rPr>
          <w:color w:val="000000"/>
          <w:sz w:val="24"/>
          <w:szCs w:val="24"/>
        </w:rPr>
        <w:t xml:space="preserve">, </w:t>
      </w:r>
      <w:proofErr w:type="spellStart"/>
      <w:r w:rsidRPr="00C3470C">
        <w:rPr>
          <w:color w:val="000000"/>
          <w:sz w:val="24"/>
          <w:szCs w:val="24"/>
        </w:rPr>
        <w:t>afişe</w:t>
      </w:r>
      <w:proofErr w:type="spellEnd"/>
      <w:r w:rsidRPr="00C3470C">
        <w:rPr>
          <w:color w:val="000000"/>
          <w:sz w:val="24"/>
          <w:szCs w:val="24"/>
        </w:rPr>
        <w:t xml:space="preserve">, bannere, comunicate de presă, website-uri, </w:t>
      </w:r>
      <w:proofErr w:type="spellStart"/>
      <w:r w:rsidRPr="00C3470C">
        <w:rPr>
          <w:color w:val="000000"/>
          <w:sz w:val="24"/>
          <w:szCs w:val="24"/>
        </w:rPr>
        <w:t>newsletters</w:t>
      </w:r>
      <w:proofErr w:type="spellEnd"/>
      <w:r w:rsidRPr="00C3470C">
        <w:rPr>
          <w:color w:val="000000"/>
          <w:sz w:val="24"/>
          <w:szCs w:val="24"/>
        </w:rPr>
        <w:t xml:space="preserve">, spoturi radio-TV, </w:t>
      </w:r>
      <w:proofErr w:type="spellStart"/>
      <w:r w:rsidRPr="00C3470C">
        <w:rPr>
          <w:color w:val="000000"/>
          <w:sz w:val="24"/>
          <w:szCs w:val="24"/>
        </w:rPr>
        <w:t>inserţii</w:t>
      </w:r>
      <w:proofErr w:type="spellEnd"/>
      <w:r w:rsidRPr="00C3470C">
        <w:rPr>
          <w:color w:val="000000"/>
          <w:sz w:val="24"/>
          <w:szCs w:val="24"/>
        </w:rPr>
        <w:t xml:space="preserve"> în presa scrisă, standuri </w:t>
      </w:r>
      <w:proofErr w:type="spellStart"/>
      <w:r w:rsidRPr="00C3470C">
        <w:rPr>
          <w:color w:val="000000"/>
          <w:sz w:val="24"/>
          <w:szCs w:val="24"/>
        </w:rPr>
        <w:t>expoziţionale</w:t>
      </w:r>
      <w:proofErr w:type="spellEnd"/>
      <w:r w:rsidRPr="00C3470C">
        <w:rPr>
          <w:color w:val="000000"/>
          <w:sz w:val="24"/>
          <w:szCs w:val="24"/>
        </w:rPr>
        <w:t xml:space="preserve">, autocolante, materiale </w:t>
      </w:r>
      <w:proofErr w:type="spellStart"/>
      <w:r w:rsidRPr="00C3470C">
        <w:rPr>
          <w:color w:val="000000"/>
          <w:sz w:val="24"/>
          <w:szCs w:val="24"/>
        </w:rPr>
        <w:t>promoţionale</w:t>
      </w:r>
      <w:proofErr w:type="spellEnd"/>
      <w:r w:rsidRPr="00C3470C">
        <w:rPr>
          <w:color w:val="000000"/>
          <w:sz w:val="24"/>
          <w:szCs w:val="24"/>
        </w:rPr>
        <w:t xml:space="preserve"> sau orice alte produse prin care este promovat proiectul </w:t>
      </w:r>
      <w:proofErr w:type="spellStart"/>
      <w:r w:rsidRPr="00C3470C">
        <w:rPr>
          <w:color w:val="000000"/>
          <w:sz w:val="24"/>
          <w:szCs w:val="24"/>
        </w:rPr>
        <w:t>şi</w:t>
      </w:r>
      <w:proofErr w:type="spellEnd"/>
      <w:r w:rsidRPr="00C3470C">
        <w:rPr>
          <w:color w:val="000000"/>
          <w:sz w:val="24"/>
          <w:szCs w:val="24"/>
        </w:rPr>
        <w:t xml:space="preserve"> rezultatele acestuia.</w:t>
      </w:r>
    </w:p>
    <w:p w14:paraId="3793CD6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vor utiliza </w:t>
      </w:r>
      <w:proofErr w:type="spellStart"/>
      <w:r w:rsidRPr="00C3470C">
        <w:rPr>
          <w:color w:val="000000"/>
          <w:sz w:val="24"/>
          <w:szCs w:val="24"/>
        </w:rPr>
        <w:t>indicaţiile</w:t>
      </w:r>
      <w:proofErr w:type="spellEnd"/>
      <w:r w:rsidRPr="00C3470C">
        <w:rPr>
          <w:color w:val="000000"/>
          <w:sz w:val="24"/>
          <w:szCs w:val="24"/>
        </w:rPr>
        <w:t xml:space="preserve"> tehnice din Manualul de Identitate Vizuală pentru Instrumentele Structurale 2014-2020 în România.</w:t>
      </w:r>
    </w:p>
    <w:p w14:paraId="3C3C6108"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proofErr w:type="spellStart"/>
      <w:r w:rsidRPr="00C3470C">
        <w:rPr>
          <w:color w:val="000000"/>
          <w:sz w:val="24"/>
          <w:szCs w:val="24"/>
        </w:rPr>
        <w:t>Publicaţiile</w:t>
      </w:r>
      <w:proofErr w:type="spellEnd"/>
      <w:r w:rsidRPr="00C3470C">
        <w:rPr>
          <w:color w:val="000000"/>
          <w:sz w:val="24"/>
          <w:szCs w:val="24"/>
        </w:rPr>
        <w:t xml:space="preserve"> tipărite care sunt realizate în cadrul </w:t>
      </w:r>
      <w:r w:rsidRPr="00C3470C">
        <w:rPr>
          <w:rFonts w:eastAsia="Arial Unicode MS"/>
          <w:color w:val="000000"/>
          <w:sz w:val="24"/>
          <w:szCs w:val="24"/>
        </w:rPr>
        <w:t>Proiectului</w:t>
      </w:r>
      <w:r w:rsidRPr="00C3470C">
        <w:rPr>
          <w:color w:val="000000"/>
          <w:sz w:val="24"/>
          <w:szCs w:val="24"/>
        </w:rPr>
        <w:t xml:space="preserve"> trebuie să </w:t>
      </w:r>
      <w:proofErr w:type="spellStart"/>
      <w:r w:rsidRPr="00C3470C">
        <w:rPr>
          <w:color w:val="000000"/>
          <w:sz w:val="24"/>
          <w:szCs w:val="24"/>
        </w:rPr>
        <w:t>menţioneze</w:t>
      </w:r>
      <w:proofErr w:type="spellEnd"/>
      <w:r w:rsidRPr="00C3470C">
        <w:rPr>
          <w:color w:val="000000"/>
          <w:sz w:val="24"/>
          <w:szCs w:val="24"/>
        </w:rPr>
        <w:t xml:space="preserve"> pe ultima copertă obligatoriu titlul programului/proiectului, editorul materialului, data </w:t>
      </w:r>
      <w:r w:rsidRPr="00C3470C">
        <w:rPr>
          <w:color w:val="000000"/>
          <w:sz w:val="24"/>
          <w:szCs w:val="24"/>
        </w:rPr>
        <w:lastRenderedPageBreak/>
        <w:t xml:space="preserve">publicării, elementele de vizibilitate </w:t>
      </w:r>
      <w:proofErr w:type="spellStart"/>
      <w:r w:rsidRPr="00C3470C">
        <w:rPr>
          <w:color w:val="000000"/>
          <w:sz w:val="24"/>
          <w:szCs w:val="24"/>
        </w:rPr>
        <w:t>menţionate</w:t>
      </w:r>
      <w:proofErr w:type="spellEnd"/>
      <w:r w:rsidRPr="00C3470C">
        <w:rPr>
          <w:color w:val="000000"/>
          <w:sz w:val="24"/>
          <w:szCs w:val="24"/>
        </w:rPr>
        <w:t xml:space="preserve"> la alin. (5), precum </w:t>
      </w:r>
      <w:proofErr w:type="spellStart"/>
      <w:r w:rsidRPr="00C3470C">
        <w:rPr>
          <w:color w:val="000000"/>
          <w:sz w:val="24"/>
          <w:szCs w:val="24"/>
        </w:rPr>
        <w:t>şi</w:t>
      </w:r>
      <w:proofErr w:type="spellEnd"/>
      <w:r w:rsidRPr="00C3470C">
        <w:rPr>
          <w:color w:val="000000"/>
          <w:sz w:val="24"/>
          <w:szCs w:val="24"/>
        </w:rPr>
        <w:t xml:space="preserve"> textul </w:t>
      </w:r>
      <w:r w:rsidRPr="00C3470C">
        <w:rPr>
          <w:i/>
          <w:color w:val="000000"/>
          <w:sz w:val="24"/>
          <w:szCs w:val="24"/>
        </w:rPr>
        <w:t>“Conținutul acestui material nu reprezintă în mod obligatoriu poziția oficială a Uniunii Europene sau a Guvernului României”.</w:t>
      </w:r>
    </w:p>
    <w:p w14:paraId="73633D9B"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Website-urile dezvoltate în cadrul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w:t>
      </w:r>
      <w:proofErr w:type="spellStart"/>
      <w:r w:rsidRPr="00C3470C">
        <w:rPr>
          <w:color w:val="000000"/>
          <w:sz w:val="24"/>
          <w:szCs w:val="24"/>
        </w:rPr>
        <w:t>conţine</w:t>
      </w:r>
      <w:proofErr w:type="spellEnd"/>
      <w:r w:rsidRPr="00C3470C">
        <w:rPr>
          <w:color w:val="000000"/>
          <w:sz w:val="24"/>
          <w:szCs w:val="24"/>
        </w:rPr>
        <w:t xml:space="preserve"> obligatoriu pe pagina de deschidere: sigla Uniunii Europene, sigla Guvernului României, precum </w:t>
      </w:r>
      <w:proofErr w:type="spellStart"/>
      <w:r w:rsidRPr="00C3470C">
        <w:rPr>
          <w:color w:val="000000"/>
          <w:sz w:val="24"/>
          <w:szCs w:val="24"/>
        </w:rPr>
        <w:t>şi</w:t>
      </w:r>
      <w:proofErr w:type="spellEnd"/>
      <w:r w:rsidRPr="00C3470C">
        <w:rPr>
          <w:color w:val="000000"/>
          <w:sz w:val="24"/>
          <w:szCs w:val="24"/>
        </w:rPr>
        <w:t xml:space="preserve"> cea a Instrumentelor Structurale 2014-2020, textul </w:t>
      </w:r>
      <w:r w:rsidRPr="00C3470C">
        <w:rPr>
          <w:i/>
          <w:color w:val="000000"/>
          <w:sz w:val="24"/>
          <w:szCs w:val="24"/>
        </w:rPr>
        <w:t>“Conținutul acestui material nu reprezintă în mod obligatoriu poziția oficială a Uniunii Europene sau a Guvernului României</w:t>
      </w:r>
      <w:r w:rsidRPr="00C3470C">
        <w:rPr>
          <w:i/>
          <w:color w:val="000000" w:themeColor="text1"/>
          <w:sz w:val="24"/>
          <w:szCs w:val="24"/>
        </w:rPr>
        <w:t xml:space="preserve">” </w:t>
      </w:r>
      <w:r w:rsidRPr="00C3470C">
        <w:rPr>
          <w:color w:val="000000" w:themeColor="text1"/>
          <w:sz w:val="24"/>
          <w:szCs w:val="24"/>
        </w:rPr>
        <w:t>și</w:t>
      </w:r>
      <w:r w:rsidRPr="00C3470C">
        <w:rPr>
          <w:i/>
          <w:color w:val="000000" w:themeColor="text1"/>
          <w:sz w:val="24"/>
          <w:szCs w:val="24"/>
        </w:rPr>
        <w:t xml:space="preserve"> </w:t>
      </w:r>
      <w:r w:rsidRPr="00C3470C">
        <w:rPr>
          <w:color w:val="000000" w:themeColor="text1"/>
          <w:sz w:val="24"/>
          <w:szCs w:val="24"/>
        </w:rPr>
        <w:t xml:space="preserve">un </w:t>
      </w:r>
      <w:r w:rsidRPr="00C3470C">
        <w:rPr>
          <w:color w:val="000000"/>
          <w:sz w:val="24"/>
          <w:szCs w:val="24"/>
        </w:rPr>
        <w:t xml:space="preserve">link către site-ul web al Programului Operațional Competitivitate, </w:t>
      </w:r>
      <w:hyperlink r:id="rId7" w:history="1">
        <w:r w:rsidRPr="00C3470C">
          <w:rPr>
            <w:color w:val="000000"/>
            <w:sz w:val="24"/>
            <w:szCs w:val="24"/>
            <w:u w:val="single"/>
          </w:rPr>
          <w:t>www.fonduri-ue.ro</w:t>
        </w:r>
      </w:hyperlink>
      <w:r w:rsidRPr="00C3470C">
        <w:rPr>
          <w:color w:val="000000"/>
          <w:sz w:val="24"/>
          <w:szCs w:val="24"/>
        </w:rPr>
        <w:t xml:space="preserve">, </w:t>
      </w:r>
      <w:proofErr w:type="spellStart"/>
      <w:r w:rsidRPr="00C3470C">
        <w:rPr>
          <w:color w:val="000000"/>
          <w:sz w:val="24"/>
          <w:szCs w:val="24"/>
        </w:rPr>
        <w:t>însoţit</w:t>
      </w:r>
      <w:proofErr w:type="spellEnd"/>
      <w:r w:rsidRPr="00C3470C">
        <w:rPr>
          <w:color w:val="000000"/>
          <w:sz w:val="24"/>
          <w:szCs w:val="24"/>
        </w:rPr>
        <w:t xml:space="preserve"> de textul: „Pentru </w:t>
      </w:r>
      <w:proofErr w:type="spellStart"/>
      <w:r w:rsidRPr="00C3470C">
        <w:rPr>
          <w:color w:val="000000"/>
          <w:sz w:val="24"/>
          <w:szCs w:val="24"/>
        </w:rPr>
        <w:t>informaţii</w:t>
      </w:r>
      <w:proofErr w:type="spellEnd"/>
      <w:r w:rsidRPr="00C3470C">
        <w:rPr>
          <w:color w:val="000000"/>
          <w:sz w:val="24"/>
          <w:szCs w:val="24"/>
        </w:rPr>
        <w:t xml:space="preserve"> detaliate despre celelalte programe </w:t>
      </w:r>
      <w:proofErr w:type="spellStart"/>
      <w:r w:rsidRPr="00C3470C">
        <w:rPr>
          <w:color w:val="000000"/>
          <w:sz w:val="24"/>
          <w:szCs w:val="24"/>
        </w:rPr>
        <w:t>cofinanţate</w:t>
      </w:r>
      <w:proofErr w:type="spellEnd"/>
      <w:r w:rsidRPr="00C3470C">
        <w:rPr>
          <w:color w:val="000000"/>
          <w:sz w:val="24"/>
          <w:szCs w:val="24"/>
        </w:rPr>
        <w:t xml:space="preserve"> de Uniunea Europeană, va invităm să </w:t>
      </w:r>
      <w:proofErr w:type="spellStart"/>
      <w:r w:rsidRPr="00C3470C">
        <w:rPr>
          <w:color w:val="000000"/>
          <w:sz w:val="24"/>
          <w:szCs w:val="24"/>
        </w:rPr>
        <w:t>vizitaţi</w:t>
      </w:r>
      <w:proofErr w:type="spellEnd"/>
      <w:r w:rsidRPr="00C3470C">
        <w:rPr>
          <w:color w:val="000000"/>
          <w:sz w:val="24"/>
          <w:szCs w:val="24"/>
        </w:rPr>
        <w:t xml:space="preserve"> </w:t>
      </w:r>
      <w:hyperlink r:id="rId8" w:history="1">
        <w:r w:rsidRPr="00C3470C">
          <w:rPr>
            <w:color w:val="000000"/>
            <w:sz w:val="24"/>
            <w:szCs w:val="24"/>
            <w:u w:val="single"/>
          </w:rPr>
          <w:t>www.fonduri-ue.ro</w:t>
        </w:r>
      </w:hyperlink>
      <w:r w:rsidRPr="00C3470C">
        <w:rPr>
          <w:color w:val="000000"/>
          <w:sz w:val="24"/>
          <w:szCs w:val="24"/>
        </w:rPr>
        <w:t xml:space="preserve">” (textul reprezentând un link la adresa web (URL): </w:t>
      </w:r>
      <w:hyperlink r:id="rId9" w:history="1">
        <w:r w:rsidRPr="00C3470C">
          <w:rPr>
            <w:color w:val="000000"/>
            <w:sz w:val="24"/>
            <w:szCs w:val="24"/>
            <w:u w:val="single"/>
          </w:rPr>
          <w:t>http://www.fonduri-ue.ro</w:t>
        </w:r>
      </w:hyperlink>
      <w:r w:rsidRPr="00C3470C">
        <w:rPr>
          <w:color w:val="000000"/>
          <w:sz w:val="24"/>
          <w:szCs w:val="24"/>
        </w:rPr>
        <w:t>).</w:t>
      </w:r>
    </w:p>
    <w:p w14:paraId="413F4B02"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Bannerele expuse în </w:t>
      </w:r>
      <w:proofErr w:type="spellStart"/>
      <w:r w:rsidRPr="00C3470C">
        <w:rPr>
          <w:color w:val="000000"/>
          <w:sz w:val="24"/>
          <w:szCs w:val="24"/>
        </w:rPr>
        <w:t>acţiunile</w:t>
      </w:r>
      <w:proofErr w:type="spellEnd"/>
      <w:r w:rsidRPr="00C3470C">
        <w:rPr>
          <w:color w:val="000000"/>
          <w:sz w:val="24"/>
          <w:szCs w:val="24"/>
        </w:rPr>
        <w:t xml:space="preserve"> proiectelor </w:t>
      </w:r>
      <w:proofErr w:type="spellStart"/>
      <w:r w:rsidRPr="00C3470C">
        <w:rPr>
          <w:color w:val="000000"/>
          <w:sz w:val="24"/>
          <w:szCs w:val="24"/>
        </w:rPr>
        <w:t>finanţate</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avea </w:t>
      </w:r>
      <w:proofErr w:type="spellStart"/>
      <w:r w:rsidRPr="00C3470C">
        <w:rPr>
          <w:color w:val="000000"/>
          <w:sz w:val="24"/>
          <w:szCs w:val="24"/>
        </w:rPr>
        <w:t>inscripţionate</w:t>
      </w:r>
      <w:proofErr w:type="spellEnd"/>
      <w:r w:rsidRPr="00C3470C">
        <w:rPr>
          <w:color w:val="000000"/>
          <w:sz w:val="24"/>
          <w:szCs w:val="24"/>
        </w:rPr>
        <w:t xml:space="preserve"> titlul programului/proiectului, sigla Uniunii Europene, sigla Guvernului României </w:t>
      </w:r>
      <w:proofErr w:type="spellStart"/>
      <w:r w:rsidRPr="00C3470C">
        <w:rPr>
          <w:color w:val="000000"/>
          <w:sz w:val="24"/>
          <w:szCs w:val="24"/>
        </w:rPr>
        <w:t>şi</w:t>
      </w:r>
      <w:proofErr w:type="spellEnd"/>
      <w:r w:rsidRPr="00C3470C">
        <w:rPr>
          <w:color w:val="000000"/>
          <w:sz w:val="24"/>
          <w:szCs w:val="24"/>
        </w:rPr>
        <w:t xml:space="preserve"> sigla Instrumentelor structurale 2014-2020, precum și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w:t>
      </w:r>
    </w:p>
    <w:p w14:paraId="342D748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Dimensiunile recomandate pentru bannere sunt:</w:t>
      </w:r>
    </w:p>
    <w:p w14:paraId="4EDD237B" w14:textId="77777777" w:rsidR="008C14C0" w:rsidRPr="00C3470C" w:rsidRDefault="008C14C0" w:rsidP="008E7762">
      <w:pPr>
        <w:widowControl w:val="0"/>
        <w:numPr>
          <w:ilvl w:val="0"/>
          <w:numId w:val="88"/>
        </w:numPr>
        <w:autoSpaceDE w:val="0"/>
        <w:autoSpaceDN w:val="0"/>
        <w:adjustRightInd w:val="0"/>
        <w:spacing w:before="120" w:after="0" w:line="240" w:lineRule="atLeast"/>
        <w:ind w:left="993" w:hanging="426"/>
        <w:jc w:val="both"/>
        <w:rPr>
          <w:color w:val="000000"/>
          <w:sz w:val="24"/>
          <w:szCs w:val="24"/>
        </w:rPr>
      </w:pPr>
      <w:r w:rsidRPr="00C3470C">
        <w:rPr>
          <w:color w:val="000000"/>
          <w:sz w:val="24"/>
          <w:szCs w:val="24"/>
        </w:rPr>
        <w:t>2,5m x 1 m pentru o sală cu o capacitate de maxim 100 de persoane;</w:t>
      </w:r>
    </w:p>
    <w:p w14:paraId="14A712DB" w14:textId="77777777" w:rsidR="008C14C0" w:rsidRPr="00C3470C" w:rsidRDefault="008C14C0" w:rsidP="008E7762">
      <w:pPr>
        <w:widowControl w:val="0"/>
        <w:numPr>
          <w:ilvl w:val="0"/>
          <w:numId w:val="88"/>
        </w:numPr>
        <w:autoSpaceDE w:val="0"/>
        <w:autoSpaceDN w:val="0"/>
        <w:adjustRightInd w:val="0"/>
        <w:spacing w:before="120" w:after="0" w:line="240" w:lineRule="atLeast"/>
        <w:ind w:left="993" w:hanging="426"/>
        <w:jc w:val="both"/>
        <w:rPr>
          <w:color w:val="000000"/>
          <w:sz w:val="24"/>
          <w:szCs w:val="24"/>
        </w:rPr>
      </w:pPr>
      <w:r w:rsidRPr="00C3470C">
        <w:rPr>
          <w:color w:val="000000"/>
          <w:sz w:val="24"/>
          <w:szCs w:val="24"/>
        </w:rPr>
        <w:t>4 m x 1,5 m pentru o sală mai mare sau în exterior.</w:t>
      </w:r>
    </w:p>
    <w:p w14:paraId="688B27FC"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În cazul </w:t>
      </w:r>
      <w:proofErr w:type="spellStart"/>
      <w:r w:rsidRPr="00C3470C">
        <w:rPr>
          <w:color w:val="000000"/>
          <w:sz w:val="24"/>
          <w:szCs w:val="24"/>
        </w:rPr>
        <w:t>achiziţiilor</w:t>
      </w:r>
      <w:proofErr w:type="spellEnd"/>
      <w:r w:rsidRPr="00C3470C">
        <w:rPr>
          <w:color w:val="000000"/>
          <w:sz w:val="24"/>
          <w:szCs w:val="24"/>
        </w:rPr>
        <w:t xml:space="preserve"> de echipamente, acestora li se va aplica pe partea cea mai vizibilă pentru public un autocolant (dimensiune recomandată 90mm x 50mm) care să </w:t>
      </w:r>
      <w:proofErr w:type="spellStart"/>
      <w:r w:rsidRPr="00C3470C">
        <w:rPr>
          <w:color w:val="000000"/>
          <w:sz w:val="24"/>
          <w:szCs w:val="24"/>
        </w:rPr>
        <w:t>conţină</w:t>
      </w:r>
      <w:proofErr w:type="spellEnd"/>
      <w:r w:rsidRPr="00C3470C">
        <w:rPr>
          <w:color w:val="000000"/>
          <w:sz w:val="24"/>
          <w:szCs w:val="24"/>
        </w:rPr>
        <w:t xml:space="preserve"> următoarele elemente informative obligatorii: sigla Uniunii Europene, sigla Guvernului României, sigla Instrumentelor Structurale 2014-2020. De asemenea, autocolantul trebuie să conțină numele proiectului </w:t>
      </w:r>
      <w:proofErr w:type="spellStart"/>
      <w:r w:rsidRPr="00C3470C">
        <w:rPr>
          <w:color w:val="000000"/>
          <w:sz w:val="24"/>
          <w:szCs w:val="24"/>
        </w:rPr>
        <w:t>şi</w:t>
      </w:r>
      <w:proofErr w:type="spellEnd"/>
      <w:r w:rsidRPr="00C3470C">
        <w:rPr>
          <w:color w:val="000000"/>
          <w:sz w:val="24"/>
          <w:szCs w:val="24"/>
        </w:rPr>
        <w:t xml:space="preserve"> </w:t>
      </w: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w:t>
      </w:r>
      <w:r w:rsidRPr="00C3470C">
        <w:rPr>
          <w:color w:val="000000"/>
          <w:sz w:val="24"/>
          <w:szCs w:val="24"/>
          <w:shd w:val="clear" w:color="auto" w:fill="FFFFFF"/>
        </w:rPr>
        <w:t>de Dezvoltare Regională </w:t>
      </w:r>
      <w:r w:rsidRPr="00C3470C">
        <w:rPr>
          <w:color w:val="000000"/>
          <w:sz w:val="24"/>
          <w:szCs w:val="24"/>
        </w:rPr>
        <w:t xml:space="preserve">prin </w:t>
      </w:r>
      <w:r w:rsidRPr="00C3470C">
        <w:rPr>
          <w:color w:val="000000" w:themeColor="text1"/>
          <w:sz w:val="24"/>
          <w:szCs w:val="24"/>
        </w:rPr>
        <w:t xml:space="preserve">Programul Operațional </w:t>
      </w:r>
      <w:r w:rsidRPr="00C3470C">
        <w:rPr>
          <w:color w:val="000000"/>
          <w:sz w:val="24"/>
          <w:szCs w:val="24"/>
        </w:rPr>
        <w:t xml:space="preserve">Competitivitate 2014-2020”. Pentru produsele cu o </w:t>
      </w:r>
      <w:proofErr w:type="spellStart"/>
      <w:r w:rsidRPr="00C3470C">
        <w:rPr>
          <w:color w:val="000000"/>
          <w:sz w:val="24"/>
          <w:szCs w:val="24"/>
        </w:rPr>
        <w:t>suprafaţă</w:t>
      </w:r>
      <w:proofErr w:type="spellEnd"/>
      <w:r w:rsidRPr="00C3470C">
        <w:rPr>
          <w:color w:val="000000"/>
          <w:sz w:val="24"/>
          <w:szCs w:val="24"/>
        </w:rPr>
        <w:t xml:space="preserve"> foarte mică de expunere, în care </w:t>
      </w:r>
      <w:proofErr w:type="spellStart"/>
      <w:r w:rsidRPr="00C3470C">
        <w:rPr>
          <w:color w:val="000000"/>
          <w:sz w:val="24"/>
          <w:szCs w:val="24"/>
        </w:rPr>
        <w:t>informaţiile</w:t>
      </w:r>
      <w:proofErr w:type="spellEnd"/>
      <w:r w:rsidRPr="00C3470C">
        <w:rPr>
          <w:color w:val="000000"/>
          <w:sz w:val="24"/>
          <w:szCs w:val="24"/>
        </w:rPr>
        <w:t xml:space="preserve"> nu ar fi suficient de vizibile </w:t>
      </w:r>
      <w:proofErr w:type="spellStart"/>
      <w:r w:rsidRPr="00C3470C">
        <w:rPr>
          <w:color w:val="000000"/>
          <w:sz w:val="24"/>
          <w:szCs w:val="24"/>
        </w:rPr>
        <w:t>şi</w:t>
      </w:r>
      <w:proofErr w:type="spellEnd"/>
      <w:r w:rsidRPr="00C3470C">
        <w:rPr>
          <w:color w:val="000000"/>
          <w:sz w:val="24"/>
          <w:szCs w:val="24"/>
        </w:rPr>
        <w:t xml:space="preserve"> inteligibile, se utilizează cel </w:t>
      </w:r>
      <w:proofErr w:type="spellStart"/>
      <w:r w:rsidRPr="00C3470C">
        <w:rPr>
          <w:color w:val="000000"/>
          <w:sz w:val="24"/>
          <w:szCs w:val="24"/>
        </w:rPr>
        <w:t>puţin</w:t>
      </w:r>
      <w:proofErr w:type="spellEnd"/>
      <w:r w:rsidRPr="00C3470C">
        <w:rPr>
          <w:color w:val="000000"/>
          <w:sz w:val="24"/>
          <w:szCs w:val="24"/>
        </w:rPr>
        <w:t xml:space="preserve"> sigla Uniunii Europene, celelalte elemente fiind </w:t>
      </w:r>
      <w:proofErr w:type="spellStart"/>
      <w:r w:rsidRPr="00C3470C">
        <w:rPr>
          <w:color w:val="000000"/>
          <w:sz w:val="24"/>
          <w:szCs w:val="24"/>
        </w:rPr>
        <w:t>opţionale</w:t>
      </w:r>
      <w:proofErr w:type="spellEnd"/>
      <w:r w:rsidRPr="00C3470C">
        <w:rPr>
          <w:color w:val="000000"/>
          <w:sz w:val="24"/>
          <w:szCs w:val="24"/>
        </w:rPr>
        <w:t>.</w:t>
      </w:r>
    </w:p>
    <w:p w14:paraId="3D89D2E0"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Beneficiarii sunt </w:t>
      </w:r>
      <w:proofErr w:type="spellStart"/>
      <w:r w:rsidRPr="00C3470C">
        <w:rPr>
          <w:color w:val="000000"/>
          <w:sz w:val="24"/>
          <w:szCs w:val="24"/>
        </w:rPr>
        <w:t>obligaţi</w:t>
      </w:r>
      <w:proofErr w:type="spellEnd"/>
      <w:r w:rsidRPr="00C3470C">
        <w:rPr>
          <w:color w:val="000000"/>
          <w:sz w:val="24"/>
          <w:szCs w:val="24"/>
        </w:rPr>
        <w:t xml:space="preserve"> să asigure o informare transparentă </w:t>
      </w:r>
      <w:proofErr w:type="spellStart"/>
      <w:r w:rsidRPr="00C3470C">
        <w:rPr>
          <w:color w:val="000000"/>
          <w:sz w:val="24"/>
          <w:szCs w:val="24"/>
        </w:rPr>
        <w:t>şi</w:t>
      </w:r>
      <w:proofErr w:type="spellEnd"/>
      <w:r w:rsidRPr="00C3470C">
        <w:rPr>
          <w:color w:val="000000"/>
          <w:sz w:val="24"/>
          <w:szCs w:val="24"/>
        </w:rPr>
        <w:t xml:space="preserve"> corectă a mass-media asupra </w:t>
      </w:r>
      <w:r w:rsidRPr="00C3470C">
        <w:rPr>
          <w:rFonts w:eastAsia="Arial Unicode MS"/>
          <w:color w:val="000000"/>
          <w:sz w:val="24"/>
          <w:szCs w:val="24"/>
        </w:rPr>
        <w:t>Proiectului</w:t>
      </w:r>
      <w:r w:rsidRPr="00C3470C">
        <w:rPr>
          <w:color w:val="000000"/>
          <w:sz w:val="24"/>
          <w:szCs w:val="24"/>
        </w:rPr>
        <w:t xml:space="preserve"> </w:t>
      </w:r>
      <w:proofErr w:type="spellStart"/>
      <w:r w:rsidRPr="00C3470C">
        <w:rPr>
          <w:color w:val="000000"/>
          <w:sz w:val="24"/>
          <w:szCs w:val="24"/>
        </w:rPr>
        <w:t>finanţat</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w:t>
      </w:r>
    </w:p>
    <w:p w14:paraId="6B6BBD87"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r w:rsidRPr="00C3470C">
        <w:rPr>
          <w:color w:val="000000"/>
          <w:sz w:val="24"/>
          <w:szCs w:val="24"/>
        </w:rPr>
        <w:t xml:space="preserve">La începutul </w:t>
      </w:r>
      <w:proofErr w:type="spellStart"/>
      <w:r w:rsidRPr="00C3470C">
        <w:rPr>
          <w:color w:val="000000"/>
          <w:sz w:val="24"/>
          <w:szCs w:val="24"/>
        </w:rPr>
        <w:t>şi</w:t>
      </w:r>
      <w:proofErr w:type="spellEnd"/>
      <w:r w:rsidRPr="00C3470C">
        <w:rPr>
          <w:color w:val="000000"/>
          <w:sz w:val="24"/>
          <w:szCs w:val="24"/>
        </w:rPr>
        <w:t xml:space="preserve"> la finalizarea unui program/ proiect </w:t>
      </w:r>
      <w:proofErr w:type="spellStart"/>
      <w:r w:rsidRPr="00C3470C">
        <w:rPr>
          <w:color w:val="000000"/>
          <w:sz w:val="24"/>
          <w:szCs w:val="24"/>
        </w:rPr>
        <w:t>finanţat</w:t>
      </w:r>
      <w:proofErr w:type="spellEnd"/>
      <w:r w:rsidRPr="00C3470C">
        <w:rPr>
          <w:color w:val="000000"/>
          <w:sz w:val="24"/>
          <w:szCs w:val="24"/>
        </w:rPr>
        <w:t xml:space="preserve"> prin Programul </w:t>
      </w:r>
      <w:proofErr w:type="spellStart"/>
      <w:r w:rsidRPr="00C3470C">
        <w:rPr>
          <w:color w:val="000000"/>
          <w:sz w:val="24"/>
          <w:szCs w:val="24"/>
        </w:rPr>
        <w:t>Operaţional</w:t>
      </w:r>
      <w:proofErr w:type="spellEnd"/>
      <w:r w:rsidRPr="00C3470C">
        <w:rPr>
          <w:color w:val="000000"/>
          <w:sz w:val="24"/>
          <w:szCs w:val="24"/>
        </w:rPr>
        <w:t xml:space="preserve"> Competitivitate, vor fi publicate în mass-media (inclusiv media online) și pe site-ul instituției/ organizației (dacă există un astfel de site)</w:t>
      </w:r>
      <w:proofErr w:type="spellStart"/>
      <w:r w:rsidRPr="00C3470C">
        <w:rPr>
          <w:color w:val="000000"/>
          <w:sz w:val="24"/>
          <w:szCs w:val="24"/>
        </w:rPr>
        <w:t>anunţuri</w:t>
      </w:r>
      <w:proofErr w:type="spellEnd"/>
      <w:r w:rsidRPr="00C3470C">
        <w:rPr>
          <w:color w:val="000000"/>
          <w:sz w:val="24"/>
          <w:szCs w:val="24"/>
        </w:rPr>
        <w:t xml:space="preserve"> sau comunicate de presă Beneficiarii </w:t>
      </w:r>
      <w:proofErr w:type="spellStart"/>
      <w:r w:rsidRPr="00C3470C">
        <w:rPr>
          <w:color w:val="000000"/>
          <w:sz w:val="24"/>
          <w:szCs w:val="24"/>
        </w:rPr>
        <w:t>finanţărilor</w:t>
      </w:r>
      <w:proofErr w:type="spellEnd"/>
      <w:r w:rsidRPr="00C3470C">
        <w:rPr>
          <w:color w:val="000000"/>
          <w:sz w:val="24"/>
          <w:szCs w:val="24"/>
        </w:rPr>
        <w:t xml:space="preserve"> vor face dovada </w:t>
      </w:r>
      <w:proofErr w:type="spellStart"/>
      <w:r w:rsidRPr="00C3470C">
        <w:rPr>
          <w:color w:val="000000"/>
          <w:sz w:val="24"/>
          <w:szCs w:val="24"/>
        </w:rPr>
        <w:t>apariţiei</w:t>
      </w:r>
      <w:proofErr w:type="spellEnd"/>
      <w:r w:rsidRPr="00C3470C">
        <w:rPr>
          <w:color w:val="000000"/>
          <w:sz w:val="24"/>
          <w:szCs w:val="24"/>
        </w:rPr>
        <w:t xml:space="preserve"> comunicatelor (</w:t>
      </w:r>
      <w:proofErr w:type="spellStart"/>
      <w:r w:rsidRPr="00C3470C">
        <w:rPr>
          <w:color w:val="000000"/>
          <w:sz w:val="24"/>
          <w:szCs w:val="24"/>
        </w:rPr>
        <w:t>ştirilor</w:t>
      </w:r>
      <w:proofErr w:type="spellEnd"/>
      <w:r w:rsidRPr="00C3470C">
        <w:rPr>
          <w:color w:val="000000"/>
          <w:sz w:val="24"/>
          <w:szCs w:val="24"/>
        </w:rPr>
        <w:t xml:space="preserve"> rezultate) sau </w:t>
      </w:r>
      <w:proofErr w:type="spellStart"/>
      <w:r w:rsidRPr="00C3470C">
        <w:rPr>
          <w:color w:val="000000"/>
          <w:sz w:val="24"/>
          <w:szCs w:val="24"/>
        </w:rPr>
        <w:t>anunţurilor</w:t>
      </w:r>
      <w:proofErr w:type="spellEnd"/>
      <w:r w:rsidRPr="00C3470C">
        <w:rPr>
          <w:color w:val="000000"/>
          <w:sz w:val="24"/>
          <w:szCs w:val="24"/>
        </w:rPr>
        <w:t xml:space="preserve"> în mass media relevante pentru program/ proiect la prima cerere de rambursare depusă pentru </w:t>
      </w:r>
      <w:proofErr w:type="spellStart"/>
      <w:r w:rsidRPr="00C3470C">
        <w:rPr>
          <w:color w:val="000000"/>
          <w:sz w:val="24"/>
          <w:szCs w:val="24"/>
        </w:rPr>
        <w:t>anunţul</w:t>
      </w:r>
      <w:proofErr w:type="spellEnd"/>
      <w:r w:rsidRPr="00C3470C">
        <w:rPr>
          <w:color w:val="000000"/>
          <w:sz w:val="24"/>
          <w:szCs w:val="24"/>
        </w:rPr>
        <w:t xml:space="preserve"> de început al proiectului </w:t>
      </w:r>
      <w:proofErr w:type="spellStart"/>
      <w:r w:rsidRPr="00C3470C">
        <w:rPr>
          <w:color w:val="000000"/>
          <w:sz w:val="24"/>
          <w:szCs w:val="24"/>
        </w:rPr>
        <w:t>şi</w:t>
      </w:r>
      <w:proofErr w:type="spellEnd"/>
      <w:r w:rsidRPr="00C3470C">
        <w:rPr>
          <w:color w:val="000000"/>
          <w:sz w:val="24"/>
          <w:szCs w:val="24"/>
        </w:rPr>
        <w:t xml:space="preserve"> la cererea de rambursare finală pentru </w:t>
      </w:r>
      <w:proofErr w:type="spellStart"/>
      <w:r w:rsidRPr="00C3470C">
        <w:rPr>
          <w:color w:val="000000"/>
          <w:sz w:val="24"/>
          <w:szCs w:val="24"/>
        </w:rPr>
        <w:t>anunţul</w:t>
      </w:r>
      <w:proofErr w:type="spellEnd"/>
      <w:r w:rsidRPr="00C3470C">
        <w:rPr>
          <w:color w:val="000000"/>
          <w:sz w:val="24"/>
          <w:szCs w:val="24"/>
        </w:rPr>
        <w:t xml:space="preserve"> de finalizare al </w:t>
      </w:r>
      <w:proofErr w:type="spellStart"/>
      <w:r w:rsidRPr="00C3470C">
        <w:rPr>
          <w:color w:val="000000"/>
          <w:sz w:val="24"/>
          <w:szCs w:val="24"/>
        </w:rPr>
        <w:t>proiectului.Acestea</w:t>
      </w:r>
      <w:proofErr w:type="spellEnd"/>
      <w:r w:rsidRPr="00C3470C">
        <w:rPr>
          <w:color w:val="000000"/>
          <w:sz w:val="24"/>
          <w:szCs w:val="24"/>
        </w:rPr>
        <w:t xml:space="preserve"> vor </w:t>
      </w:r>
      <w:proofErr w:type="spellStart"/>
      <w:r w:rsidRPr="00C3470C">
        <w:rPr>
          <w:color w:val="000000"/>
          <w:sz w:val="24"/>
          <w:szCs w:val="24"/>
        </w:rPr>
        <w:t>conţine</w:t>
      </w:r>
      <w:proofErr w:type="spellEnd"/>
      <w:r w:rsidRPr="00C3470C">
        <w:rPr>
          <w:color w:val="000000"/>
          <w:sz w:val="24"/>
          <w:szCs w:val="24"/>
        </w:rPr>
        <w:t xml:space="preserve"> valoarea </w:t>
      </w:r>
      <w:r w:rsidRPr="00C3470C">
        <w:rPr>
          <w:rFonts w:eastAsia="Arial Unicode MS"/>
          <w:color w:val="000000"/>
          <w:sz w:val="24"/>
          <w:szCs w:val="24"/>
        </w:rPr>
        <w:t>Proiectului</w:t>
      </w:r>
      <w:r w:rsidRPr="00C3470C">
        <w:rPr>
          <w:color w:val="000000"/>
          <w:sz w:val="24"/>
          <w:szCs w:val="24"/>
        </w:rPr>
        <w:t xml:space="preserve"> (</w:t>
      </w:r>
      <w:proofErr w:type="spellStart"/>
      <w:r w:rsidRPr="00C3470C">
        <w:rPr>
          <w:color w:val="000000"/>
          <w:sz w:val="24"/>
          <w:szCs w:val="24"/>
        </w:rPr>
        <w:t>evidenţiind</w:t>
      </w:r>
      <w:proofErr w:type="spellEnd"/>
      <w:r w:rsidRPr="00C3470C">
        <w:rPr>
          <w:color w:val="000000"/>
          <w:sz w:val="24"/>
          <w:szCs w:val="24"/>
        </w:rPr>
        <w:t xml:space="preserve"> suma </w:t>
      </w:r>
      <w:proofErr w:type="spellStart"/>
      <w:r w:rsidRPr="00C3470C">
        <w:rPr>
          <w:color w:val="000000"/>
          <w:sz w:val="24"/>
          <w:szCs w:val="24"/>
        </w:rPr>
        <w:t>finanţării</w:t>
      </w:r>
      <w:proofErr w:type="spellEnd"/>
      <w:r w:rsidRPr="00C3470C">
        <w:rPr>
          <w:color w:val="000000"/>
          <w:sz w:val="24"/>
          <w:szCs w:val="24"/>
        </w:rPr>
        <w:t xml:space="preserve"> primite din Programul </w:t>
      </w:r>
      <w:proofErr w:type="spellStart"/>
      <w:r w:rsidRPr="00C3470C">
        <w:rPr>
          <w:color w:val="000000"/>
          <w:sz w:val="24"/>
          <w:szCs w:val="24"/>
        </w:rPr>
        <w:t>Operaţional</w:t>
      </w:r>
      <w:proofErr w:type="spellEnd"/>
      <w:r w:rsidRPr="00C3470C">
        <w:rPr>
          <w:color w:val="000000"/>
          <w:sz w:val="24"/>
          <w:szCs w:val="24"/>
        </w:rPr>
        <w:t xml:space="preserve"> Competitivitate), titlul proiectului/ </w:t>
      </w:r>
      <w:proofErr w:type="spellStart"/>
      <w:r w:rsidRPr="00C3470C">
        <w:rPr>
          <w:color w:val="000000"/>
          <w:sz w:val="24"/>
          <w:szCs w:val="24"/>
        </w:rPr>
        <w:t>investiţiei</w:t>
      </w:r>
      <w:proofErr w:type="spellEnd"/>
      <w:r w:rsidRPr="00C3470C">
        <w:rPr>
          <w:color w:val="000000"/>
          <w:sz w:val="24"/>
          <w:szCs w:val="24"/>
        </w:rPr>
        <w:t xml:space="preserve">, Beneficiarul, rezultatele prevăzute/ </w:t>
      </w:r>
      <w:proofErr w:type="spellStart"/>
      <w:r w:rsidRPr="00C3470C">
        <w:rPr>
          <w:color w:val="000000"/>
          <w:sz w:val="24"/>
          <w:szCs w:val="24"/>
        </w:rPr>
        <w:t>obţinute</w:t>
      </w:r>
      <w:proofErr w:type="spellEnd"/>
      <w:r w:rsidRPr="00C3470C">
        <w:rPr>
          <w:color w:val="000000"/>
          <w:sz w:val="24"/>
          <w:szCs w:val="24"/>
        </w:rPr>
        <w:t>. D</w:t>
      </w:r>
      <w:r w:rsidRPr="00C3470C">
        <w:rPr>
          <w:color w:val="000000"/>
          <w:sz w:val="24"/>
          <w:szCs w:val="24"/>
          <w:shd w:val="clear" w:color="auto" w:fill="FFFFFF"/>
          <w:lang w:val="pt-BR"/>
        </w:rPr>
        <w:t>ovada apariţiei comunicatelor/ anunţurilor/ ştirilor rezultate se face cu fotocopii, print screen, fotografii, exemplare originale ale materialelor tipărite şamd.</w:t>
      </w:r>
    </w:p>
    <w:p w14:paraId="1F52E24D" w14:textId="77777777" w:rsidR="008C14C0" w:rsidRPr="00C3470C" w:rsidRDefault="008C14C0" w:rsidP="008E7762">
      <w:pPr>
        <w:widowControl w:val="0"/>
        <w:numPr>
          <w:ilvl w:val="0"/>
          <w:numId w:val="111"/>
        </w:numPr>
        <w:autoSpaceDE w:val="0"/>
        <w:autoSpaceDN w:val="0"/>
        <w:adjustRightInd w:val="0"/>
        <w:spacing w:before="120" w:after="0" w:line="240" w:lineRule="atLeast"/>
        <w:ind w:left="567" w:hanging="567"/>
        <w:jc w:val="both"/>
        <w:rPr>
          <w:color w:val="000000"/>
          <w:sz w:val="24"/>
          <w:szCs w:val="24"/>
        </w:rPr>
      </w:pPr>
      <w:proofErr w:type="spellStart"/>
      <w:r w:rsidRPr="00C3470C">
        <w:rPr>
          <w:color w:val="000000"/>
          <w:sz w:val="24"/>
          <w:szCs w:val="24"/>
        </w:rPr>
        <w:t>Informaţii</w:t>
      </w:r>
      <w:proofErr w:type="spellEnd"/>
      <w:r w:rsidRPr="00C3470C">
        <w:rPr>
          <w:color w:val="000000"/>
          <w:sz w:val="24"/>
          <w:szCs w:val="24"/>
        </w:rPr>
        <w:t xml:space="preserve"> </w:t>
      </w:r>
      <w:proofErr w:type="spellStart"/>
      <w:r w:rsidRPr="00C3470C">
        <w:rPr>
          <w:color w:val="000000"/>
          <w:sz w:val="24"/>
          <w:szCs w:val="24"/>
        </w:rPr>
        <w:t>şi</w:t>
      </w:r>
      <w:proofErr w:type="spellEnd"/>
      <w:r w:rsidRPr="00C3470C">
        <w:rPr>
          <w:color w:val="000000"/>
          <w:sz w:val="24"/>
          <w:szCs w:val="24"/>
        </w:rPr>
        <w:t xml:space="preserve"> elemente grafice obligatorii pentru un comunicat de presă (</w:t>
      </w:r>
      <w:proofErr w:type="spellStart"/>
      <w:r w:rsidRPr="00C3470C">
        <w:rPr>
          <w:color w:val="000000"/>
          <w:sz w:val="24"/>
          <w:szCs w:val="24"/>
        </w:rPr>
        <w:t>anunţ</w:t>
      </w:r>
      <w:proofErr w:type="spellEnd"/>
      <w:r w:rsidRPr="00C3470C">
        <w:rPr>
          <w:color w:val="000000"/>
          <w:sz w:val="24"/>
          <w:szCs w:val="24"/>
        </w:rPr>
        <w:t xml:space="preserve"> de presă):</w:t>
      </w:r>
    </w:p>
    <w:p w14:paraId="49C059FF" w14:textId="77777777" w:rsidR="008C14C0" w:rsidRPr="00C3470C" w:rsidRDefault="008C14C0" w:rsidP="008E7762">
      <w:pPr>
        <w:widowControl w:val="0"/>
        <w:numPr>
          <w:ilvl w:val="0"/>
          <w:numId w:val="87"/>
        </w:numPr>
        <w:autoSpaceDE w:val="0"/>
        <w:autoSpaceDN w:val="0"/>
        <w:adjustRightInd w:val="0"/>
        <w:spacing w:before="120" w:after="0" w:line="240" w:lineRule="atLeast"/>
        <w:ind w:left="714" w:hanging="357"/>
        <w:jc w:val="both"/>
        <w:rPr>
          <w:color w:val="000000"/>
          <w:sz w:val="24"/>
          <w:szCs w:val="24"/>
        </w:rPr>
      </w:pPr>
      <w:r w:rsidRPr="00C3470C">
        <w:rPr>
          <w:color w:val="000000"/>
          <w:sz w:val="24"/>
          <w:szCs w:val="24"/>
        </w:rPr>
        <w:t>Sigla Uniunii Europene (în stânga sus);</w:t>
      </w:r>
    </w:p>
    <w:p w14:paraId="7349640D" w14:textId="77777777" w:rsidR="008C14C0" w:rsidRPr="00C3470C" w:rsidRDefault="008C14C0" w:rsidP="008E7762">
      <w:pPr>
        <w:widowControl w:val="0"/>
        <w:numPr>
          <w:ilvl w:val="0"/>
          <w:numId w:val="87"/>
        </w:numPr>
        <w:autoSpaceDE w:val="0"/>
        <w:autoSpaceDN w:val="0"/>
        <w:adjustRightInd w:val="0"/>
        <w:spacing w:before="120" w:after="0" w:line="240" w:lineRule="atLeast"/>
        <w:ind w:left="714" w:hanging="357"/>
        <w:jc w:val="both"/>
        <w:rPr>
          <w:color w:val="000000"/>
          <w:sz w:val="24"/>
          <w:szCs w:val="24"/>
        </w:rPr>
      </w:pPr>
      <w:r w:rsidRPr="00C3470C">
        <w:rPr>
          <w:color w:val="000000"/>
          <w:sz w:val="24"/>
          <w:szCs w:val="24"/>
        </w:rPr>
        <w:t>Sigla Guvernului României va fi plasată la mijloc, sus;</w:t>
      </w:r>
    </w:p>
    <w:p w14:paraId="61902D73" w14:textId="77777777" w:rsidR="008C14C0" w:rsidRPr="00C3470C" w:rsidRDefault="008C14C0" w:rsidP="008E7762">
      <w:pPr>
        <w:widowControl w:val="0"/>
        <w:numPr>
          <w:ilvl w:val="0"/>
          <w:numId w:val="87"/>
        </w:numPr>
        <w:spacing w:before="120" w:after="0" w:line="240" w:lineRule="atLeast"/>
        <w:ind w:left="714" w:hanging="357"/>
        <w:jc w:val="both"/>
        <w:rPr>
          <w:color w:val="000000"/>
          <w:sz w:val="24"/>
          <w:szCs w:val="24"/>
        </w:rPr>
      </w:pPr>
      <w:r w:rsidRPr="00C3470C">
        <w:rPr>
          <w:color w:val="000000"/>
          <w:sz w:val="24"/>
          <w:szCs w:val="24"/>
        </w:rPr>
        <w:lastRenderedPageBreak/>
        <w:t xml:space="preserve">Sigla Instrumentelor Structurale în România va fi plasată în </w:t>
      </w:r>
      <w:proofErr w:type="spellStart"/>
      <w:r w:rsidRPr="00C3470C">
        <w:rPr>
          <w:color w:val="000000"/>
          <w:sz w:val="24"/>
          <w:szCs w:val="24"/>
        </w:rPr>
        <w:t>colţul</w:t>
      </w:r>
      <w:proofErr w:type="spellEnd"/>
      <w:r w:rsidRPr="00C3470C">
        <w:rPr>
          <w:color w:val="000000"/>
          <w:sz w:val="24"/>
          <w:szCs w:val="24"/>
        </w:rPr>
        <w:t xml:space="preserve"> din dreapta sus. </w:t>
      </w:r>
    </w:p>
    <w:p w14:paraId="732C6FD0" w14:textId="77777777" w:rsidR="008C14C0" w:rsidRPr="00C3470C" w:rsidRDefault="008C14C0" w:rsidP="008E7762">
      <w:pPr>
        <w:widowControl w:val="0"/>
        <w:numPr>
          <w:ilvl w:val="0"/>
          <w:numId w:val="87"/>
        </w:numPr>
        <w:spacing w:before="120" w:after="0" w:line="240" w:lineRule="atLeast"/>
        <w:ind w:left="714" w:hanging="357"/>
        <w:jc w:val="both"/>
        <w:rPr>
          <w:color w:val="000000"/>
          <w:sz w:val="24"/>
          <w:szCs w:val="24"/>
        </w:rPr>
      </w:pPr>
      <w:proofErr w:type="spellStart"/>
      <w:r w:rsidRPr="00C3470C">
        <w:rPr>
          <w:color w:val="000000"/>
          <w:sz w:val="24"/>
          <w:szCs w:val="24"/>
        </w:rPr>
        <w:t>Menţiunea</w:t>
      </w:r>
      <w:proofErr w:type="spellEnd"/>
      <w:r w:rsidRPr="00C3470C">
        <w:rPr>
          <w:color w:val="000000"/>
          <w:sz w:val="24"/>
          <w:szCs w:val="24"/>
        </w:rPr>
        <w:t xml:space="preserve"> „Proiect </w:t>
      </w:r>
      <w:proofErr w:type="spellStart"/>
      <w:r w:rsidRPr="00C3470C">
        <w:rPr>
          <w:color w:val="000000"/>
          <w:sz w:val="24"/>
          <w:szCs w:val="24"/>
        </w:rPr>
        <w:t>co-finanţat</w:t>
      </w:r>
      <w:proofErr w:type="spellEnd"/>
      <w:r w:rsidRPr="00C3470C">
        <w:rPr>
          <w:color w:val="000000"/>
          <w:sz w:val="24"/>
          <w:szCs w:val="24"/>
        </w:rPr>
        <w:t xml:space="preserve"> din Fondul European de Dezvoltare Regională prin Programul </w:t>
      </w:r>
      <w:proofErr w:type="spellStart"/>
      <w:r w:rsidRPr="00C3470C">
        <w:rPr>
          <w:color w:val="000000"/>
          <w:sz w:val="24"/>
          <w:szCs w:val="24"/>
        </w:rPr>
        <w:t>Operaţional</w:t>
      </w:r>
      <w:proofErr w:type="spellEnd"/>
      <w:r w:rsidRPr="00C3470C">
        <w:rPr>
          <w:color w:val="000000"/>
          <w:sz w:val="24"/>
          <w:szCs w:val="24"/>
        </w:rPr>
        <w:t xml:space="preserve"> Competitivitate 2014-2020”. </w:t>
      </w:r>
    </w:p>
    <w:p w14:paraId="0ACA7301" w14:textId="77777777" w:rsidR="008C14C0" w:rsidRPr="00C3470C" w:rsidRDefault="008C14C0" w:rsidP="008C14C0">
      <w:pPr>
        <w:spacing w:after="120" w:line="240" w:lineRule="atLeast"/>
        <w:ind w:left="360"/>
        <w:rPr>
          <w:color w:val="000000"/>
          <w:sz w:val="24"/>
          <w:szCs w:val="24"/>
        </w:rPr>
      </w:pPr>
      <w:r w:rsidRPr="00C3470C">
        <w:rPr>
          <w:color w:val="000000"/>
          <w:sz w:val="24"/>
          <w:szCs w:val="24"/>
        </w:rPr>
        <w:t xml:space="preserve">Notă: În cazul în care există, sigla proiectului/ beneficiarului va fi </w:t>
      </w:r>
      <w:proofErr w:type="spellStart"/>
      <w:r w:rsidRPr="00C3470C">
        <w:rPr>
          <w:color w:val="000000"/>
          <w:sz w:val="24"/>
          <w:szCs w:val="24"/>
        </w:rPr>
        <w:t>aşezată</w:t>
      </w:r>
      <w:proofErr w:type="spellEnd"/>
      <w:r w:rsidRPr="00C3470C">
        <w:rPr>
          <w:color w:val="000000"/>
          <w:sz w:val="24"/>
          <w:szCs w:val="24"/>
        </w:rPr>
        <w:t xml:space="preserve"> conform indicațiilor din Manualul de Identitate Vizuală pentru Instrumente Structurale 2014-2020 în România, </w:t>
      </w:r>
      <w:proofErr w:type="spellStart"/>
      <w:r w:rsidRPr="00C3470C">
        <w:rPr>
          <w:color w:val="000000"/>
          <w:sz w:val="24"/>
          <w:szCs w:val="24"/>
        </w:rPr>
        <w:t>secţiunea</w:t>
      </w:r>
      <w:proofErr w:type="spellEnd"/>
      <w:r w:rsidRPr="00C3470C">
        <w:rPr>
          <w:color w:val="000000"/>
          <w:sz w:val="24"/>
          <w:szCs w:val="24"/>
        </w:rPr>
        <w:t xml:space="preserve"> - Reguli generale de identitate vizuală http://www.fonduri-ue.ro/images/files/transparenta/comunicare/MIV.v2.2014.2020.pdf.</w:t>
      </w:r>
    </w:p>
    <w:p w14:paraId="13AAAB55" w14:textId="294F9494" w:rsidR="008C14C0" w:rsidRPr="00C3470C" w:rsidRDefault="008C14C0" w:rsidP="008C14C0">
      <w:pPr>
        <w:jc w:val="right"/>
        <w:rPr>
          <w:b/>
          <w:color w:val="000000"/>
          <w:sz w:val="24"/>
          <w:szCs w:val="24"/>
        </w:rPr>
      </w:pPr>
      <w:r w:rsidRPr="00C3470C">
        <w:rPr>
          <w:b/>
          <w:color w:val="000000"/>
          <w:sz w:val="24"/>
          <w:szCs w:val="24"/>
        </w:rPr>
        <w:br w:type="page"/>
      </w:r>
      <w:r w:rsidRPr="00C3470C">
        <w:rPr>
          <w:b/>
          <w:color w:val="000000"/>
          <w:sz w:val="24"/>
          <w:szCs w:val="24"/>
        </w:rPr>
        <w:lastRenderedPageBreak/>
        <w:t xml:space="preserve">ANEXA </w:t>
      </w:r>
      <w:r w:rsidR="0060584E">
        <w:rPr>
          <w:b/>
          <w:color w:val="000000"/>
          <w:sz w:val="24"/>
          <w:szCs w:val="24"/>
        </w:rPr>
        <w:t>4</w:t>
      </w:r>
      <w:r w:rsidRPr="00C3470C">
        <w:rPr>
          <w:b/>
          <w:color w:val="000000"/>
          <w:sz w:val="24"/>
          <w:szCs w:val="24"/>
        </w:rPr>
        <w:t xml:space="preserve"> </w:t>
      </w:r>
    </w:p>
    <w:p w14:paraId="157B97AD" w14:textId="77777777" w:rsidR="008C14C0" w:rsidRPr="00C3470C" w:rsidRDefault="008C14C0" w:rsidP="008C14C0">
      <w:pPr>
        <w:jc w:val="center"/>
        <w:rPr>
          <w:b/>
          <w:color w:val="000000"/>
          <w:sz w:val="24"/>
          <w:szCs w:val="24"/>
        </w:rPr>
      </w:pPr>
      <w:r w:rsidRPr="00C3470C">
        <w:rPr>
          <w:b/>
          <w:color w:val="000000"/>
          <w:sz w:val="24"/>
          <w:szCs w:val="24"/>
        </w:rPr>
        <w:t xml:space="preserve">Monitorizarea </w:t>
      </w:r>
      <w:proofErr w:type="spellStart"/>
      <w:r w:rsidRPr="00C3470C">
        <w:rPr>
          <w:b/>
          <w:color w:val="000000"/>
          <w:sz w:val="24"/>
          <w:szCs w:val="24"/>
        </w:rPr>
        <w:t>şi</w:t>
      </w:r>
      <w:proofErr w:type="spellEnd"/>
      <w:r w:rsidRPr="00C3470C">
        <w:rPr>
          <w:b/>
          <w:color w:val="000000"/>
          <w:sz w:val="24"/>
          <w:szCs w:val="24"/>
        </w:rPr>
        <w:t xml:space="preserve"> raportarea</w:t>
      </w:r>
    </w:p>
    <w:p w14:paraId="41767960" w14:textId="77777777" w:rsidR="008C14C0" w:rsidRPr="00C3470C" w:rsidRDefault="008C14C0" w:rsidP="008C14C0">
      <w:pPr>
        <w:jc w:val="center"/>
        <w:rPr>
          <w:b/>
          <w:color w:val="000000"/>
          <w:sz w:val="24"/>
          <w:szCs w:val="24"/>
        </w:rPr>
      </w:pPr>
    </w:p>
    <w:p w14:paraId="791B342F" w14:textId="77777777"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color w:val="000000"/>
          <w:sz w:val="24"/>
          <w:szCs w:val="24"/>
        </w:rPr>
        <w:t xml:space="preserve">Beneficiarul monitorizează permanent implementarea proiectului și a rezultatelor acestuia și furnizează periodic către </w:t>
      </w:r>
      <w:r w:rsidR="00D4018C" w:rsidRPr="00C3470C">
        <w:rPr>
          <w:sz w:val="24"/>
          <w:szCs w:val="24"/>
        </w:rPr>
        <w:t>AMPOC</w:t>
      </w:r>
      <w:r w:rsidRPr="00C3470C">
        <w:rPr>
          <w:color w:val="000000" w:themeColor="text1"/>
          <w:sz w:val="24"/>
          <w:szCs w:val="24"/>
        </w:rPr>
        <w:t xml:space="preserve"> informații și date necesare analizării progresului proiectului și monitorizării programului operațional;</w:t>
      </w:r>
    </w:p>
    <w:p w14:paraId="23ADE6E3" w14:textId="77777777" w:rsidR="008C14C0" w:rsidRPr="00C3470C" w:rsidRDefault="00D4018C" w:rsidP="008E7762">
      <w:pPr>
        <w:widowControl w:val="0"/>
        <w:numPr>
          <w:ilvl w:val="0"/>
          <w:numId w:val="112"/>
        </w:numPr>
        <w:spacing w:after="0" w:line="240" w:lineRule="auto"/>
        <w:jc w:val="both"/>
        <w:rPr>
          <w:color w:val="000000" w:themeColor="text1"/>
          <w:sz w:val="24"/>
          <w:szCs w:val="24"/>
        </w:rPr>
      </w:pPr>
      <w:r w:rsidRPr="00C3470C">
        <w:rPr>
          <w:sz w:val="24"/>
          <w:szCs w:val="24"/>
        </w:rPr>
        <w:t>AMPOC</w:t>
      </w:r>
      <w:r w:rsidR="008C14C0" w:rsidRPr="00C3470C">
        <w:rPr>
          <w:color w:val="000000" w:themeColor="text1"/>
          <w:sz w:val="24"/>
          <w:szCs w:val="24"/>
        </w:rPr>
        <w:t xml:space="preserve"> analizează progresul implementării proiectului, obținerea rezultatelor, atingerea obiectivelor, iar în cazul proiectelor de infrastructură și al celor de investiții productive, durabilitatea  acestora, prin:</w:t>
      </w:r>
    </w:p>
    <w:p w14:paraId="617F5706"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Verificare documentară: Rapoarte de progres și de sustenabilitate transmise de beneficiar</w:t>
      </w:r>
      <w:r w:rsidRPr="00C3470C">
        <w:rPr>
          <w:color w:val="000000" w:themeColor="text1"/>
          <w:sz w:val="24"/>
          <w:szCs w:val="24"/>
          <w:lang w:val="it-IT"/>
        </w:rPr>
        <w:t>;</w:t>
      </w:r>
      <w:r w:rsidRPr="00C3470C">
        <w:rPr>
          <w:color w:val="000000" w:themeColor="text1"/>
          <w:sz w:val="24"/>
          <w:szCs w:val="24"/>
        </w:rPr>
        <w:t xml:space="preserve"> </w:t>
      </w:r>
    </w:p>
    <w:p w14:paraId="6D3A62BC"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 xml:space="preserve">Verificarea datelor introduse în </w:t>
      </w:r>
      <w:proofErr w:type="spellStart"/>
      <w:r w:rsidRPr="00C3470C">
        <w:rPr>
          <w:color w:val="000000" w:themeColor="text1"/>
          <w:sz w:val="24"/>
          <w:szCs w:val="24"/>
        </w:rPr>
        <w:t>MySMIS</w:t>
      </w:r>
      <w:proofErr w:type="spellEnd"/>
      <w:r w:rsidRPr="00C3470C">
        <w:rPr>
          <w:color w:val="000000" w:themeColor="text1"/>
          <w:sz w:val="24"/>
          <w:szCs w:val="24"/>
        </w:rPr>
        <w:t xml:space="preserve">/SMIS; </w:t>
      </w:r>
    </w:p>
    <w:p w14:paraId="73EAB32A" w14:textId="77777777" w:rsidR="008C14C0" w:rsidRPr="00C3470C" w:rsidRDefault="008C14C0" w:rsidP="008E7762">
      <w:pPr>
        <w:widowControl w:val="0"/>
        <w:numPr>
          <w:ilvl w:val="1"/>
          <w:numId w:val="112"/>
        </w:numPr>
        <w:spacing w:after="0" w:line="240" w:lineRule="auto"/>
        <w:jc w:val="both"/>
        <w:rPr>
          <w:color w:val="000000" w:themeColor="text1"/>
          <w:sz w:val="24"/>
          <w:szCs w:val="24"/>
        </w:rPr>
      </w:pPr>
      <w:r w:rsidRPr="00C3470C">
        <w:rPr>
          <w:color w:val="000000" w:themeColor="text1"/>
          <w:sz w:val="24"/>
          <w:szCs w:val="24"/>
        </w:rPr>
        <w:t xml:space="preserve">Vizite de monitorizare: vizite pe teren la beneficiarii proiectelor, atât în perioada de implementare a proiectului, cât </w:t>
      </w:r>
      <w:proofErr w:type="spellStart"/>
      <w:r w:rsidRPr="00C3470C">
        <w:rPr>
          <w:color w:val="000000" w:themeColor="text1"/>
          <w:sz w:val="24"/>
          <w:szCs w:val="24"/>
        </w:rPr>
        <w:t>şi</w:t>
      </w:r>
      <w:proofErr w:type="spellEnd"/>
      <w:r w:rsidRPr="00C3470C">
        <w:rPr>
          <w:color w:val="000000" w:themeColor="text1"/>
          <w:sz w:val="24"/>
          <w:szCs w:val="24"/>
        </w:rPr>
        <w:t xml:space="preserve"> post-implementare, pe perioada de durabilitate a proiectului.</w:t>
      </w:r>
      <w:r w:rsidRPr="00C3470C">
        <w:rPr>
          <w:rStyle w:val="FootnoteReference"/>
          <w:color w:val="000000" w:themeColor="text1"/>
          <w:sz w:val="24"/>
          <w:szCs w:val="24"/>
        </w:rPr>
        <w:footnoteReference w:id="3"/>
      </w:r>
      <w:r w:rsidRPr="00C3470C">
        <w:rPr>
          <w:color w:val="000000" w:themeColor="text1"/>
          <w:sz w:val="24"/>
          <w:szCs w:val="24"/>
        </w:rPr>
        <w:t xml:space="preserve"> </w:t>
      </w:r>
    </w:p>
    <w:p w14:paraId="0DE84F9E" w14:textId="0F93B20F"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color w:val="000000" w:themeColor="text1"/>
          <w:sz w:val="24"/>
          <w:szCs w:val="24"/>
        </w:rPr>
        <w:t xml:space="preserve">Beneficiarul va transmite Rapoarte de Progres,  </w:t>
      </w:r>
      <w:r w:rsidR="00452D77">
        <w:rPr>
          <w:color w:val="000000" w:themeColor="text1"/>
          <w:sz w:val="24"/>
          <w:szCs w:val="24"/>
        </w:rPr>
        <w:t>odată cu cererile de rambursare</w:t>
      </w:r>
      <w:r w:rsidRPr="00C3470C">
        <w:rPr>
          <w:color w:val="000000" w:themeColor="text1"/>
          <w:sz w:val="24"/>
          <w:szCs w:val="24"/>
        </w:rPr>
        <w:t xml:space="preserve">, precum </w:t>
      </w:r>
      <w:proofErr w:type="spellStart"/>
      <w:r w:rsidRPr="00C3470C">
        <w:rPr>
          <w:color w:val="000000" w:themeColor="text1"/>
          <w:sz w:val="24"/>
          <w:szCs w:val="24"/>
        </w:rPr>
        <w:t>şi</w:t>
      </w:r>
      <w:proofErr w:type="spellEnd"/>
      <w:r w:rsidRPr="00C3470C">
        <w:rPr>
          <w:color w:val="000000" w:themeColor="text1"/>
          <w:sz w:val="24"/>
          <w:szCs w:val="24"/>
        </w:rPr>
        <w:t xml:space="preserve"> alte informații și date ori de câte ori se vor solicita în scris de </w:t>
      </w:r>
      <w:r w:rsidR="00D4018C" w:rsidRPr="00C3470C">
        <w:rPr>
          <w:sz w:val="24"/>
          <w:szCs w:val="24"/>
        </w:rPr>
        <w:t>AMPOC</w:t>
      </w:r>
      <w:r w:rsidRPr="00C3470C">
        <w:rPr>
          <w:color w:val="000000" w:themeColor="text1"/>
          <w:sz w:val="24"/>
          <w:szCs w:val="24"/>
        </w:rPr>
        <w:t xml:space="preserve">. Aceste Rapoarte de progres au scopul de a prezenta în mod regulat </w:t>
      </w:r>
      <w:proofErr w:type="spellStart"/>
      <w:r w:rsidRPr="00C3470C">
        <w:rPr>
          <w:color w:val="000000" w:themeColor="text1"/>
          <w:sz w:val="24"/>
          <w:szCs w:val="24"/>
        </w:rPr>
        <w:t>informaţii</w:t>
      </w:r>
      <w:proofErr w:type="spellEnd"/>
      <w:r w:rsidRPr="00C3470C">
        <w:rPr>
          <w:color w:val="000000" w:themeColor="text1"/>
          <w:sz w:val="24"/>
          <w:szCs w:val="24"/>
        </w:rPr>
        <w:t xml:space="preserve"> tehnice </w:t>
      </w:r>
      <w:proofErr w:type="spellStart"/>
      <w:r w:rsidRPr="00C3470C">
        <w:rPr>
          <w:color w:val="000000" w:themeColor="text1"/>
          <w:sz w:val="24"/>
          <w:szCs w:val="24"/>
        </w:rPr>
        <w:t>şi</w:t>
      </w:r>
      <w:proofErr w:type="spellEnd"/>
      <w:r w:rsidRPr="00C3470C">
        <w:rPr>
          <w:color w:val="000000" w:themeColor="text1"/>
          <w:sz w:val="24"/>
          <w:szCs w:val="24"/>
        </w:rPr>
        <w:t xml:space="preserve"> financiare referitoare la stadiul derulării proiectului </w:t>
      </w:r>
      <w:proofErr w:type="spellStart"/>
      <w:r w:rsidRPr="00C3470C">
        <w:rPr>
          <w:color w:val="000000" w:themeColor="text1"/>
          <w:sz w:val="24"/>
          <w:szCs w:val="24"/>
        </w:rPr>
        <w:t>şi</w:t>
      </w:r>
      <w:proofErr w:type="spellEnd"/>
      <w:r w:rsidRPr="00C3470C">
        <w:rPr>
          <w:color w:val="000000" w:themeColor="text1"/>
          <w:sz w:val="24"/>
          <w:szCs w:val="24"/>
        </w:rPr>
        <w:t xml:space="preserve"> probleme întâmpinate pe parcursul derulării.</w:t>
      </w:r>
    </w:p>
    <w:p w14:paraId="3BB7918C" w14:textId="77777777" w:rsidR="008C14C0" w:rsidRPr="00C3470C" w:rsidRDefault="008C14C0" w:rsidP="008E7762">
      <w:pPr>
        <w:widowControl w:val="0"/>
        <w:numPr>
          <w:ilvl w:val="0"/>
          <w:numId w:val="112"/>
        </w:numPr>
        <w:spacing w:after="0" w:line="240" w:lineRule="auto"/>
        <w:jc w:val="both"/>
        <w:rPr>
          <w:color w:val="000000"/>
          <w:sz w:val="24"/>
          <w:szCs w:val="24"/>
        </w:rPr>
      </w:pPr>
      <w:r w:rsidRPr="00C3470C">
        <w:rPr>
          <w:color w:val="000000"/>
          <w:sz w:val="24"/>
          <w:szCs w:val="24"/>
        </w:rPr>
        <w:t>Rapoartele de progres pot  conține cel puțin următoarele tipuri de date și informații:</w:t>
      </w:r>
    </w:p>
    <w:p w14:paraId="0C578A18"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modificări ale statutului și datelor de identificare a beneficiarului</w:t>
      </w:r>
      <w:r w:rsidRPr="00C3470C">
        <w:rPr>
          <w:color w:val="000000" w:themeColor="text1"/>
          <w:sz w:val="24"/>
          <w:szCs w:val="24"/>
          <w:lang w:val="it-IT"/>
        </w:rPr>
        <w:t>;</w:t>
      </w:r>
      <w:r w:rsidRPr="00C3470C">
        <w:rPr>
          <w:color w:val="000000" w:themeColor="text1"/>
          <w:sz w:val="24"/>
          <w:szCs w:val="24"/>
        </w:rPr>
        <w:t xml:space="preserve"> </w:t>
      </w:r>
    </w:p>
    <w:p w14:paraId="15597338"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stadiul achizițiilor; </w:t>
      </w:r>
    </w:p>
    <w:p w14:paraId="23A5DD2C"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stadiul activităților; </w:t>
      </w:r>
    </w:p>
    <w:p w14:paraId="2D22B2CF"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nivelul atins al indicatorilor incluși în cererea de finanțare, cu defalcare pe gen și categorii de regiuni, acolo unde este potrivit;</w:t>
      </w:r>
    </w:p>
    <w:p w14:paraId="2732702A"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atingerea rezultatelor și obiectivului/obiectivelor proiectului;</w:t>
      </w:r>
    </w:p>
    <w:p w14:paraId="5505C13D"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nivelul atins al indicatorilor suplimentari, considerați de AMPOC relevanți pentru monitorizarea și evaluarea programului operațional;</w:t>
      </w:r>
    </w:p>
    <w:p w14:paraId="58D33406"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date privind participanții FSE/YEI la intrarea și ieșirea din operațiune;</w:t>
      </w:r>
    </w:p>
    <w:p w14:paraId="397FB57A" w14:textId="77777777" w:rsidR="008C14C0" w:rsidRPr="00C3470C" w:rsidRDefault="008C14C0" w:rsidP="008E7762">
      <w:pPr>
        <w:widowControl w:val="0"/>
        <w:numPr>
          <w:ilvl w:val="0"/>
          <w:numId w:val="115"/>
        </w:numPr>
        <w:spacing w:after="0" w:line="240" w:lineRule="auto"/>
        <w:jc w:val="both"/>
        <w:rPr>
          <w:color w:val="000000" w:themeColor="text1"/>
          <w:sz w:val="24"/>
          <w:szCs w:val="24"/>
        </w:rPr>
      </w:pPr>
      <w:r w:rsidRPr="00C3470C">
        <w:rPr>
          <w:color w:val="000000" w:themeColor="text1"/>
          <w:sz w:val="24"/>
          <w:szCs w:val="24"/>
        </w:rPr>
        <w:t xml:space="preserve">date privind cheltuielile efectuate de beneficiari, inclusiv previziuni ale cheltuielilor; </w:t>
      </w:r>
    </w:p>
    <w:p w14:paraId="7361E75A" w14:textId="77777777" w:rsidR="008C14C0" w:rsidRPr="00C3470C" w:rsidRDefault="008C14C0" w:rsidP="008E7762">
      <w:pPr>
        <w:widowControl w:val="0"/>
        <w:numPr>
          <w:ilvl w:val="0"/>
          <w:numId w:val="115"/>
        </w:numPr>
        <w:spacing w:after="0" w:line="240" w:lineRule="auto"/>
        <w:jc w:val="both"/>
        <w:rPr>
          <w:color w:val="000000"/>
          <w:sz w:val="24"/>
          <w:szCs w:val="24"/>
        </w:rPr>
      </w:pPr>
      <w:r w:rsidRPr="00C3470C">
        <w:rPr>
          <w:color w:val="000000" w:themeColor="text1"/>
          <w:sz w:val="24"/>
          <w:szCs w:val="24"/>
        </w:rPr>
        <w:t xml:space="preserve">informații privind problemele întâmpinate în implementarea proiectului și acțiunile de </w:t>
      </w:r>
      <w:r w:rsidRPr="00C3470C">
        <w:rPr>
          <w:color w:val="000000"/>
          <w:sz w:val="24"/>
          <w:szCs w:val="24"/>
        </w:rPr>
        <w:t>remediere întreprinse sau necesare.</w:t>
      </w:r>
    </w:p>
    <w:p w14:paraId="0DF56654" w14:textId="3D3D4E04" w:rsidR="008C14C0" w:rsidRPr="00C3470C" w:rsidRDefault="008C14C0" w:rsidP="008E7762">
      <w:pPr>
        <w:widowControl w:val="0"/>
        <w:numPr>
          <w:ilvl w:val="0"/>
          <w:numId w:val="112"/>
        </w:numPr>
        <w:spacing w:after="0" w:line="240" w:lineRule="auto"/>
        <w:jc w:val="both"/>
        <w:rPr>
          <w:b/>
          <w:color w:val="000000"/>
          <w:sz w:val="24"/>
          <w:szCs w:val="24"/>
        </w:rPr>
      </w:pPr>
      <w:r w:rsidRPr="00C3470C">
        <w:rPr>
          <w:color w:val="000000"/>
          <w:sz w:val="24"/>
          <w:szCs w:val="24"/>
        </w:rPr>
        <w:t xml:space="preserve">Beneficiarul va transmite anual Rapoarte de Durabilitate, , pe întreaga perioada de durabilitate  a proiectului, începând cu primul an calendaristic ce urmează anului în care a fost finalizată implementarea. </w:t>
      </w:r>
    </w:p>
    <w:p w14:paraId="1A635718" w14:textId="77777777" w:rsidR="008C14C0" w:rsidRPr="00C3470C" w:rsidRDefault="008C14C0" w:rsidP="008E7762">
      <w:pPr>
        <w:widowControl w:val="0"/>
        <w:numPr>
          <w:ilvl w:val="0"/>
          <w:numId w:val="112"/>
        </w:numPr>
        <w:spacing w:after="0" w:line="240" w:lineRule="auto"/>
        <w:jc w:val="both"/>
        <w:rPr>
          <w:b/>
          <w:color w:val="000000"/>
          <w:sz w:val="24"/>
          <w:szCs w:val="24"/>
        </w:rPr>
      </w:pPr>
      <w:r w:rsidRPr="00C3470C">
        <w:rPr>
          <w:color w:val="000000"/>
          <w:sz w:val="24"/>
          <w:szCs w:val="24"/>
        </w:rPr>
        <w:t>Rapoartele de durabilitate vor conține cel puțin următoarele tipuri date și informații privind:</w:t>
      </w:r>
    </w:p>
    <w:p w14:paraId="7010FE7F"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modificări ale statutului și datelor de identificare a beneficiarului</w:t>
      </w:r>
      <w:r w:rsidRPr="00C3470C">
        <w:rPr>
          <w:color w:val="000000"/>
          <w:sz w:val="24"/>
          <w:szCs w:val="24"/>
          <w:lang w:val="it-IT"/>
        </w:rPr>
        <w:t>;</w:t>
      </w:r>
    </w:p>
    <w:p w14:paraId="5700329D"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modul și locul de utilizare a infrastructurilor, echipamentelor și bunurilor realizate sau achiziționate în cadrul proiectului;</w:t>
      </w:r>
    </w:p>
    <w:p w14:paraId="3DA2A134" w14:textId="77777777" w:rsidR="008C14C0" w:rsidRPr="00C3470C" w:rsidRDefault="008C14C0" w:rsidP="008E7762">
      <w:pPr>
        <w:widowControl w:val="0"/>
        <w:numPr>
          <w:ilvl w:val="0"/>
          <w:numId w:val="89"/>
        </w:numPr>
        <w:spacing w:after="0" w:line="240" w:lineRule="auto"/>
        <w:jc w:val="both"/>
        <w:rPr>
          <w:color w:val="000000"/>
          <w:sz w:val="24"/>
          <w:szCs w:val="24"/>
        </w:rPr>
      </w:pPr>
      <w:r w:rsidRPr="00C3470C">
        <w:rPr>
          <w:color w:val="000000"/>
          <w:sz w:val="24"/>
          <w:szCs w:val="24"/>
        </w:rPr>
        <w:t>modul în care investiția în infrastructură sau investiția productivă continuă să genereze rezultate.</w:t>
      </w:r>
    </w:p>
    <w:p w14:paraId="230F1E83" w14:textId="77777777" w:rsidR="008C14C0" w:rsidRPr="00C3470C" w:rsidRDefault="008C14C0" w:rsidP="008E7762">
      <w:pPr>
        <w:widowControl w:val="0"/>
        <w:numPr>
          <w:ilvl w:val="0"/>
          <w:numId w:val="112"/>
        </w:numPr>
        <w:spacing w:after="0" w:line="240" w:lineRule="auto"/>
        <w:contextualSpacing/>
        <w:jc w:val="both"/>
        <w:rPr>
          <w:color w:val="000000"/>
          <w:sz w:val="24"/>
          <w:szCs w:val="24"/>
        </w:rPr>
      </w:pPr>
      <w:r w:rsidRPr="00C3470C">
        <w:rPr>
          <w:color w:val="000000"/>
          <w:sz w:val="24"/>
          <w:szCs w:val="24"/>
        </w:rPr>
        <w:t>Analizarea implementării proiectului</w:t>
      </w:r>
    </w:p>
    <w:p w14:paraId="16123A2B" w14:textId="77777777" w:rsidR="008C14C0" w:rsidRPr="00C3470C" w:rsidRDefault="00D4018C" w:rsidP="008C14C0">
      <w:pPr>
        <w:rPr>
          <w:color w:val="000000"/>
          <w:sz w:val="24"/>
          <w:szCs w:val="24"/>
        </w:rPr>
      </w:pPr>
      <w:r w:rsidRPr="00C3470C">
        <w:rPr>
          <w:sz w:val="24"/>
          <w:szCs w:val="24"/>
        </w:rPr>
        <w:t>AMPOC</w:t>
      </w:r>
      <w:r w:rsidR="008C14C0" w:rsidRPr="00C3470C">
        <w:rPr>
          <w:color w:val="000000" w:themeColor="text1"/>
          <w:sz w:val="24"/>
          <w:szCs w:val="24"/>
        </w:rPr>
        <w:t xml:space="preserve"> </w:t>
      </w:r>
      <w:r w:rsidR="008C14C0" w:rsidRPr="00C3470C">
        <w:rPr>
          <w:color w:val="000000"/>
          <w:sz w:val="24"/>
          <w:szCs w:val="24"/>
        </w:rPr>
        <w:t xml:space="preserve">verifică </w:t>
      </w:r>
      <w:proofErr w:type="spellStart"/>
      <w:r w:rsidR="008C14C0" w:rsidRPr="00C3470C">
        <w:rPr>
          <w:color w:val="000000"/>
          <w:sz w:val="24"/>
          <w:szCs w:val="24"/>
        </w:rPr>
        <w:t>şi</w:t>
      </w:r>
      <w:proofErr w:type="spellEnd"/>
      <w:r w:rsidR="008C14C0" w:rsidRPr="00C3470C">
        <w:rPr>
          <w:color w:val="000000"/>
          <w:sz w:val="24"/>
          <w:szCs w:val="24"/>
        </w:rPr>
        <w:t xml:space="preserve"> avizează Raportul de Progres transmis de către Beneficiar , în vederea:</w:t>
      </w:r>
    </w:p>
    <w:p w14:paraId="544E4E66" w14:textId="73E6C698"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 xml:space="preserve">colectării, revizuirii </w:t>
      </w:r>
      <w:proofErr w:type="spellStart"/>
      <w:r w:rsidRPr="00C3470C">
        <w:rPr>
          <w:color w:val="000000"/>
          <w:sz w:val="24"/>
          <w:szCs w:val="24"/>
        </w:rPr>
        <w:t>şi</w:t>
      </w:r>
      <w:proofErr w:type="spellEnd"/>
      <w:r w:rsidRPr="00C3470C">
        <w:rPr>
          <w:color w:val="000000"/>
          <w:sz w:val="24"/>
          <w:szCs w:val="24"/>
        </w:rPr>
        <w:t xml:space="preserve"> verificării </w:t>
      </w:r>
      <w:r w:rsidR="00452D77" w:rsidRPr="00C3470C">
        <w:rPr>
          <w:color w:val="000000"/>
          <w:sz w:val="24"/>
          <w:szCs w:val="24"/>
        </w:rPr>
        <w:t>informațiilor</w:t>
      </w:r>
      <w:r w:rsidRPr="00C3470C">
        <w:rPr>
          <w:color w:val="000000"/>
          <w:sz w:val="24"/>
          <w:szCs w:val="24"/>
        </w:rPr>
        <w:t xml:space="preserve"> furnizate de Beneficiar;</w:t>
      </w:r>
    </w:p>
    <w:p w14:paraId="5B228388"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analizării gradului de realizare a indicatorilor;</w:t>
      </w:r>
    </w:p>
    <w:p w14:paraId="561CE87F"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lastRenderedPageBreak/>
        <w:t xml:space="preserve">analizării </w:t>
      </w:r>
      <w:proofErr w:type="spellStart"/>
      <w:r w:rsidRPr="00C3470C">
        <w:rPr>
          <w:color w:val="000000"/>
          <w:sz w:val="24"/>
          <w:szCs w:val="24"/>
        </w:rPr>
        <w:t>evoluţiei</w:t>
      </w:r>
      <w:proofErr w:type="spellEnd"/>
      <w:r w:rsidRPr="00C3470C">
        <w:rPr>
          <w:color w:val="000000"/>
          <w:sz w:val="24"/>
          <w:szCs w:val="24"/>
        </w:rPr>
        <w:t xml:space="preserve"> implementării proiectului, raportat la  graficul de </w:t>
      </w:r>
      <w:proofErr w:type="spellStart"/>
      <w:r w:rsidRPr="00C3470C">
        <w:rPr>
          <w:color w:val="000000"/>
          <w:sz w:val="24"/>
          <w:szCs w:val="24"/>
        </w:rPr>
        <w:t>activităţi</w:t>
      </w:r>
      <w:proofErr w:type="spellEnd"/>
      <w:r w:rsidRPr="00C3470C">
        <w:rPr>
          <w:color w:val="000000"/>
          <w:sz w:val="24"/>
          <w:szCs w:val="24"/>
        </w:rPr>
        <w:t xml:space="preserve"> stabilit prin contract, bugetul proiectului și calendarul estimativ al achizițiilor;</w:t>
      </w:r>
    </w:p>
    <w:p w14:paraId="2E104626" w14:textId="77777777" w:rsidR="008C14C0" w:rsidRPr="00C3470C" w:rsidRDefault="008C14C0" w:rsidP="008E7762">
      <w:pPr>
        <w:widowControl w:val="0"/>
        <w:numPr>
          <w:ilvl w:val="2"/>
          <w:numId w:val="90"/>
        </w:numPr>
        <w:spacing w:after="0" w:line="240" w:lineRule="auto"/>
        <w:jc w:val="both"/>
        <w:rPr>
          <w:color w:val="000000"/>
          <w:sz w:val="24"/>
          <w:szCs w:val="24"/>
        </w:rPr>
      </w:pPr>
      <w:r w:rsidRPr="00C3470C">
        <w:rPr>
          <w:color w:val="000000"/>
          <w:sz w:val="24"/>
          <w:szCs w:val="24"/>
        </w:rPr>
        <w:t>identificării problemelor care apar pe parcursul implementării proiectului, precum și a cazurilor de succes și bunelor practici.</w:t>
      </w:r>
    </w:p>
    <w:p w14:paraId="415FFCDE" w14:textId="77777777" w:rsidR="008C14C0" w:rsidRPr="00C3470C" w:rsidRDefault="008C14C0" w:rsidP="008E7762">
      <w:pPr>
        <w:widowControl w:val="0"/>
        <w:numPr>
          <w:ilvl w:val="0"/>
          <w:numId w:val="112"/>
        </w:numPr>
        <w:spacing w:after="0" w:line="240" w:lineRule="auto"/>
        <w:jc w:val="both"/>
        <w:rPr>
          <w:bCs/>
          <w:color w:val="000000" w:themeColor="text1"/>
          <w:sz w:val="24"/>
          <w:szCs w:val="24"/>
        </w:rPr>
      </w:pPr>
      <w:r w:rsidRPr="00C3470C">
        <w:rPr>
          <w:color w:val="000000"/>
          <w:sz w:val="24"/>
          <w:szCs w:val="24"/>
        </w:rPr>
        <w:t xml:space="preserve">Vizita </w:t>
      </w:r>
      <w:r w:rsidR="00D4018C" w:rsidRPr="00C3470C">
        <w:rPr>
          <w:sz w:val="24"/>
          <w:szCs w:val="24"/>
        </w:rPr>
        <w:t>AMPOC</w:t>
      </w:r>
      <w:r w:rsidRPr="00C3470C">
        <w:rPr>
          <w:bCs/>
          <w:color w:val="000000" w:themeColor="text1"/>
          <w:sz w:val="24"/>
          <w:szCs w:val="24"/>
        </w:rPr>
        <w:t xml:space="preserve"> de monitorizare pe parcursul implementării proiectului</w:t>
      </w:r>
    </w:p>
    <w:p w14:paraId="1A749B0E"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r w:rsidRPr="00C3470C">
        <w:rPr>
          <w:color w:val="000000" w:themeColor="text1"/>
          <w:sz w:val="24"/>
          <w:szCs w:val="24"/>
        </w:rPr>
        <w:t xml:space="preserve">are în vedere verificarea </w:t>
      </w:r>
      <w:proofErr w:type="spellStart"/>
      <w:r w:rsidRPr="00C3470C">
        <w:rPr>
          <w:color w:val="000000" w:themeColor="text1"/>
          <w:sz w:val="24"/>
          <w:szCs w:val="24"/>
        </w:rPr>
        <w:t>existenţei</w:t>
      </w:r>
      <w:proofErr w:type="spellEnd"/>
      <w:r w:rsidRPr="00C3470C">
        <w:rPr>
          <w:color w:val="000000" w:themeColor="text1"/>
          <w:sz w:val="24"/>
          <w:szCs w:val="24"/>
        </w:rPr>
        <w:t xml:space="preserve"> fizice a unui proiect sau a unui sistem de management performant al proiectului </w:t>
      </w:r>
      <w:proofErr w:type="spellStart"/>
      <w:r w:rsidRPr="00C3470C">
        <w:rPr>
          <w:color w:val="000000" w:themeColor="text1"/>
          <w:sz w:val="24"/>
          <w:szCs w:val="24"/>
        </w:rPr>
        <w:t>şi</w:t>
      </w:r>
      <w:proofErr w:type="spellEnd"/>
      <w:r w:rsidRPr="00C3470C">
        <w:rPr>
          <w:color w:val="000000" w:themeColor="text1"/>
          <w:sz w:val="24"/>
          <w:szCs w:val="24"/>
        </w:rPr>
        <w:t xml:space="preserve"> permite verificarea corectitudinii, completitudinii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acurateţei</w:t>
      </w:r>
      <w:proofErr w:type="spellEnd"/>
      <w:r w:rsidRPr="00C3470C">
        <w:rPr>
          <w:color w:val="000000" w:themeColor="text1"/>
          <w:sz w:val="24"/>
          <w:szCs w:val="24"/>
        </w:rPr>
        <w:t xml:space="preserve"> </w:t>
      </w:r>
      <w:proofErr w:type="spellStart"/>
      <w:r w:rsidRPr="00C3470C">
        <w:rPr>
          <w:color w:val="000000" w:themeColor="text1"/>
          <w:sz w:val="24"/>
          <w:szCs w:val="24"/>
        </w:rPr>
        <w:t>informaţiei</w:t>
      </w:r>
      <w:proofErr w:type="spellEnd"/>
      <w:r w:rsidRPr="00C3470C">
        <w:rPr>
          <w:color w:val="000000" w:themeColor="text1"/>
          <w:sz w:val="24"/>
          <w:szCs w:val="24"/>
        </w:rPr>
        <w:t xml:space="preserve"> furnizate de beneficiar în Rapoartele de Progres </w:t>
      </w:r>
      <w:proofErr w:type="spellStart"/>
      <w:r w:rsidRPr="00C3470C">
        <w:rPr>
          <w:color w:val="000000" w:themeColor="text1"/>
          <w:sz w:val="24"/>
          <w:szCs w:val="24"/>
        </w:rPr>
        <w:t>şi</w:t>
      </w:r>
      <w:proofErr w:type="spellEnd"/>
      <w:r w:rsidRPr="00C3470C">
        <w:rPr>
          <w:color w:val="000000" w:themeColor="text1"/>
          <w:sz w:val="24"/>
          <w:szCs w:val="24"/>
        </w:rPr>
        <w:t xml:space="preserve"> a gradului de realizare a indicatorilor </w:t>
      </w:r>
      <w:proofErr w:type="spellStart"/>
      <w:r w:rsidRPr="00C3470C">
        <w:rPr>
          <w:color w:val="000000" w:themeColor="text1"/>
          <w:sz w:val="24"/>
          <w:szCs w:val="24"/>
        </w:rPr>
        <w:t>stabiliţi</w:t>
      </w:r>
      <w:proofErr w:type="spellEnd"/>
      <w:r w:rsidRPr="00C3470C">
        <w:rPr>
          <w:color w:val="000000" w:themeColor="text1"/>
          <w:sz w:val="24"/>
          <w:szCs w:val="24"/>
        </w:rPr>
        <w:t xml:space="preserve"> prin Contractul de </w:t>
      </w:r>
      <w:proofErr w:type="spellStart"/>
      <w:r w:rsidRPr="00C3470C">
        <w:rPr>
          <w:color w:val="000000" w:themeColor="text1"/>
          <w:sz w:val="24"/>
          <w:szCs w:val="24"/>
        </w:rPr>
        <w:t>Finanţare</w:t>
      </w:r>
      <w:proofErr w:type="spellEnd"/>
      <w:r w:rsidRPr="00C3470C">
        <w:rPr>
          <w:color w:val="000000" w:themeColor="text1"/>
          <w:sz w:val="24"/>
          <w:szCs w:val="24"/>
        </w:rPr>
        <w:t>;</w:t>
      </w:r>
    </w:p>
    <w:p w14:paraId="066D29BA"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r w:rsidRPr="00C3470C">
        <w:rPr>
          <w:color w:val="000000" w:themeColor="text1"/>
          <w:sz w:val="24"/>
          <w:szCs w:val="24"/>
        </w:rPr>
        <w:t xml:space="preserve">facilitează contactul dintre </w:t>
      </w:r>
      <w:proofErr w:type="spellStart"/>
      <w:r w:rsidRPr="00C3470C">
        <w:rPr>
          <w:color w:val="000000" w:themeColor="text1"/>
          <w:sz w:val="24"/>
          <w:szCs w:val="24"/>
        </w:rPr>
        <w:t>reprezentanţii</w:t>
      </w:r>
      <w:proofErr w:type="spellEnd"/>
      <w:r w:rsidRPr="00C3470C">
        <w:rPr>
          <w:color w:val="000000" w:themeColor="text1"/>
          <w:sz w:val="24"/>
          <w:szCs w:val="24"/>
        </w:rPr>
        <w:t xml:space="preserve"> </w:t>
      </w:r>
      <w:r w:rsidR="00D4018C" w:rsidRPr="00C3470C">
        <w:rPr>
          <w:sz w:val="24"/>
          <w:szCs w:val="24"/>
        </w:rPr>
        <w:t>AMPOC</w:t>
      </w:r>
      <w:r w:rsidRPr="00C3470C">
        <w:rPr>
          <w:color w:val="000000" w:themeColor="text1"/>
          <w:sz w:val="24"/>
          <w:szCs w:val="24"/>
        </w:rPr>
        <w:t xml:space="preserve"> </w:t>
      </w:r>
      <w:proofErr w:type="spellStart"/>
      <w:r w:rsidRPr="00C3470C">
        <w:rPr>
          <w:color w:val="000000" w:themeColor="text1"/>
          <w:sz w:val="24"/>
          <w:szCs w:val="24"/>
        </w:rPr>
        <w:t>şi</w:t>
      </w:r>
      <w:proofErr w:type="spellEnd"/>
      <w:r w:rsidRPr="00C3470C">
        <w:rPr>
          <w:color w:val="000000" w:themeColor="text1"/>
          <w:sz w:val="24"/>
          <w:szCs w:val="24"/>
        </w:rPr>
        <w:t xml:space="preserve"> beneficiari în scopul comunicării problemelor care pot împiedica implementarea corespunzătoare a proiectului;</w:t>
      </w:r>
    </w:p>
    <w:p w14:paraId="24E67C8B" w14:textId="77777777" w:rsidR="008C14C0" w:rsidRPr="00C3470C" w:rsidRDefault="008C14C0" w:rsidP="008E7762">
      <w:pPr>
        <w:widowControl w:val="0"/>
        <w:numPr>
          <w:ilvl w:val="0"/>
          <w:numId w:val="116"/>
        </w:numPr>
        <w:spacing w:after="0" w:line="240" w:lineRule="auto"/>
        <w:jc w:val="both"/>
        <w:rPr>
          <w:color w:val="000000" w:themeColor="text1"/>
          <w:sz w:val="24"/>
          <w:szCs w:val="24"/>
        </w:rPr>
      </w:pPr>
      <w:proofErr w:type="spellStart"/>
      <w:r w:rsidRPr="00C3470C">
        <w:rPr>
          <w:color w:val="000000" w:themeColor="text1"/>
          <w:sz w:val="24"/>
          <w:szCs w:val="24"/>
        </w:rPr>
        <w:t>urmăreşte</w:t>
      </w:r>
      <w:proofErr w:type="spellEnd"/>
      <w:r w:rsidRPr="00C3470C">
        <w:rPr>
          <w:color w:val="000000" w:themeColor="text1"/>
          <w:sz w:val="24"/>
          <w:szCs w:val="24"/>
        </w:rPr>
        <w:t>:</w:t>
      </w:r>
    </w:p>
    <w:p w14:paraId="3944AE46"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se asigure de faptul că proiectul se derulează conform Contractului de </w:t>
      </w:r>
      <w:proofErr w:type="spellStart"/>
      <w:r w:rsidRPr="00C3470C">
        <w:rPr>
          <w:color w:val="000000" w:themeColor="text1"/>
          <w:sz w:val="24"/>
          <w:szCs w:val="24"/>
        </w:rPr>
        <w:t>Finanţare</w:t>
      </w:r>
      <w:proofErr w:type="spellEnd"/>
      <w:r w:rsidRPr="00C3470C">
        <w:rPr>
          <w:color w:val="000000" w:themeColor="text1"/>
          <w:sz w:val="24"/>
          <w:szCs w:val="24"/>
        </w:rPr>
        <w:t>;</w:t>
      </w:r>
    </w:p>
    <w:p w14:paraId="1ADE7BBD"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identifice, în timp util, posibilele probleme </w:t>
      </w:r>
      <w:proofErr w:type="spellStart"/>
      <w:r w:rsidRPr="00C3470C">
        <w:rPr>
          <w:color w:val="000000" w:themeColor="text1"/>
          <w:sz w:val="24"/>
          <w:szCs w:val="24"/>
        </w:rPr>
        <w:t>şi</w:t>
      </w:r>
      <w:proofErr w:type="spellEnd"/>
      <w:r w:rsidRPr="00C3470C">
        <w:rPr>
          <w:color w:val="000000" w:themeColor="text1"/>
          <w:sz w:val="24"/>
          <w:szCs w:val="24"/>
        </w:rPr>
        <w:t xml:space="preserve"> să propună măsuri de rezolvare a acestora, precum </w:t>
      </w:r>
      <w:proofErr w:type="spellStart"/>
      <w:r w:rsidRPr="00C3470C">
        <w:rPr>
          <w:color w:val="000000" w:themeColor="text1"/>
          <w:sz w:val="24"/>
          <w:szCs w:val="24"/>
        </w:rPr>
        <w:t>şi</w:t>
      </w:r>
      <w:proofErr w:type="spellEnd"/>
      <w:r w:rsidRPr="00C3470C">
        <w:rPr>
          <w:color w:val="000000" w:themeColor="text1"/>
          <w:sz w:val="24"/>
          <w:szCs w:val="24"/>
        </w:rPr>
        <w:t xml:space="preserve"> </w:t>
      </w:r>
      <w:proofErr w:type="spellStart"/>
      <w:r w:rsidRPr="00C3470C">
        <w:rPr>
          <w:color w:val="000000" w:themeColor="text1"/>
          <w:sz w:val="24"/>
          <w:szCs w:val="24"/>
        </w:rPr>
        <w:t>îmbunătăţirea</w:t>
      </w:r>
      <w:proofErr w:type="spellEnd"/>
      <w:r w:rsidRPr="00C3470C">
        <w:rPr>
          <w:color w:val="000000" w:themeColor="text1"/>
          <w:sz w:val="24"/>
          <w:szCs w:val="24"/>
        </w:rPr>
        <w:t xml:space="preserve"> </w:t>
      </w:r>
      <w:proofErr w:type="spellStart"/>
      <w:r w:rsidRPr="00C3470C">
        <w:rPr>
          <w:color w:val="000000" w:themeColor="text1"/>
          <w:sz w:val="24"/>
          <w:szCs w:val="24"/>
        </w:rPr>
        <w:t>activităţii</w:t>
      </w:r>
      <w:proofErr w:type="spellEnd"/>
      <w:r w:rsidRPr="00C3470C">
        <w:rPr>
          <w:color w:val="000000" w:themeColor="text1"/>
          <w:sz w:val="24"/>
          <w:szCs w:val="24"/>
        </w:rPr>
        <w:t xml:space="preserve"> de implementare;</w:t>
      </w:r>
    </w:p>
    <w:p w14:paraId="643DC000" w14:textId="77777777" w:rsidR="008C14C0" w:rsidRPr="00C3470C" w:rsidRDefault="008C14C0" w:rsidP="008E7762">
      <w:pPr>
        <w:widowControl w:val="0"/>
        <w:numPr>
          <w:ilvl w:val="0"/>
          <w:numId w:val="117"/>
        </w:numPr>
        <w:spacing w:after="0" w:line="240" w:lineRule="auto"/>
        <w:ind w:left="1843"/>
        <w:jc w:val="both"/>
        <w:rPr>
          <w:color w:val="000000" w:themeColor="text1"/>
          <w:sz w:val="24"/>
          <w:szCs w:val="24"/>
        </w:rPr>
      </w:pPr>
      <w:r w:rsidRPr="00C3470C">
        <w:rPr>
          <w:color w:val="000000" w:themeColor="text1"/>
          <w:sz w:val="24"/>
          <w:szCs w:val="24"/>
        </w:rPr>
        <w:t xml:space="preserve">să identifice elementele de succes ale proiectului și bune practici; </w:t>
      </w:r>
    </w:p>
    <w:p w14:paraId="2FFB9EA3" w14:textId="77777777" w:rsidR="008C14C0" w:rsidRPr="00C3470C" w:rsidRDefault="008C14C0" w:rsidP="008E7762">
      <w:pPr>
        <w:widowControl w:val="0"/>
        <w:numPr>
          <w:ilvl w:val="0"/>
          <w:numId w:val="112"/>
        </w:numPr>
        <w:spacing w:after="0" w:line="240" w:lineRule="auto"/>
        <w:jc w:val="both"/>
        <w:rPr>
          <w:bCs/>
          <w:color w:val="000000" w:themeColor="text1"/>
          <w:sz w:val="24"/>
          <w:szCs w:val="24"/>
        </w:rPr>
      </w:pPr>
      <w:r w:rsidRPr="00C3470C">
        <w:rPr>
          <w:b/>
          <w:bCs/>
          <w:color w:val="000000" w:themeColor="text1"/>
          <w:sz w:val="24"/>
          <w:szCs w:val="24"/>
        </w:rPr>
        <w:t xml:space="preserve"> </w:t>
      </w:r>
      <w:r w:rsidRPr="00C3470C">
        <w:rPr>
          <w:bCs/>
          <w:color w:val="000000" w:themeColor="text1"/>
          <w:sz w:val="24"/>
          <w:szCs w:val="24"/>
        </w:rPr>
        <w:t xml:space="preserve">Analizarea </w:t>
      </w:r>
      <w:proofErr w:type="spellStart"/>
      <w:r w:rsidRPr="00C3470C">
        <w:rPr>
          <w:bCs/>
          <w:color w:val="000000" w:themeColor="text1"/>
          <w:sz w:val="24"/>
          <w:szCs w:val="24"/>
        </w:rPr>
        <w:t>durabilităţii</w:t>
      </w:r>
      <w:proofErr w:type="spellEnd"/>
      <w:r w:rsidRPr="00C3470C">
        <w:rPr>
          <w:bCs/>
          <w:color w:val="000000" w:themeColor="text1"/>
          <w:sz w:val="24"/>
          <w:szCs w:val="24"/>
        </w:rPr>
        <w:t xml:space="preserve"> proiectului</w:t>
      </w:r>
    </w:p>
    <w:p w14:paraId="63019680" w14:textId="77777777" w:rsidR="008C14C0" w:rsidRPr="00C3470C" w:rsidRDefault="008C14C0" w:rsidP="008C14C0">
      <w:pPr>
        <w:ind w:left="720"/>
        <w:rPr>
          <w:color w:val="000000" w:themeColor="text1"/>
          <w:sz w:val="24"/>
          <w:szCs w:val="24"/>
        </w:rPr>
      </w:pPr>
      <w:r w:rsidRPr="00C3470C">
        <w:rPr>
          <w:color w:val="000000" w:themeColor="text1"/>
          <w:sz w:val="24"/>
          <w:szCs w:val="24"/>
        </w:rPr>
        <w:t xml:space="preserve">Se realizează de </w:t>
      </w:r>
      <w:r w:rsidR="00D4018C" w:rsidRPr="00C3470C">
        <w:rPr>
          <w:sz w:val="24"/>
          <w:szCs w:val="24"/>
        </w:rPr>
        <w:t>AMPOC</w:t>
      </w:r>
      <w:r w:rsidRPr="00C3470C">
        <w:rPr>
          <w:color w:val="000000" w:themeColor="text1"/>
          <w:sz w:val="24"/>
          <w:szCs w:val="24"/>
        </w:rPr>
        <w:t xml:space="preserve"> pe baza Rapoartelor de Durabilitate întocmite de beneficiar și a vizitelor de monitorizare, pentru  a se asigura de  sustenabilitatea proiectelor, precum și de faptul că toate </w:t>
      </w:r>
      <w:proofErr w:type="spellStart"/>
      <w:r w:rsidRPr="00C3470C">
        <w:rPr>
          <w:color w:val="000000" w:themeColor="text1"/>
          <w:sz w:val="24"/>
          <w:szCs w:val="24"/>
        </w:rPr>
        <w:t>contribuţiile</w:t>
      </w:r>
      <w:proofErr w:type="spellEnd"/>
      <w:r w:rsidRPr="00C3470C">
        <w:rPr>
          <w:color w:val="000000" w:themeColor="text1"/>
          <w:sz w:val="24"/>
          <w:szCs w:val="24"/>
        </w:rPr>
        <w:t xml:space="preserve"> din fonduri se atribuie numai proiectelor care, în termen de 3/5 ani de la încheierea acestora,  nu au fost afectate de nicio modificare din categoria celor  </w:t>
      </w:r>
      <w:proofErr w:type="spellStart"/>
      <w:r w:rsidRPr="00C3470C">
        <w:rPr>
          <w:color w:val="000000" w:themeColor="text1"/>
          <w:sz w:val="24"/>
          <w:szCs w:val="24"/>
        </w:rPr>
        <w:t>enuntate</w:t>
      </w:r>
      <w:proofErr w:type="spellEnd"/>
      <w:r w:rsidRPr="00C3470C">
        <w:rPr>
          <w:color w:val="000000" w:themeColor="text1"/>
          <w:sz w:val="24"/>
          <w:szCs w:val="24"/>
        </w:rPr>
        <w:t xml:space="preserve"> mai jos, respectiv:</w:t>
      </w:r>
    </w:p>
    <w:p w14:paraId="4EF78AAF"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o schimbare substanțială care să le afecteze natura, obiectivele sau </w:t>
      </w:r>
      <w:proofErr w:type="spellStart"/>
      <w:r w:rsidRPr="00C3470C">
        <w:rPr>
          <w:color w:val="000000" w:themeColor="text1"/>
          <w:sz w:val="24"/>
          <w:szCs w:val="24"/>
        </w:rPr>
        <w:t>condiţiile</w:t>
      </w:r>
      <w:proofErr w:type="spellEnd"/>
      <w:r w:rsidRPr="00C3470C">
        <w:rPr>
          <w:color w:val="000000" w:themeColor="text1"/>
          <w:sz w:val="24"/>
          <w:szCs w:val="24"/>
        </w:rPr>
        <w:t xml:space="preserve"> de realizare  și care ar determina subminarea obiectivelor inițiale ale acestora; </w:t>
      </w:r>
    </w:p>
    <w:p w14:paraId="099041C8"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o schimbare asupra  </w:t>
      </w:r>
      <w:proofErr w:type="spellStart"/>
      <w:r w:rsidRPr="00C3470C">
        <w:rPr>
          <w:color w:val="000000" w:themeColor="text1"/>
          <w:sz w:val="24"/>
          <w:szCs w:val="24"/>
        </w:rPr>
        <w:t>proprietăţii</w:t>
      </w:r>
      <w:proofErr w:type="spellEnd"/>
      <w:r w:rsidRPr="00C3470C">
        <w:rPr>
          <w:color w:val="000000" w:themeColor="text1"/>
          <w:sz w:val="24"/>
          <w:szCs w:val="24"/>
        </w:rPr>
        <w:t xml:space="preserve"> unui element de infrastructură care conferă un avantaj nejustificat unei întreprinderi sau unui organism public;</w:t>
      </w:r>
    </w:p>
    <w:p w14:paraId="7E383FD6" w14:textId="77777777" w:rsidR="008C14C0" w:rsidRPr="00C3470C" w:rsidRDefault="008C14C0" w:rsidP="008E7762">
      <w:pPr>
        <w:widowControl w:val="0"/>
        <w:numPr>
          <w:ilvl w:val="0"/>
          <w:numId w:val="118"/>
        </w:numPr>
        <w:spacing w:after="0" w:line="240" w:lineRule="auto"/>
        <w:jc w:val="both"/>
        <w:rPr>
          <w:color w:val="000000" w:themeColor="text1"/>
          <w:sz w:val="24"/>
          <w:szCs w:val="24"/>
        </w:rPr>
      </w:pPr>
      <w:r w:rsidRPr="00C3470C">
        <w:rPr>
          <w:color w:val="000000" w:themeColor="text1"/>
          <w:sz w:val="24"/>
          <w:szCs w:val="24"/>
        </w:rPr>
        <w:t xml:space="preserve">încetarea sau </w:t>
      </w:r>
      <w:proofErr w:type="spellStart"/>
      <w:r w:rsidRPr="00C3470C">
        <w:rPr>
          <w:color w:val="000000" w:themeColor="text1"/>
          <w:sz w:val="24"/>
          <w:szCs w:val="24"/>
        </w:rPr>
        <w:t>delocalizarea</w:t>
      </w:r>
      <w:proofErr w:type="spellEnd"/>
      <w:r w:rsidRPr="00C3470C">
        <w:rPr>
          <w:color w:val="000000" w:themeColor="text1"/>
          <w:sz w:val="24"/>
          <w:szCs w:val="24"/>
        </w:rPr>
        <w:t xml:space="preserve"> unei activități productive în afara zonei eligibile.</w:t>
      </w:r>
    </w:p>
    <w:p w14:paraId="4EF5FF0F" w14:textId="77777777" w:rsidR="008C14C0" w:rsidRPr="00C3470C" w:rsidRDefault="008C14C0" w:rsidP="008E7762">
      <w:pPr>
        <w:widowControl w:val="0"/>
        <w:numPr>
          <w:ilvl w:val="0"/>
          <w:numId w:val="112"/>
        </w:numPr>
        <w:spacing w:after="0" w:line="240" w:lineRule="auto"/>
        <w:jc w:val="both"/>
        <w:rPr>
          <w:color w:val="000000" w:themeColor="text1"/>
          <w:sz w:val="24"/>
          <w:szCs w:val="24"/>
        </w:rPr>
      </w:pPr>
      <w:r w:rsidRPr="00C3470C">
        <w:rPr>
          <w:bCs/>
          <w:color w:val="000000" w:themeColor="text1"/>
          <w:sz w:val="24"/>
          <w:szCs w:val="24"/>
        </w:rPr>
        <w:t xml:space="preserve">Vizita de monitorizare a </w:t>
      </w:r>
      <w:proofErr w:type="spellStart"/>
      <w:r w:rsidRPr="00C3470C">
        <w:rPr>
          <w:bCs/>
          <w:color w:val="000000" w:themeColor="text1"/>
          <w:sz w:val="24"/>
          <w:szCs w:val="24"/>
        </w:rPr>
        <w:t>durabilităţii</w:t>
      </w:r>
      <w:proofErr w:type="spellEnd"/>
      <w:r w:rsidRPr="00C3470C">
        <w:rPr>
          <w:bCs/>
          <w:color w:val="000000" w:themeColor="text1"/>
          <w:sz w:val="24"/>
          <w:szCs w:val="24"/>
        </w:rPr>
        <w:t xml:space="preserve"> proiectului</w:t>
      </w:r>
    </w:p>
    <w:p w14:paraId="4E46C847" w14:textId="77777777" w:rsidR="008C14C0" w:rsidRPr="00C3470C" w:rsidRDefault="008C14C0" w:rsidP="008E7762">
      <w:pPr>
        <w:widowControl w:val="0"/>
        <w:numPr>
          <w:ilvl w:val="0"/>
          <w:numId w:val="119"/>
        </w:numPr>
        <w:spacing w:after="0" w:line="240" w:lineRule="auto"/>
        <w:jc w:val="both"/>
        <w:rPr>
          <w:color w:val="000000" w:themeColor="text1"/>
          <w:sz w:val="24"/>
          <w:szCs w:val="24"/>
        </w:rPr>
      </w:pPr>
      <w:r w:rsidRPr="00C3470C">
        <w:rPr>
          <w:color w:val="000000" w:themeColor="text1"/>
          <w:sz w:val="24"/>
          <w:szCs w:val="24"/>
        </w:rPr>
        <w:t xml:space="preserve">se realizează la locul de implementare a proiectului/sediul beneficiarului; </w:t>
      </w:r>
    </w:p>
    <w:p w14:paraId="0C7E1FDE" w14:textId="77777777" w:rsidR="008C14C0" w:rsidRPr="00C3470C" w:rsidRDefault="008C14C0" w:rsidP="008E7762">
      <w:pPr>
        <w:widowControl w:val="0"/>
        <w:numPr>
          <w:ilvl w:val="0"/>
          <w:numId w:val="119"/>
        </w:numPr>
        <w:spacing w:after="0" w:line="240" w:lineRule="auto"/>
        <w:jc w:val="both"/>
        <w:rPr>
          <w:color w:val="000000" w:themeColor="text1"/>
          <w:sz w:val="24"/>
          <w:szCs w:val="24"/>
        </w:rPr>
      </w:pPr>
      <w:r w:rsidRPr="00C3470C">
        <w:rPr>
          <w:color w:val="000000" w:themeColor="text1"/>
          <w:sz w:val="24"/>
          <w:szCs w:val="24"/>
        </w:rPr>
        <w:t xml:space="preserve">are ca scop verificarea la fața locului a faptului ca beneficiarul a asigurat durabilitatea  proiectului. </w:t>
      </w:r>
    </w:p>
    <w:p w14:paraId="5D99337B" w14:textId="77777777" w:rsidR="008C14C0" w:rsidRPr="00C3470C" w:rsidRDefault="008C14C0" w:rsidP="008E7762">
      <w:pPr>
        <w:widowControl w:val="0"/>
        <w:numPr>
          <w:ilvl w:val="0"/>
          <w:numId w:val="112"/>
        </w:numPr>
        <w:spacing w:after="0" w:line="240" w:lineRule="auto"/>
        <w:jc w:val="both"/>
        <w:rPr>
          <w:color w:val="000000"/>
          <w:sz w:val="24"/>
          <w:szCs w:val="24"/>
        </w:rPr>
      </w:pPr>
      <w:r w:rsidRPr="00C3470C">
        <w:rPr>
          <w:color w:val="000000" w:themeColor="text1"/>
          <w:sz w:val="24"/>
          <w:szCs w:val="24"/>
        </w:rPr>
        <w:t xml:space="preserve">Beneficiarul are </w:t>
      </w:r>
      <w:proofErr w:type="spellStart"/>
      <w:r w:rsidRPr="00C3470C">
        <w:rPr>
          <w:color w:val="000000" w:themeColor="text1"/>
          <w:sz w:val="24"/>
          <w:szCs w:val="24"/>
        </w:rPr>
        <w:t>obligaţia</w:t>
      </w:r>
      <w:proofErr w:type="spellEnd"/>
      <w:r w:rsidRPr="00C3470C">
        <w:rPr>
          <w:color w:val="000000" w:themeColor="text1"/>
          <w:sz w:val="24"/>
          <w:szCs w:val="24"/>
        </w:rPr>
        <w:t xml:space="preserve"> de a participa la vizitele de monitorizare, de a furniza echipei de monitorizare a </w:t>
      </w:r>
      <w:r w:rsidR="00D4018C" w:rsidRPr="00C3470C">
        <w:rPr>
          <w:sz w:val="24"/>
          <w:szCs w:val="24"/>
        </w:rPr>
        <w:t>AMPOC</w:t>
      </w:r>
      <w:r w:rsidRPr="00C3470C">
        <w:rPr>
          <w:color w:val="000000" w:themeColor="text1"/>
          <w:sz w:val="24"/>
          <w:szCs w:val="24"/>
        </w:rPr>
        <w:t xml:space="preserve"> </w:t>
      </w:r>
      <w:r w:rsidRPr="00C3470C">
        <w:rPr>
          <w:color w:val="000000"/>
          <w:sz w:val="24"/>
          <w:szCs w:val="24"/>
        </w:rPr>
        <w:t xml:space="preserve">toate </w:t>
      </w:r>
      <w:proofErr w:type="spellStart"/>
      <w:r w:rsidRPr="00C3470C">
        <w:rPr>
          <w:color w:val="000000"/>
          <w:sz w:val="24"/>
          <w:szCs w:val="24"/>
        </w:rPr>
        <w:t>informaţiile</w:t>
      </w:r>
      <w:proofErr w:type="spellEnd"/>
      <w:r w:rsidRPr="00C3470C">
        <w:rPr>
          <w:color w:val="000000"/>
          <w:sz w:val="24"/>
          <w:szCs w:val="24"/>
        </w:rPr>
        <w:t xml:space="preserve"> solicitate </w:t>
      </w:r>
      <w:proofErr w:type="spellStart"/>
      <w:r w:rsidRPr="00C3470C">
        <w:rPr>
          <w:color w:val="000000"/>
          <w:sz w:val="24"/>
          <w:szCs w:val="24"/>
        </w:rPr>
        <w:t>şi</w:t>
      </w:r>
      <w:proofErr w:type="spellEnd"/>
      <w:r w:rsidRPr="00C3470C">
        <w:rPr>
          <w:color w:val="000000"/>
          <w:sz w:val="24"/>
          <w:szCs w:val="24"/>
        </w:rPr>
        <w:t xml:space="preserve"> de a permite accesul neîngrădit al acesteia la documentele aferente proiectului și rezultatele declarate ca </w:t>
      </w:r>
      <w:proofErr w:type="spellStart"/>
      <w:r w:rsidRPr="00C3470C">
        <w:rPr>
          <w:color w:val="000000"/>
          <w:sz w:val="24"/>
          <w:szCs w:val="24"/>
        </w:rPr>
        <w:t>obţinute</w:t>
      </w:r>
      <w:proofErr w:type="spellEnd"/>
      <w:r w:rsidRPr="00C3470C">
        <w:rPr>
          <w:color w:val="000000"/>
          <w:sz w:val="24"/>
          <w:szCs w:val="24"/>
        </w:rPr>
        <w:t xml:space="preserve"> pe parcursul implementării acestuia.</w:t>
      </w:r>
    </w:p>
    <w:p w14:paraId="5958D97D"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color w:val="000000"/>
          <w:sz w:val="24"/>
        </w:rPr>
      </w:pPr>
    </w:p>
    <w:p w14:paraId="0CE2FE3C" w14:textId="2DFE33FF" w:rsidR="008C14C0" w:rsidRDefault="008C14C0" w:rsidP="008C14C0">
      <w:pPr>
        <w:spacing w:line="240" w:lineRule="auto"/>
        <w:ind w:right="-1005"/>
        <w:rPr>
          <w:i/>
          <w:sz w:val="24"/>
          <w:szCs w:val="24"/>
        </w:rPr>
      </w:pPr>
    </w:p>
    <w:p w14:paraId="0C1D8DBD" w14:textId="64D345CD" w:rsidR="00452D77" w:rsidRDefault="00452D77" w:rsidP="008C14C0">
      <w:pPr>
        <w:spacing w:line="240" w:lineRule="auto"/>
        <w:ind w:right="-1005"/>
        <w:rPr>
          <w:i/>
          <w:sz w:val="24"/>
          <w:szCs w:val="24"/>
        </w:rPr>
      </w:pPr>
    </w:p>
    <w:p w14:paraId="1829C7E1" w14:textId="77777777" w:rsidR="00452D77" w:rsidRPr="00C3470C" w:rsidRDefault="00452D77" w:rsidP="008C14C0">
      <w:pPr>
        <w:spacing w:line="240" w:lineRule="auto"/>
        <w:ind w:right="-1005"/>
        <w:rPr>
          <w:i/>
          <w:sz w:val="24"/>
          <w:szCs w:val="24"/>
        </w:rPr>
      </w:pPr>
    </w:p>
    <w:p w14:paraId="7B40026F" w14:textId="77777777" w:rsidR="008C14C0" w:rsidRPr="00C3470C" w:rsidRDefault="008C14C0" w:rsidP="008C14C0">
      <w:pPr>
        <w:jc w:val="right"/>
        <w:rPr>
          <w:b/>
          <w:caps/>
          <w:sz w:val="24"/>
          <w:szCs w:val="24"/>
        </w:rPr>
      </w:pPr>
      <w:bookmarkStart w:id="27" w:name="_Toc74560968"/>
      <w:bookmarkStart w:id="28" w:name="_Toc75446555"/>
      <w:bookmarkStart w:id="29" w:name="_Toc75446667"/>
      <w:r w:rsidRPr="00C3470C">
        <w:rPr>
          <w:sz w:val="24"/>
          <w:szCs w:val="24"/>
        </w:rPr>
        <w:lastRenderedPageBreak/>
        <w:t xml:space="preserve">Model Act </w:t>
      </w:r>
      <w:proofErr w:type="spellStart"/>
      <w:r w:rsidRPr="00C3470C">
        <w:rPr>
          <w:sz w:val="24"/>
          <w:szCs w:val="24"/>
        </w:rPr>
        <w:t>Adiţional</w:t>
      </w:r>
      <w:proofErr w:type="spellEnd"/>
      <w:r w:rsidRPr="00C3470C">
        <w:rPr>
          <w:sz w:val="24"/>
          <w:szCs w:val="24"/>
        </w:rPr>
        <w:t xml:space="preserve"> Bipartit</w:t>
      </w:r>
      <w:bookmarkEnd w:id="27"/>
      <w:bookmarkEnd w:id="28"/>
      <w:bookmarkEnd w:id="29"/>
    </w:p>
    <w:p w14:paraId="61AA56D5" w14:textId="77777777" w:rsidR="008C14C0" w:rsidRPr="00C3470C" w:rsidRDefault="008C14C0" w:rsidP="008C14C0">
      <w:pPr>
        <w:spacing w:line="240" w:lineRule="auto"/>
        <w:ind w:right="-1005"/>
        <w:rPr>
          <w:bCs/>
          <w:i/>
          <w:color w:val="000000" w:themeColor="text1"/>
          <w:sz w:val="24"/>
          <w:szCs w:val="24"/>
        </w:rPr>
      </w:pPr>
    </w:p>
    <w:p w14:paraId="5ED2029E" w14:textId="77777777" w:rsidR="008C14C0" w:rsidRPr="00C3470C" w:rsidRDefault="008C14C0" w:rsidP="008C14C0">
      <w:pPr>
        <w:spacing w:line="240" w:lineRule="auto"/>
        <w:ind w:right="-1005"/>
        <w:rPr>
          <w:bCs/>
          <w:i/>
          <w:color w:val="000000" w:themeColor="text1"/>
          <w:sz w:val="24"/>
          <w:szCs w:val="24"/>
        </w:rPr>
      </w:pPr>
    </w:p>
    <w:p w14:paraId="39BB4E0D" w14:textId="77777777" w:rsidR="008C14C0" w:rsidRPr="00C3470C" w:rsidRDefault="008C14C0" w:rsidP="008C14C0">
      <w:pPr>
        <w:tabs>
          <w:tab w:val="left" w:leader="dot" w:pos="2340"/>
        </w:tabs>
        <w:autoSpaceDE w:val="0"/>
        <w:autoSpaceDN w:val="0"/>
        <w:adjustRightInd w:val="0"/>
        <w:spacing w:before="50" w:line="252" w:lineRule="exact"/>
        <w:rPr>
          <w:b/>
          <w:bCs/>
          <w:color w:val="000000" w:themeColor="text1"/>
          <w:sz w:val="24"/>
          <w:szCs w:val="24"/>
          <w:lang w:eastAsia="ro-RO"/>
        </w:rPr>
      </w:pPr>
    </w:p>
    <w:p w14:paraId="61AE1CB7"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p>
    <w:p w14:paraId="6F908A12"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ACT ADIȚIONAL NR. </w:t>
      </w:r>
    </w:p>
    <w:p w14:paraId="170DBC78"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CONTRACT DE FINANŢARE NR. </w:t>
      </w:r>
    </w:p>
    <w:p w14:paraId="0503F8AD" w14:textId="77777777" w:rsidR="008C14C0" w:rsidRPr="00C3470C" w:rsidRDefault="008C14C0" w:rsidP="008C14C0">
      <w:pPr>
        <w:tabs>
          <w:tab w:val="left" w:leader="dot" w:pos="2340"/>
        </w:tabs>
        <w:autoSpaceDE w:val="0"/>
        <w:autoSpaceDN w:val="0"/>
        <w:adjustRightInd w:val="0"/>
        <w:spacing w:before="50" w:line="252" w:lineRule="exact"/>
        <w:jc w:val="center"/>
        <w:rPr>
          <w:b/>
          <w:bCs/>
          <w:color w:val="000000" w:themeColor="text1"/>
          <w:sz w:val="24"/>
          <w:szCs w:val="24"/>
          <w:lang w:eastAsia="ro-RO"/>
        </w:rPr>
      </w:pPr>
      <w:r w:rsidRPr="00C3470C">
        <w:rPr>
          <w:b/>
          <w:bCs/>
          <w:color w:val="000000" w:themeColor="text1"/>
          <w:sz w:val="24"/>
          <w:szCs w:val="24"/>
          <w:lang w:eastAsia="ro-RO"/>
        </w:rPr>
        <w:t xml:space="preserve">PROGRAMUL OPERAȚIONAL COMPETITIVITATE </w:t>
      </w:r>
    </w:p>
    <w:p w14:paraId="0467B75A" w14:textId="77777777" w:rsidR="008C14C0" w:rsidRPr="00C3470C" w:rsidRDefault="008C14C0" w:rsidP="008C14C0">
      <w:pPr>
        <w:autoSpaceDE w:val="0"/>
        <w:autoSpaceDN w:val="0"/>
        <w:adjustRightInd w:val="0"/>
        <w:spacing w:before="58" w:line="240" w:lineRule="auto"/>
        <w:ind w:left="-1134" w:right="-1082"/>
        <w:jc w:val="center"/>
        <w:rPr>
          <w:b/>
          <w:bCs/>
          <w:color w:val="000000" w:themeColor="text1"/>
          <w:sz w:val="24"/>
          <w:szCs w:val="24"/>
          <w:lang w:eastAsia="ro-RO"/>
        </w:rPr>
      </w:pPr>
      <w:r w:rsidRPr="00C3470C">
        <w:rPr>
          <w:b/>
          <w:bCs/>
          <w:color w:val="000000" w:themeColor="text1"/>
          <w:sz w:val="24"/>
          <w:szCs w:val="24"/>
          <w:lang w:eastAsia="ro-RO"/>
        </w:rPr>
        <w:t xml:space="preserve">BENEFICIAR: </w:t>
      </w:r>
    </w:p>
    <w:p w14:paraId="19F1BB82" w14:textId="77777777" w:rsidR="008C14C0" w:rsidRPr="00C3470C" w:rsidRDefault="008C14C0" w:rsidP="008C14C0">
      <w:pPr>
        <w:autoSpaceDE w:val="0"/>
        <w:autoSpaceDN w:val="0"/>
        <w:adjustRightInd w:val="0"/>
        <w:spacing w:before="58" w:line="240" w:lineRule="auto"/>
        <w:ind w:left="-1134" w:right="-1082"/>
        <w:jc w:val="center"/>
        <w:rPr>
          <w:b/>
          <w:bCs/>
          <w:color w:val="000000" w:themeColor="text1"/>
          <w:sz w:val="24"/>
          <w:szCs w:val="24"/>
          <w:lang w:eastAsia="ro-RO"/>
        </w:rPr>
      </w:pPr>
    </w:p>
    <w:p w14:paraId="69B32C76" w14:textId="77777777" w:rsidR="008C14C0" w:rsidRPr="00C3470C" w:rsidRDefault="008C14C0" w:rsidP="008C14C0">
      <w:pPr>
        <w:widowControl w:val="0"/>
        <w:autoSpaceDE w:val="0"/>
        <w:autoSpaceDN w:val="0"/>
        <w:adjustRightInd w:val="0"/>
        <w:spacing w:after="60" w:line="240" w:lineRule="auto"/>
        <w:jc w:val="center"/>
        <w:outlineLvl w:val="1"/>
        <w:rPr>
          <w:bCs/>
          <w:color w:val="000000" w:themeColor="text1"/>
          <w:sz w:val="24"/>
          <w:szCs w:val="24"/>
          <w:lang w:eastAsia="ro-RO"/>
        </w:rPr>
      </w:pPr>
    </w:p>
    <w:p w14:paraId="19BD9A97" w14:textId="77777777" w:rsidR="008C14C0" w:rsidRPr="00C3470C" w:rsidRDefault="008C14C0" w:rsidP="008C14C0">
      <w:pPr>
        <w:widowControl w:val="0"/>
        <w:autoSpaceDE w:val="0"/>
        <w:autoSpaceDN w:val="0"/>
        <w:adjustRightInd w:val="0"/>
        <w:spacing w:line="240" w:lineRule="auto"/>
        <w:rPr>
          <w:color w:val="000000" w:themeColor="text1"/>
          <w:sz w:val="24"/>
          <w:szCs w:val="24"/>
          <w:lang w:eastAsia="ro-RO"/>
        </w:rPr>
      </w:pPr>
    </w:p>
    <w:p w14:paraId="19E03FAA" w14:textId="77777777" w:rsidR="008C14C0" w:rsidRPr="00C3470C" w:rsidRDefault="008C14C0" w:rsidP="008C14C0">
      <w:pPr>
        <w:widowControl w:val="0"/>
        <w:autoSpaceDE w:val="0"/>
        <w:autoSpaceDN w:val="0"/>
        <w:adjustRightInd w:val="0"/>
        <w:spacing w:line="240" w:lineRule="auto"/>
        <w:jc w:val="center"/>
        <w:rPr>
          <w:color w:val="000000" w:themeColor="text1"/>
          <w:sz w:val="24"/>
          <w:szCs w:val="24"/>
          <w:lang w:eastAsia="ro-RO"/>
        </w:rPr>
      </w:pPr>
      <w:r w:rsidRPr="00C3470C">
        <w:rPr>
          <w:b/>
          <w:bCs/>
          <w:color w:val="000000" w:themeColor="text1"/>
          <w:sz w:val="24"/>
          <w:szCs w:val="24"/>
          <w:lang w:eastAsia="ro-RO"/>
        </w:rPr>
        <w:t>TITLUL PROIECTULUI:</w:t>
      </w:r>
      <w:r w:rsidRPr="00C3470C">
        <w:rPr>
          <w:color w:val="000000" w:themeColor="text1"/>
          <w:sz w:val="24"/>
          <w:szCs w:val="24"/>
          <w:lang w:eastAsia="ro-RO"/>
        </w:rPr>
        <w:t xml:space="preserve"> </w:t>
      </w:r>
    </w:p>
    <w:p w14:paraId="4AF7280F" w14:textId="77777777" w:rsidR="008C14C0" w:rsidRPr="00C3470C" w:rsidRDefault="008C14C0" w:rsidP="008C14C0">
      <w:pPr>
        <w:autoSpaceDE w:val="0"/>
        <w:autoSpaceDN w:val="0"/>
        <w:adjustRightInd w:val="0"/>
        <w:spacing w:before="31" w:line="252" w:lineRule="exact"/>
        <w:jc w:val="center"/>
        <w:rPr>
          <w:color w:val="000000" w:themeColor="text1"/>
          <w:sz w:val="24"/>
          <w:szCs w:val="24"/>
          <w:lang w:eastAsia="ro-RO"/>
        </w:rPr>
      </w:pPr>
    </w:p>
    <w:p w14:paraId="06C8B659" w14:textId="77777777" w:rsidR="008C14C0" w:rsidRPr="00C3470C" w:rsidRDefault="008C14C0" w:rsidP="008C14C0">
      <w:pPr>
        <w:autoSpaceDE w:val="0"/>
        <w:autoSpaceDN w:val="0"/>
        <w:adjustRightInd w:val="0"/>
        <w:spacing w:before="31" w:line="252" w:lineRule="exact"/>
        <w:jc w:val="center"/>
        <w:rPr>
          <w:b/>
          <w:bCs/>
          <w:color w:val="000000" w:themeColor="text1"/>
          <w:sz w:val="24"/>
          <w:szCs w:val="24"/>
          <w:lang w:eastAsia="ro-RO"/>
        </w:rPr>
      </w:pPr>
    </w:p>
    <w:p w14:paraId="5D08213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r w:rsidRPr="00C3470C">
        <w:rPr>
          <w:color w:val="000000" w:themeColor="text1"/>
          <w:sz w:val="24"/>
          <w:szCs w:val="24"/>
          <w:lang w:eastAsia="ro-RO"/>
        </w:rPr>
        <w:t>Cod SMIS 2014+</w:t>
      </w:r>
    </w:p>
    <w:p w14:paraId="1BEF0D41"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CDC3B0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67D128CC"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E170F39"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5AFD3E0"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35600DDF"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100E127"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9CA7766"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75362EA"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65068332"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5E40D59"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58E0F6A8"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49637761"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07E790BE" w14:textId="77777777" w:rsidR="008C14C0" w:rsidRPr="00C3470C" w:rsidRDefault="008C14C0" w:rsidP="008C14C0">
      <w:pPr>
        <w:autoSpaceDE w:val="0"/>
        <w:autoSpaceDN w:val="0"/>
        <w:adjustRightInd w:val="0"/>
        <w:spacing w:line="252" w:lineRule="exact"/>
        <w:jc w:val="center"/>
        <w:rPr>
          <w:color w:val="000000" w:themeColor="text1"/>
          <w:sz w:val="24"/>
          <w:szCs w:val="24"/>
          <w:lang w:eastAsia="ro-RO"/>
        </w:rPr>
      </w:pPr>
    </w:p>
    <w:p w14:paraId="755D782C" w14:textId="77777777" w:rsidR="008C14C0" w:rsidRPr="00C3470C" w:rsidRDefault="008C14C0" w:rsidP="008C14C0">
      <w:pPr>
        <w:autoSpaceDE w:val="0"/>
        <w:autoSpaceDN w:val="0"/>
        <w:adjustRightInd w:val="0"/>
        <w:spacing w:before="50" w:line="240" w:lineRule="auto"/>
        <w:jc w:val="center"/>
        <w:rPr>
          <w:b/>
          <w:bCs/>
          <w:color w:val="000000" w:themeColor="text1"/>
          <w:sz w:val="24"/>
          <w:szCs w:val="24"/>
          <w:lang w:eastAsia="ro-RO"/>
        </w:rPr>
      </w:pPr>
      <w:r w:rsidRPr="00C3470C">
        <w:rPr>
          <w:b/>
          <w:bCs/>
          <w:color w:val="000000" w:themeColor="text1"/>
          <w:sz w:val="24"/>
          <w:szCs w:val="24"/>
          <w:lang w:eastAsia="ro-RO"/>
        </w:rPr>
        <w:t xml:space="preserve">ACT ADIȚIONAL NR. </w:t>
      </w:r>
    </w:p>
    <w:p w14:paraId="1DD81CB5" w14:textId="77777777" w:rsidR="008C14C0" w:rsidRPr="00C3470C" w:rsidRDefault="008C14C0" w:rsidP="008C14C0">
      <w:pPr>
        <w:autoSpaceDE w:val="0"/>
        <w:autoSpaceDN w:val="0"/>
        <w:adjustRightInd w:val="0"/>
        <w:spacing w:before="50" w:line="240" w:lineRule="auto"/>
        <w:jc w:val="center"/>
        <w:rPr>
          <w:b/>
          <w:bCs/>
          <w:color w:val="000000" w:themeColor="text1"/>
          <w:sz w:val="24"/>
          <w:szCs w:val="24"/>
          <w:lang w:eastAsia="ro-RO"/>
        </w:rPr>
      </w:pPr>
      <w:r w:rsidRPr="00C3470C">
        <w:rPr>
          <w:b/>
          <w:bCs/>
          <w:color w:val="000000" w:themeColor="text1"/>
          <w:sz w:val="24"/>
          <w:szCs w:val="24"/>
          <w:lang w:eastAsia="ro-RO"/>
        </w:rPr>
        <w:lastRenderedPageBreak/>
        <w:t xml:space="preserve">CONTRACT DE FINANŢARE NR. </w:t>
      </w:r>
    </w:p>
    <w:p w14:paraId="06D214D0" w14:textId="77777777" w:rsidR="008C14C0" w:rsidRPr="00C3470C" w:rsidRDefault="008C14C0" w:rsidP="008C14C0">
      <w:pPr>
        <w:autoSpaceDE w:val="0"/>
        <w:autoSpaceDN w:val="0"/>
        <w:adjustRightInd w:val="0"/>
        <w:spacing w:line="240" w:lineRule="auto"/>
        <w:rPr>
          <w:color w:val="000000" w:themeColor="text1"/>
          <w:sz w:val="24"/>
          <w:szCs w:val="24"/>
          <w:lang w:eastAsia="ro-RO"/>
        </w:rPr>
      </w:pPr>
    </w:p>
    <w:p w14:paraId="447526DC" w14:textId="77777777" w:rsidR="008C14C0" w:rsidRPr="00C3470C" w:rsidRDefault="008C14C0" w:rsidP="008C14C0">
      <w:pPr>
        <w:autoSpaceDE w:val="0"/>
        <w:autoSpaceDN w:val="0"/>
        <w:adjustRightInd w:val="0"/>
        <w:spacing w:before="24" w:line="240" w:lineRule="auto"/>
        <w:rPr>
          <w:b/>
          <w:bCs/>
          <w:color w:val="000000" w:themeColor="text1"/>
          <w:sz w:val="24"/>
          <w:szCs w:val="24"/>
          <w:lang w:eastAsia="ro-RO"/>
        </w:rPr>
      </w:pPr>
      <w:r w:rsidRPr="00C3470C">
        <w:rPr>
          <w:b/>
          <w:bCs/>
          <w:color w:val="000000" w:themeColor="text1"/>
          <w:sz w:val="24"/>
          <w:szCs w:val="24"/>
          <w:lang w:eastAsia="ro-RO"/>
        </w:rPr>
        <w:t xml:space="preserve">1. </w:t>
      </w:r>
      <w:proofErr w:type="spellStart"/>
      <w:r w:rsidRPr="00C3470C">
        <w:rPr>
          <w:b/>
          <w:bCs/>
          <w:color w:val="000000" w:themeColor="text1"/>
          <w:sz w:val="24"/>
          <w:szCs w:val="24"/>
          <w:lang w:eastAsia="ro-RO"/>
        </w:rPr>
        <w:t>Părţile</w:t>
      </w:r>
      <w:proofErr w:type="spellEnd"/>
    </w:p>
    <w:p w14:paraId="5D60A1B5" w14:textId="77777777" w:rsidR="008C14C0" w:rsidRPr="00C3470C" w:rsidRDefault="008C14C0" w:rsidP="008C14C0">
      <w:pPr>
        <w:autoSpaceDE w:val="0"/>
        <w:autoSpaceDN w:val="0"/>
        <w:adjustRightInd w:val="0"/>
        <w:spacing w:line="240" w:lineRule="exact"/>
        <w:rPr>
          <w:color w:val="000000" w:themeColor="text1"/>
          <w:sz w:val="24"/>
          <w:szCs w:val="24"/>
          <w:lang w:eastAsia="ro-RO"/>
        </w:rPr>
      </w:pPr>
    </w:p>
    <w:p w14:paraId="5F288A26" w14:textId="77777777" w:rsidR="008C14C0" w:rsidRPr="00C3470C" w:rsidRDefault="008C14C0" w:rsidP="008C14C0">
      <w:pPr>
        <w:autoSpaceDE w:val="0"/>
        <w:autoSpaceDN w:val="0"/>
        <w:adjustRightInd w:val="0"/>
        <w:spacing w:line="240" w:lineRule="exact"/>
        <w:jc w:val="both"/>
        <w:rPr>
          <w:color w:val="000000" w:themeColor="text1"/>
          <w:sz w:val="24"/>
          <w:szCs w:val="24"/>
          <w:lang w:eastAsia="ro-RO"/>
        </w:rPr>
      </w:pPr>
      <w:r w:rsidRPr="00C3470C">
        <w:rPr>
          <w:b/>
          <w:bCs/>
          <w:color w:val="000000" w:themeColor="text1"/>
          <w:sz w:val="24"/>
          <w:szCs w:val="24"/>
          <w:lang w:eastAsia="ro-RO"/>
        </w:rPr>
        <w:t xml:space="preserve">Ministerul ………………, în calitate de Organism Intermediar pentru Programul </w:t>
      </w:r>
      <w:proofErr w:type="spellStart"/>
      <w:r w:rsidRPr="00C3470C">
        <w:rPr>
          <w:b/>
          <w:bCs/>
          <w:color w:val="000000" w:themeColor="text1"/>
          <w:sz w:val="24"/>
          <w:szCs w:val="24"/>
          <w:lang w:eastAsia="ro-RO"/>
        </w:rPr>
        <w:t>Operaţional</w:t>
      </w:r>
      <w:proofErr w:type="spellEnd"/>
      <w:r w:rsidRPr="00C3470C">
        <w:rPr>
          <w:b/>
          <w:bCs/>
          <w:color w:val="000000" w:themeColor="text1"/>
          <w:sz w:val="24"/>
          <w:szCs w:val="24"/>
          <w:lang w:eastAsia="ro-RO"/>
        </w:rPr>
        <w:t xml:space="preserve"> Competitivitate, cu sediul în ………….., nr…., sector …., localitatea …….., România, cod poștal …………., telefon ……….., fax …………., poștă electronică: ………….. , cod fiscal ……, reprezentat de …………………, în calitate de Ministru, denumit în cele ce urmează …….</w:t>
      </w:r>
    </w:p>
    <w:p w14:paraId="3148B523" w14:textId="77777777" w:rsidR="008C14C0" w:rsidRPr="00C3470C" w:rsidRDefault="008C14C0" w:rsidP="008C14C0">
      <w:pPr>
        <w:autoSpaceDE w:val="0"/>
        <w:autoSpaceDN w:val="0"/>
        <w:adjustRightInd w:val="0"/>
        <w:spacing w:before="84" w:line="240" w:lineRule="auto"/>
        <w:jc w:val="both"/>
        <w:rPr>
          <w:b/>
          <w:color w:val="000000" w:themeColor="text1"/>
          <w:sz w:val="24"/>
          <w:szCs w:val="24"/>
          <w:lang w:eastAsia="ro-RO"/>
        </w:rPr>
      </w:pPr>
      <w:proofErr w:type="spellStart"/>
      <w:r w:rsidRPr="00C3470C">
        <w:rPr>
          <w:b/>
          <w:color w:val="000000" w:themeColor="text1"/>
          <w:sz w:val="24"/>
          <w:szCs w:val="24"/>
          <w:lang w:eastAsia="ro-RO"/>
        </w:rPr>
        <w:t>şi</w:t>
      </w:r>
      <w:proofErr w:type="spellEnd"/>
    </w:p>
    <w:p w14:paraId="4D59D7AE" w14:textId="77777777" w:rsidR="008C14C0" w:rsidRPr="00C3470C" w:rsidRDefault="008C14C0" w:rsidP="008C14C0">
      <w:pPr>
        <w:tabs>
          <w:tab w:val="left" w:leader="dot" w:pos="6221"/>
        </w:tabs>
        <w:autoSpaceDE w:val="0"/>
        <w:autoSpaceDN w:val="0"/>
        <w:adjustRightInd w:val="0"/>
        <w:spacing w:before="209" w:line="252" w:lineRule="exact"/>
        <w:jc w:val="both"/>
        <w:rPr>
          <w:b/>
          <w:bCs/>
          <w:color w:val="000000" w:themeColor="text1"/>
          <w:sz w:val="24"/>
          <w:szCs w:val="24"/>
          <w:lang w:eastAsia="ro-RO"/>
        </w:rPr>
      </w:pPr>
      <w:r w:rsidRPr="00C3470C">
        <w:rPr>
          <w:b/>
          <w:bCs/>
          <w:color w:val="000000" w:themeColor="text1"/>
          <w:sz w:val="24"/>
          <w:szCs w:val="24"/>
          <w:lang w:eastAsia="ro-RO"/>
        </w:rPr>
        <w:t xml:space="preserve">[ Persoană juridică ]..................., cod de identificare fiscală ……….., înregistrată la ....................... sub   nr. .../……/…..,   cu sediul în localitatea ………., str. ………. nr. …, bl…, sc…, et…, sector 4, România, telefon …………., fax …………., </w:t>
      </w:r>
      <w:proofErr w:type="spellStart"/>
      <w:r w:rsidRPr="00C3470C">
        <w:rPr>
          <w:b/>
          <w:bCs/>
          <w:color w:val="000000" w:themeColor="text1"/>
          <w:sz w:val="24"/>
          <w:szCs w:val="24"/>
          <w:lang w:eastAsia="ro-RO"/>
        </w:rPr>
        <w:t>poştă</w:t>
      </w:r>
      <w:proofErr w:type="spellEnd"/>
      <w:r w:rsidRPr="00C3470C">
        <w:rPr>
          <w:b/>
          <w:bCs/>
          <w:color w:val="000000" w:themeColor="text1"/>
          <w:sz w:val="24"/>
          <w:szCs w:val="24"/>
          <w:lang w:eastAsia="ro-RO"/>
        </w:rPr>
        <w:t xml:space="preserve"> electronică: </w:t>
      </w:r>
      <w:hyperlink r:id="rId10" w:history="1">
        <w:r w:rsidRPr="00C3470C">
          <w:rPr>
            <w:color w:val="000000" w:themeColor="text1"/>
            <w:sz w:val="24"/>
            <w:szCs w:val="24"/>
            <w:u w:val="single"/>
            <w:lang w:eastAsia="ro-RO"/>
          </w:rPr>
          <w:t>……….</w:t>
        </w:r>
      </w:hyperlink>
      <w:r w:rsidRPr="00C3470C">
        <w:rPr>
          <w:b/>
          <w:bCs/>
          <w:color w:val="000000" w:themeColor="text1"/>
          <w:sz w:val="24"/>
          <w:szCs w:val="24"/>
          <w:lang w:eastAsia="ro-RO"/>
        </w:rPr>
        <w:t xml:space="preserve">, reprezentată legal prin ……….., , identificat prin …, seria …, nr. ………, în calitate de Beneficiar al </w:t>
      </w:r>
      <w:proofErr w:type="spellStart"/>
      <w:r w:rsidRPr="00C3470C">
        <w:rPr>
          <w:b/>
          <w:bCs/>
          <w:color w:val="000000" w:themeColor="text1"/>
          <w:sz w:val="24"/>
          <w:szCs w:val="24"/>
          <w:lang w:eastAsia="ro-RO"/>
        </w:rPr>
        <w:t>finanţării</w:t>
      </w:r>
      <w:proofErr w:type="spellEnd"/>
      <w:r w:rsidRPr="00C3470C">
        <w:rPr>
          <w:b/>
          <w:bCs/>
          <w:color w:val="000000" w:themeColor="text1"/>
          <w:sz w:val="24"/>
          <w:szCs w:val="24"/>
          <w:lang w:eastAsia="ro-RO"/>
        </w:rPr>
        <w:t>,</w:t>
      </w:r>
    </w:p>
    <w:p w14:paraId="0AB4117F" w14:textId="77777777" w:rsidR="008C14C0" w:rsidRPr="00C3470C" w:rsidRDefault="008C14C0" w:rsidP="008C14C0">
      <w:pPr>
        <w:autoSpaceDE w:val="0"/>
        <w:autoSpaceDN w:val="0"/>
        <w:adjustRightInd w:val="0"/>
        <w:spacing w:line="240" w:lineRule="auto"/>
        <w:rPr>
          <w:color w:val="000000" w:themeColor="text1"/>
          <w:sz w:val="24"/>
          <w:szCs w:val="24"/>
          <w:lang w:eastAsia="ro-RO"/>
        </w:rPr>
      </w:pPr>
    </w:p>
    <w:p w14:paraId="390FDC1A" w14:textId="77777777" w:rsidR="008C14C0" w:rsidRPr="00C3470C" w:rsidRDefault="008C14C0" w:rsidP="008C14C0">
      <w:pPr>
        <w:autoSpaceDE w:val="0"/>
        <w:autoSpaceDN w:val="0"/>
        <w:adjustRightInd w:val="0"/>
        <w:spacing w:line="240" w:lineRule="auto"/>
        <w:rPr>
          <w:b/>
          <w:bCs/>
          <w:color w:val="000000" w:themeColor="text1"/>
          <w:sz w:val="24"/>
          <w:szCs w:val="24"/>
          <w:lang w:eastAsia="ro-RO"/>
        </w:rPr>
      </w:pPr>
      <w:r w:rsidRPr="00C3470C">
        <w:rPr>
          <w:b/>
          <w:bCs/>
          <w:color w:val="000000" w:themeColor="text1"/>
          <w:sz w:val="24"/>
          <w:szCs w:val="24"/>
          <w:lang w:eastAsia="ro-RO"/>
        </w:rPr>
        <w:t>Având în vedere:</w:t>
      </w:r>
    </w:p>
    <w:p w14:paraId="307B964E" w14:textId="77777777" w:rsidR="008C14C0" w:rsidRPr="00C3470C" w:rsidRDefault="008C14C0" w:rsidP="008C14C0">
      <w:pPr>
        <w:autoSpaceDE w:val="0"/>
        <w:autoSpaceDN w:val="0"/>
        <w:adjustRightInd w:val="0"/>
        <w:spacing w:line="240" w:lineRule="auto"/>
        <w:rPr>
          <w:bCs/>
          <w:color w:val="000000" w:themeColor="text1"/>
          <w:sz w:val="24"/>
          <w:szCs w:val="24"/>
          <w:lang w:eastAsia="ro-RO"/>
        </w:rPr>
      </w:pPr>
      <w:r w:rsidRPr="00C3470C">
        <w:rPr>
          <w:bCs/>
          <w:color w:val="000000" w:themeColor="text1"/>
          <w:sz w:val="24"/>
          <w:szCs w:val="24"/>
          <w:lang w:eastAsia="ro-RO"/>
        </w:rPr>
        <w:t>s-a convenit încheierea prezentului Act Adițional la contractul de finanțare astfel:</w:t>
      </w:r>
    </w:p>
    <w:p w14:paraId="10420568"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1 </w:t>
      </w:r>
      <w:r w:rsidRPr="00C3470C">
        <w:rPr>
          <w:bCs/>
          <w:color w:val="000000" w:themeColor="text1"/>
          <w:sz w:val="24"/>
          <w:szCs w:val="24"/>
          <w:lang w:eastAsia="ro-RO"/>
        </w:rPr>
        <w:t>Se modifică cererea de finanțare în sensul:</w:t>
      </w:r>
    </w:p>
    <w:p w14:paraId="4FD61CCE" w14:textId="77777777" w:rsidR="008C14C0" w:rsidRPr="00C3470C" w:rsidRDefault="008C14C0" w:rsidP="008C14C0">
      <w:pPr>
        <w:spacing w:line="240" w:lineRule="auto"/>
        <w:ind w:left="1571"/>
        <w:contextualSpacing/>
        <w:rPr>
          <w:color w:val="000000" w:themeColor="text1"/>
          <w:sz w:val="24"/>
          <w:szCs w:val="24"/>
        </w:rPr>
      </w:pPr>
    </w:p>
    <w:p w14:paraId="641BE340"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2 </w:t>
      </w:r>
      <w:r w:rsidRPr="00C3470C">
        <w:rPr>
          <w:bCs/>
          <w:color w:val="000000" w:themeColor="text1"/>
          <w:sz w:val="24"/>
          <w:szCs w:val="24"/>
          <w:lang w:eastAsia="ro-RO"/>
        </w:rPr>
        <w:t>Se modifică bugetul proiectului, conform Anexei 1 la prezentul act adițional, în sensul ……………….</w:t>
      </w:r>
    </w:p>
    <w:p w14:paraId="1CE9F4FB"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Art. 3</w:t>
      </w:r>
      <w:r w:rsidRPr="00C3470C">
        <w:rPr>
          <w:bCs/>
          <w:color w:val="000000" w:themeColor="text1"/>
          <w:sz w:val="24"/>
          <w:szCs w:val="24"/>
          <w:lang w:eastAsia="ro-RO"/>
        </w:rPr>
        <w:t xml:space="preserve"> Toate celelalte condiții și termene ale Contractului de Finanțare nr. ………..rămân nemodificate.</w:t>
      </w:r>
    </w:p>
    <w:p w14:paraId="5667F5C8"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p>
    <w:p w14:paraId="6D4CE720"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
          <w:bCs/>
          <w:color w:val="000000" w:themeColor="text1"/>
          <w:sz w:val="24"/>
          <w:szCs w:val="24"/>
          <w:lang w:eastAsia="ro-RO"/>
        </w:rPr>
        <w:t xml:space="preserve">Art. 4 </w:t>
      </w:r>
      <w:r w:rsidRPr="00C3470C">
        <w:rPr>
          <w:bCs/>
          <w:color w:val="000000" w:themeColor="text1"/>
          <w:sz w:val="24"/>
          <w:szCs w:val="24"/>
          <w:lang w:eastAsia="ro-RO"/>
        </w:rPr>
        <w:t xml:space="preserve">Prezentul Act Adițional nu aduce atingere dreptului </w:t>
      </w:r>
      <w:r w:rsidR="00D4018C" w:rsidRPr="00C3470C">
        <w:rPr>
          <w:bCs/>
          <w:color w:val="000000" w:themeColor="text1"/>
          <w:sz w:val="24"/>
          <w:szCs w:val="24"/>
          <w:lang w:eastAsia="ro-RO"/>
        </w:rPr>
        <w:t>AMPOC</w:t>
      </w:r>
      <w:r w:rsidRPr="00C3470C">
        <w:rPr>
          <w:bCs/>
          <w:color w:val="000000" w:themeColor="text1"/>
          <w:sz w:val="24"/>
          <w:szCs w:val="24"/>
          <w:lang w:eastAsia="ro-RO"/>
        </w:rPr>
        <w:t xml:space="preserve"> de aplicare a corecțiilor financiare conform prevederilor legale în vigoare.</w:t>
      </w:r>
    </w:p>
    <w:p w14:paraId="3A4B9EED"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p>
    <w:p w14:paraId="021CBDF2" w14:textId="77777777" w:rsidR="008C14C0" w:rsidRPr="00C3470C" w:rsidRDefault="008C14C0" w:rsidP="008C14C0">
      <w:pPr>
        <w:autoSpaceDE w:val="0"/>
        <w:autoSpaceDN w:val="0"/>
        <w:adjustRightInd w:val="0"/>
        <w:spacing w:before="55" w:line="240" w:lineRule="auto"/>
        <w:rPr>
          <w:bCs/>
          <w:color w:val="000000" w:themeColor="text1"/>
          <w:sz w:val="24"/>
          <w:szCs w:val="24"/>
          <w:lang w:eastAsia="ro-RO"/>
        </w:rPr>
      </w:pPr>
      <w:r w:rsidRPr="00C3470C">
        <w:rPr>
          <w:bCs/>
          <w:color w:val="000000" w:themeColor="text1"/>
          <w:sz w:val="24"/>
          <w:szCs w:val="24"/>
          <w:lang w:eastAsia="ro-RO"/>
        </w:rPr>
        <w:t xml:space="preserve"> </w:t>
      </w:r>
      <w:r w:rsidRPr="00C3470C">
        <w:rPr>
          <w:b/>
          <w:bCs/>
          <w:color w:val="000000" w:themeColor="text1"/>
          <w:sz w:val="24"/>
          <w:szCs w:val="24"/>
          <w:lang w:eastAsia="ro-RO"/>
        </w:rPr>
        <w:t>Art. 5</w:t>
      </w:r>
      <w:r w:rsidRPr="00C3470C">
        <w:rPr>
          <w:bCs/>
          <w:color w:val="000000" w:themeColor="text1"/>
          <w:sz w:val="24"/>
          <w:szCs w:val="24"/>
          <w:lang w:eastAsia="ro-RO"/>
        </w:rPr>
        <w:t xml:space="preserve"> Prezentul Act Adițional este elaborat într-un singur exemplar, semnat electronic de toate părțile și transmis prin sistemul electronic </w:t>
      </w:r>
      <w:proofErr w:type="spellStart"/>
      <w:r w:rsidRPr="00C3470C">
        <w:rPr>
          <w:bCs/>
          <w:color w:val="000000" w:themeColor="text1"/>
          <w:sz w:val="24"/>
          <w:szCs w:val="24"/>
          <w:lang w:eastAsia="ro-RO"/>
        </w:rPr>
        <w:t>MySMIS</w:t>
      </w:r>
      <w:proofErr w:type="spellEnd"/>
      <w:r w:rsidRPr="00C3470C">
        <w:rPr>
          <w:bCs/>
          <w:color w:val="000000" w:themeColor="text1"/>
          <w:sz w:val="24"/>
          <w:szCs w:val="24"/>
          <w:lang w:eastAsia="ro-RO"/>
        </w:rPr>
        <w:t xml:space="preserve"> 2014.</w:t>
      </w:r>
    </w:p>
    <w:p w14:paraId="23AFAA35" w14:textId="77777777" w:rsidR="008C14C0" w:rsidRPr="00C3470C" w:rsidRDefault="008C14C0" w:rsidP="008C14C0">
      <w:pPr>
        <w:autoSpaceDE w:val="0"/>
        <w:autoSpaceDN w:val="0"/>
        <w:adjustRightInd w:val="0"/>
        <w:spacing w:before="209" w:line="295" w:lineRule="exact"/>
        <w:rPr>
          <w:color w:val="000000" w:themeColor="text1"/>
          <w:sz w:val="24"/>
          <w:szCs w:val="24"/>
          <w:lang w:eastAsia="ro-RO"/>
        </w:rPr>
      </w:pPr>
    </w:p>
    <w:p w14:paraId="25217D10" w14:textId="77777777" w:rsidR="008C14C0" w:rsidRPr="00C3470C" w:rsidRDefault="008C14C0" w:rsidP="008C14C0">
      <w:pPr>
        <w:pStyle w:val="Style10"/>
        <w:widowControl/>
        <w:tabs>
          <w:tab w:val="left" w:pos="5443"/>
        </w:tabs>
        <w:spacing w:before="134"/>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Pentru Organismul Intermediar</w:t>
      </w:r>
      <w:r w:rsidRPr="00C3470C">
        <w:rPr>
          <w:rStyle w:val="FontStyle30"/>
          <w:rFonts w:ascii="Times New Roman" w:hAnsi="Times New Roman"/>
          <w:bCs/>
          <w:color w:val="000000" w:themeColor="text1"/>
          <w:sz w:val="24"/>
        </w:rPr>
        <w:tab/>
        <w:t xml:space="preserve">           Pentru Beneficiar</w:t>
      </w:r>
    </w:p>
    <w:p w14:paraId="10C79613" w14:textId="77777777" w:rsidR="008C14C0" w:rsidRPr="00C3470C" w:rsidRDefault="008C14C0" w:rsidP="008C14C0">
      <w:pPr>
        <w:pStyle w:val="Style10"/>
        <w:widowControl/>
        <w:tabs>
          <w:tab w:val="left" w:leader="dot" w:pos="2218"/>
          <w:tab w:val="left" w:pos="5443"/>
          <w:tab w:val="left" w:leader="dot" w:pos="7279"/>
        </w:tabs>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Nume:</w:t>
      </w:r>
      <w:r w:rsidRPr="00C3470C">
        <w:rPr>
          <w:rStyle w:val="FontStyle30"/>
          <w:rFonts w:ascii="Times New Roman" w:hAnsi="Times New Roman"/>
          <w:bCs/>
          <w:color w:val="000000" w:themeColor="text1"/>
          <w:sz w:val="24"/>
        </w:rPr>
        <w:tab/>
      </w:r>
      <w:r w:rsidRPr="00C3470C">
        <w:rPr>
          <w:rStyle w:val="FontStyle30"/>
          <w:rFonts w:ascii="Times New Roman" w:hAnsi="Times New Roman"/>
          <w:bCs/>
          <w:color w:val="000000" w:themeColor="text1"/>
          <w:sz w:val="24"/>
        </w:rPr>
        <w:tab/>
        <w:t xml:space="preserve">           Nume:………………….</w:t>
      </w:r>
    </w:p>
    <w:p w14:paraId="53D50069" w14:textId="77777777" w:rsidR="008C14C0" w:rsidRPr="00C3470C" w:rsidRDefault="008C14C0" w:rsidP="008C14C0">
      <w:pPr>
        <w:pStyle w:val="Style10"/>
        <w:widowControl/>
        <w:tabs>
          <w:tab w:val="left" w:leader="dot" w:pos="2693"/>
          <w:tab w:val="left" w:pos="5443"/>
          <w:tab w:val="left" w:leader="dot" w:pos="7272"/>
        </w:tabs>
        <w:spacing w:before="7"/>
        <w:ind w:firstLine="0"/>
        <w:jc w:val="both"/>
        <w:rPr>
          <w:rStyle w:val="FontStyle30"/>
          <w:rFonts w:ascii="Times New Roman" w:hAnsi="Times New Roman"/>
          <w:bCs/>
          <w:color w:val="000000" w:themeColor="text1"/>
          <w:sz w:val="24"/>
        </w:rPr>
      </w:pPr>
      <w:proofErr w:type="spellStart"/>
      <w:r w:rsidRPr="00C3470C">
        <w:rPr>
          <w:rStyle w:val="FontStyle30"/>
          <w:rFonts w:ascii="Times New Roman" w:hAnsi="Times New Roman"/>
          <w:bCs/>
          <w:color w:val="000000" w:themeColor="text1"/>
          <w:sz w:val="24"/>
        </w:rPr>
        <w:t>Funcţie</w:t>
      </w:r>
      <w:proofErr w:type="spellEnd"/>
      <w:r w:rsidRPr="00C3470C">
        <w:rPr>
          <w:rStyle w:val="FontStyle30"/>
          <w:rFonts w:ascii="Times New Roman" w:hAnsi="Times New Roman"/>
          <w:bCs/>
          <w:color w:val="000000" w:themeColor="text1"/>
          <w:sz w:val="24"/>
        </w:rPr>
        <w:t>:</w:t>
      </w:r>
      <w:r w:rsidRPr="00C3470C">
        <w:rPr>
          <w:rStyle w:val="FontStyle30"/>
          <w:rFonts w:ascii="Times New Roman" w:hAnsi="Times New Roman"/>
          <w:bCs/>
          <w:color w:val="000000" w:themeColor="text1"/>
          <w:sz w:val="24"/>
        </w:rPr>
        <w:tab/>
      </w:r>
      <w:r w:rsidRPr="00C3470C">
        <w:rPr>
          <w:rStyle w:val="FontStyle30"/>
          <w:rFonts w:ascii="Times New Roman" w:hAnsi="Times New Roman"/>
          <w:bCs/>
          <w:color w:val="000000" w:themeColor="text1"/>
          <w:sz w:val="24"/>
        </w:rPr>
        <w:tab/>
        <w:t xml:space="preserve">           </w:t>
      </w:r>
      <w:proofErr w:type="spellStart"/>
      <w:r w:rsidRPr="00C3470C">
        <w:rPr>
          <w:rStyle w:val="FontStyle30"/>
          <w:rFonts w:ascii="Times New Roman" w:hAnsi="Times New Roman"/>
          <w:bCs/>
          <w:color w:val="000000" w:themeColor="text1"/>
          <w:sz w:val="24"/>
        </w:rPr>
        <w:t>Funcţie</w:t>
      </w:r>
      <w:proofErr w:type="spellEnd"/>
      <w:r w:rsidRPr="00C3470C">
        <w:rPr>
          <w:rStyle w:val="FontStyle30"/>
          <w:rFonts w:ascii="Times New Roman" w:hAnsi="Times New Roman"/>
          <w:bCs/>
          <w:color w:val="000000" w:themeColor="text1"/>
          <w:sz w:val="24"/>
        </w:rPr>
        <w:t>:……………….</w:t>
      </w:r>
    </w:p>
    <w:p w14:paraId="2D7DAE1D" w14:textId="77777777" w:rsidR="008C14C0" w:rsidRPr="00C3470C" w:rsidRDefault="008C14C0" w:rsidP="008C14C0">
      <w:pPr>
        <w:pStyle w:val="Style10"/>
        <w:widowControl/>
        <w:tabs>
          <w:tab w:val="left" w:pos="5443"/>
        </w:tabs>
        <w:ind w:firstLine="0"/>
        <w:jc w:val="both"/>
        <w:rPr>
          <w:rStyle w:val="FontStyle30"/>
          <w:rFonts w:ascii="Times New Roman" w:hAnsi="Times New Roman"/>
          <w:bCs/>
          <w:color w:val="000000" w:themeColor="text1"/>
          <w:sz w:val="24"/>
        </w:rPr>
      </w:pPr>
      <w:r w:rsidRPr="00C3470C">
        <w:rPr>
          <w:rStyle w:val="FontStyle30"/>
          <w:rFonts w:ascii="Times New Roman" w:hAnsi="Times New Roman"/>
          <w:bCs/>
          <w:color w:val="000000" w:themeColor="text1"/>
          <w:sz w:val="24"/>
        </w:rPr>
        <w:t>Semnătura:……………………..</w:t>
      </w:r>
      <w:r w:rsidRPr="00C3470C">
        <w:rPr>
          <w:rStyle w:val="FontStyle30"/>
          <w:rFonts w:ascii="Times New Roman" w:hAnsi="Times New Roman"/>
          <w:bCs/>
          <w:color w:val="000000" w:themeColor="text1"/>
          <w:sz w:val="24"/>
        </w:rPr>
        <w:tab/>
        <w:t xml:space="preserve">           Semnătura:………….</w:t>
      </w:r>
    </w:p>
    <w:p w14:paraId="498D4C93" w14:textId="77777777" w:rsidR="008C14C0" w:rsidRPr="00C3470C" w:rsidRDefault="008C14C0" w:rsidP="008C14C0">
      <w:pPr>
        <w:pStyle w:val="Style10"/>
        <w:widowControl/>
        <w:spacing w:line="240" w:lineRule="exact"/>
        <w:ind w:left="648" w:firstLine="0"/>
        <w:jc w:val="both"/>
        <w:rPr>
          <w:color w:val="000000" w:themeColor="text1"/>
        </w:rPr>
      </w:pPr>
    </w:p>
    <w:p w14:paraId="11605836" w14:textId="2EF239E1" w:rsidR="008C14C0" w:rsidRPr="00C3470C" w:rsidRDefault="008C14C0">
      <w:pPr>
        <w:rPr>
          <w:sz w:val="24"/>
          <w:szCs w:val="24"/>
        </w:rPr>
      </w:pPr>
      <w:r w:rsidRPr="00C3470C">
        <w:rPr>
          <w:rStyle w:val="FontStyle30"/>
          <w:rFonts w:ascii="Times New Roman" w:hAnsi="Times New Roman"/>
          <w:bCs/>
          <w:color w:val="000000" w:themeColor="text1"/>
          <w:sz w:val="24"/>
          <w:szCs w:val="24"/>
        </w:rPr>
        <w:t>Data:</w:t>
      </w:r>
      <w:r w:rsidRPr="00C3470C">
        <w:rPr>
          <w:rStyle w:val="FontStyle30"/>
          <w:rFonts w:ascii="Times New Roman" w:hAnsi="Times New Roman"/>
          <w:bCs/>
          <w:color w:val="000000" w:themeColor="text1"/>
          <w:sz w:val="24"/>
          <w:szCs w:val="24"/>
        </w:rPr>
        <w:tab/>
      </w:r>
    </w:p>
    <w:sectPr w:rsidR="008C14C0" w:rsidRPr="00C347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66DC0" w14:textId="77777777" w:rsidR="003469D8" w:rsidRDefault="003469D8" w:rsidP="008C14C0">
      <w:pPr>
        <w:spacing w:after="0" w:line="240" w:lineRule="auto"/>
      </w:pPr>
      <w:r>
        <w:separator/>
      </w:r>
    </w:p>
  </w:endnote>
  <w:endnote w:type="continuationSeparator" w:id="0">
    <w:p w14:paraId="3F079FE2" w14:textId="77777777" w:rsidR="003469D8" w:rsidRDefault="003469D8" w:rsidP="008C1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G Omega">
    <w:charset w:val="00"/>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charset w:val="00"/>
    <w:family w:val="swiss"/>
    <w:pitch w:val="variable"/>
    <w:sig w:usb0="00000007" w:usb1="00000000" w:usb2="00000000" w:usb3="00000000" w:csb0="00000093" w:csb1="00000000"/>
  </w:font>
  <w:font w:name="Helvetica">
    <w:panose1 w:val="020B0604020202020204"/>
    <w:charset w:val="EE"/>
    <w:family w:val="swiss"/>
    <w:pitch w:val="variable"/>
    <w:sig w:usb0="E0002EFF" w:usb1="C000785B" w:usb2="00000009" w:usb3="00000000" w:csb0="000001FF" w:csb1="00000000"/>
  </w:font>
  <w:font w:name="CordiaUPC">
    <w:altName w:val="Leelawadee UI"/>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DED33" w14:textId="77777777" w:rsidR="003469D8" w:rsidRDefault="003469D8" w:rsidP="008C14C0">
      <w:pPr>
        <w:spacing w:after="0" w:line="240" w:lineRule="auto"/>
      </w:pPr>
      <w:r>
        <w:separator/>
      </w:r>
    </w:p>
  </w:footnote>
  <w:footnote w:type="continuationSeparator" w:id="0">
    <w:p w14:paraId="134FBBA3" w14:textId="77777777" w:rsidR="003469D8" w:rsidRDefault="003469D8" w:rsidP="008C14C0">
      <w:pPr>
        <w:spacing w:after="0" w:line="240" w:lineRule="auto"/>
      </w:pPr>
      <w:r>
        <w:continuationSeparator/>
      </w:r>
    </w:p>
  </w:footnote>
  <w:footnote w:id="1">
    <w:p w14:paraId="640AFE4A" w14:textId="77777777" w:rsidR="00452D77" w:rsidRPr="00D24931" w:rsidRDefault="00452D77" w:rsidP="008C14C0">
      <w:pPr>
        <w:pStyle w:val="Style12"/>
        <w:widowControl/>
        <w:spacing w:line="240" w:lineRule="auto"/>
        <w:ind w:firstLine="0"/>
        <w:jc w:val="left"/>
        <w:rPr>
          <w:rStyle w:val="FontStyle31"/>
        </w:rPr>
      </w:pPr>
      <w:r>
        <w:rPr>
          <w:rStyle w:val="FontStyle31"/>
          <w:rFonts w:cs="Arial"/>
          <w:szCs w:val="20"/>
          <w:vertAlign w:val="superscript"/>
        </w:rPr>
        <w:footnoteRef/>
      </w:r>
      <w:r>
        <w:rPr>
          <w:rStyle w:val="FontStyle31"/>
          <w:rFonts w:cs="Arial"/>
          <w:szCs w:val="20"/>
        </w:rPr>
        <w:t xml:space="preserve"> Prevederile art. 3, alin. (3) nu se aplică proiectelor finanţate din asistenţă tehnică</w:t>
      </w:r>
    </w:p>
  </w:footnote>
  <w:footnote w:id="2">
    <w:p w14:paraId="14CA3C45" w14:textId="77777777" w:rsidR="00452D77" w:rsidRPr="00D24931" w:rsidRDefault="00452D77" w:rsidP="008C14C0">
      <w:pPr>
        <w:pStyle w:val="Style13"/>
        <w:widowControl/>
        <w:spacing w:line="240" w:lineRule="auto"/>
        <w:ind w:firstLine="0"/>
        <w:rPr>
          <w:rStyle w:val="FontStyle31"/>
          <w:vertAlign w:val="superscript"/>
        </w:rPr>
      </w:pPr>
      <w:r>
        <w:rPr>
          <w:rStyle w:val="FontStyle31"/>
          <w:rFonts w:cs="Arial"/>
          <w:szCs w:val="20"/>
          <w:vertAlign w:val="superscript"/>
        </w:rPr>
        <w:footnoteRef/>
      </w:r>
      <w:r>
        <w:rPr>
          <w:rStyle w:val="FontStyle31"/>
          <w:rFonts w:cs="Arial"/>
          <w:szCs w:val="20"/>
        </w:rPr>
        <w:t xml:space="preserve"> Se va alege una dintre </w:t>
      </w:r>
      <w:r>
        <w:rPr>
          <w:rStyle w:val="FontStyle31"/>
          <w:rFonts w:cs="Arial"/>
          <w:szCs w:val="20"/>
        </w:rPr>
        <w:t>opţiuni</w:t>
      </w:r>
    </w:p>
  </w:footnote>
  <w:footnote w:id="3">
    <w:p w14:paraId="4461B509" w14:textId="77777777" w:rsidR="00452D77" w:rsidRPr="00C06B34" w:rsidRDefault="00452D77" w:rsidP="008C14C0">
      <w:pPr>
        <w:pStyle w:val="FootnoteText"/>
        <w:rPr>
          <w:del w:id="26" w:author="Autho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2"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3"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4"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5"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6"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7"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8"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3"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5"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16"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7"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18"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1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1"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22"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4"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27"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8"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0"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31"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32"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33"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6"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7"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38"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9"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41"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3"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44"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45"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46"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47"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48"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4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50"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1"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3"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54"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55"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6"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58"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60"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1"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2"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63"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4"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5"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66"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69"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0"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71"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72"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3"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5"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76"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77"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78"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0"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1"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82"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83"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84"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5"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86"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7"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88"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90"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1"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92"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93"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9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5"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96"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7"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98"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9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01"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02"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3"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4"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05"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08"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09"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0"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111"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11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13"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14"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15"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16"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8"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120"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21"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16cid:durableId="447622096">
    <w:abstractNumId w:val="83"/>
  </w:num>
  <w:num w:numId="2" w16cid:durableId="355934908">
    <w:abstractNumId w:val="23"/>
  </w:num>
  <w:num w:numId="3" w16cid:durableId="1487892015">
    <w:abstractNumId w:val="95"/>
  </w:num>
  <w:num w:numId="4" w16cid:durableId="1290864093">
    <w:abstractNumId w:val="37"/>
  </w:num>
  <w:num w:numId="5" w16cid:durableId="1309893338">
    <w:abstractNumId w:val="82"/>
  </w:num>
  <w:num w:numId="6" w16cid:durableId="319893152">
    <w:abstractNumId w:val="82"/>
    <w:lvlOverride w:ilvl="0">
      <w:lvl w:ilvl="0">
        <w:start w:val="1"/>
        <w:numFmt w:val="lowerLetter"/>
        <w:lvlText w:val="(%1)"/>
        <w:legacy w:legacy="1" w:legacySpace="0" w:legacyIndent="417"/>
        <w:lvlJc w:val="left"/>
        <w:rPr>
          <w:rFonts w:ascii="Arial" w:hAnsi="Arial" w:cs="Arial" w:hint="default"/>
        </w:rPr>
      </w:lvl>
    </w:lvlOverride>
  </w:num>
  <w:num w:numId="7" w16cid:durableId="1132744762">
    <w:abstractNumId w:val="104"/>
  </w:num>
  <w:num w:numId="8" w16cid:durableId="15695361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546608">
    <w:abstractNumId w:val="7"/>
  </w:num>
  <w:num w:numId="10" w16cid:durableId="543252211">
    <w:abstractNumId w:val="2"/>
  </w:num>
  <w:num w:numId="11" w16cid:durableId="1430858564">
    <w:abstractNumId w:val="17"/>
  </w:num>
  <w:num w:numId="12" w16cid:durableId="307176251">
    <w:abstractNumId w:val="45"/>
  </w:num>
  <w:num w:numId="13" w16cid:durableId="1983078218">
    <w:abstractNumId w:val="54"/>
  </w:num>
  <w:num w:numId="14" w16cid:durableId="480655192">
    <w:abstractNumId w:val="40"/>
  </w:num>
  <w:num w:numId="15" w16cid:durableId="1063288109">
    <w:abstractNumId w:val="26"/>
  </w:num>
  <w:num w:numId="16" w16cid:durableId="604846620">
    <w:abstractNumId w:val="15"/>
  </w:num>
  <w:num w:numId="17" w16cid:durableId="1487164812">
    <w:abstractNumId w:val="115"/>
  </w:num>
  <w:num w:numId="18" w16cid:durableId="1695770192">
    <w:abstractNumId w:val="71"/>
  </w:num>
  <w:num w:numId="19" w16cid:durableId="816340847">
    <w:abstractNumId w:val="87"/>
  </w:num>
  <w:num w:numId="20" w16cid:durableId="282083537">
    <w:abstractNumId w:val="110"/>
  </w:num>
  <w:num w:numId="21" w16cid:durableId="119224953">
    <w:abstractNumId w:val="85"/>
  </w:num>
  <w:num w:numId="22" w16cid:durableId="1754937621">
    <w:abstractNumId w:val="32"/>
  </w:num>
  <w:num w:numId="23" w16cid:durableId="1377587811">
    <w:abstractNumId w:val="73"/>
  </w:num>
  <w:num w:numId="24" w16cid:durableId="684088243">
    <w:abstractNumId w:val="92"/>
  </w:num>
  <w:num w:numId="25" w16cid:durableId="666254039">
    <w:abstractNumId w:val="31"/>
  </w:num>
  <w:num w:numId="26" w16cid:durableId="2100372112">
    <w:abstractNumId w:val="57"/>
  </w:num>
  <w:num w:numId="27" w16cid:durableId="107549996">
    <w:abstractNumId w:val="21"/>
  </w:num>
  <w:num w:numId="28" w16cid:durableId="2031182782">
    <w:abstractNumId w:val="111"/>
  </w:num>
  <w:num w:numId="29" w16cid:durableId="556823738">
    <w:abstractNumId w:val="62"/>
  </w:num>
  <w:num w:numId="30" w16cid:durableId="947345766">
    <w:abstractNumId w:val="119"/>
  </w:num>
  <w:num w:numId="31" w16cid:durableId="776098657">
    <w:abstractNumId w:val="10"/>
  </w:num>
  <w:num w:numId="32" w16cid:durableId="1797798957">
    <w:abstractNumId w:val="34"/>
  </w:num>
  <w:num w:numId="33" w16cid:durableId="119228974">
    <w:abstractNumId w:val="91"/>
  </w:num>
  <w:num w:numId="34" w16cid:durableId="1464811698">
    <w:abstractNumId w:val="25"/>
  </w:num>
  <w:num w:numId="35" w16cid:durableId="1271091024">
    <w:abstractNumId w:val="93"/>
  </w:num>
  <w:num w:numId="36" w16cid:durableId="2060206106">
    <w:abstractNumId w:val="79"/>
  </w:num>
  <w:num w:numId="37" w16cid:durableId="1481464403">
    <w:abstractNumId w:val="106"/>
  </w:num>
  <w:num w:numId="38" w16cid:durableId="563877092">
    <w:abstractNumId w:val="114"/>
  </w:num>
  <w:num w:numId="39" w16cid:durableId="1520512353">
    <w:abstractNumId w:val="116"/>
  </w:num>
  <w:num w:numId="40" w16cid:durableId="1281575218">
    <w:abstractNumId w:val="43"/>
  </w:num>
  <w:num w:numId="41" w16cid:durableId="876087642">
    <w:abstractNumId w:val="99"/>
  </w:num>
  <w:num w:numId="42" w16cid:durableId="2109962365">
    <w:abstractNumId w:val="56"/>
  </w:num>
  <w:num w:numId="43" w16cid:durableId="2111927919">
    <w:abstractNumId w:val="117"/>
  </w:num>
  <w:num w:numId="44" w16cid:durableId="1458452206">
    <w:abstractNumId w:val="48"/>
  </w:num>
  <w:num w:numId="45" w16cid:durableId="62266465">
    <w:abstractNumId w:val="39"/>
  </w:num>
  <w:num w:numId="46" w16cid:durableId="1563565900">
    <w:abstractNumId w:val="77"/>
  </w:num>
  <w:num w:numId="47" w16cid:durableId="1318994383">
    <w:abstractNumId w:val="64"/>
  </w:num>
  <w:num w:numId="48" w16cid:durableId="433475184">
    <w:abstractNumId w:val="97"/>
  </w:num>
  <w:num w:numId="49" w16cid:durableId="1247230294">
    <w:abstractNumId w:val="100"/>
  </w:num>
  <w:num w:numId="50" w16cid:durableId="475101026">
    <w:abstractNumId w:val="120"/>
  </w:num>
  <w:num w:numId="51" w16cid:durableId="1258518874">
    <w:abstractNumId w:val="5"/>
  </w:num>
  <w:num w:numId="52" w16cid:durableId="2633526">
    <w:abstractNumId w:val="30"/>
  </w:num>
  <w:num w:numId="53" w16cid:durableId="1234436129">
    <w:abstractNumId w:val="50"/>
  </w:num>
  <w:num w:numId="54" w16cid:durableId="1034386665">
    <w:abstractNumId w:val="9"/>
  </w:num>
  <w:num w:numId="55" w16cid:durableId="1830555953">
    <w:abstractNumId w:val="68"/>
  </w:num>
  <w:num w:numId="56" w16cid:durableId="1664317369">
    <w:abstractNumId w:val="3"/>
  </w:num>
  <w:num w:numId="57" w16cid:durableId="2143958361">
    <w:abstractNumId w:val="101"/>
  </w:num>
  <w:num w:numId="58" w16cid:durableId="1595284044">
    <w:abstractNumId w:val="6"/>
  </w:num>
  <w:num w:numId="59" w16cid:durableId="1625691902">
    <w:abstractNumId w:val="109"/>
  </w:num>
  <w:num w:numId="60" w16cid:durableId="1857763409">
    <w:abstractNumId w:val="98"/>
  </w:num>
  <w:num w:numId="61" w16cid:durableId="989362996">
    <w:abstractNumId w:val="35"/>
  </w:num>
  <w:num w:numId="62" w16cid:durableId="1322736945">
    <w:abstractNumId w:val="80"/>
  </w:num>
  <w:num w:numId="63" w16cid:durableId="1729915103">
    <w:abstractNumId w:val="27"/>
  </w:num>
  <w:num w:numId="64" w16cid:durableId="223879926">
    <w:abstractNumId w:val="38"/>
  </w:num>
  <w:num w:numId="65" w16cid:durableId="1244801487">
    <w:abstractNumId w:val="47"/>
  </w:num>
  <w:num w:numId="66" w16cid:durableId="1729768169">
    <w:abstractNumId w:val="84"/>
  </w:num>
  <w:num w:numId="67" w16cid:durableId="1125275860">
    <w:abstractNumId w:val="4"/>
  </w:num>
  <w:num w:numId="68" w16cid:durableId="132796828">
    <w:abstractNumId w:val="18"/>
  </w:num>
  <w:num w:numId="69" w16cid:durableId="1845195686">
    <w:abstractNumId w:val="112"/>
  </w:num>
  <w:num w:numId="70" w16cid:durableId="841967098">
    <w:abstractNumId w:val="46"/>
  </w:num>
  <w:num w:numId="71" w16cid:durableId="57677206">
    <w:abstractNumId w:val="113"/>
  </w:num>
  <w:num w:numId="72" w16cid:durableId="1959296637">
    <w:abstractNumId w:val="81"/>
  </w:num>
  <w:num w:numId="73" w16cid:durableId="706027031">
    <w:abstractNumId w:val="69"/>
  </w:num>
  <w:num w:numId="74" w16cid:durableId="1651901321">
    <w:abstractNumId w:val="59"/>
  </w:num>
  <w:num w:numId="75" w16cid:durableId="654069127">
    <w:abstractNumId w:val="65"/>
  </w:num>
  <w:num w:numId="76" w16cid:durableId="631638661">
    <w:abstractNumId w:val="70"/>
  </w:num>
  <w:num w:numId="77" w16cid:durableId="1017854966">
    <w:abstractNumId w:val="53"/>
  </w:num>
  <w:num w:numId="78" w16cid:durableId="1727558378">
    <w:abstractNumId w:val="67"/>
  </w:num>
  <w:num w:numId="79" w16cid:durableId="1669088538">
    <w:abstractNumId w:val="19"/>
  </w:num>
  <w:num w:numId="80" w16cid:durableId="1236087391">
    <w:abstractNumId w:val="78"/>
  </w:num>
  <w:num w:numId="81" w16cid:durableId="2115899192">
    <w:abstractNumId w:val="12"/>
  </w:num>
  <w:num w:numId="82" w16cid:durableId="1078481484">
    <w:abstractNumId w:val="20"/>
  </w:num>
  <w:num w:numId="83" w16cid:durableId="329649277">
    <w:abstractNumId w:val="102"/>
  </w:num>
  <w:num w:numId="84" w16cid:durableId="67116489">
    <w:abstractNumId w:val="24"/>
  </w:num>
  <w:num w:numId="85" w16cid:durableId="2091193241">
    <w:abstractNumId w:val="121"/>
  </w:num>
  <w:num w:numId="86" w16cid:durableId="1782455013">
    <w:abstractNumId w:val="49"/>
  </w:num>
  <w:num w:numId="87" w16cid:durableId="838694885">
    <w:abstractNumId w:val="58"/>
  </w:num>
  <w:num w:numId="88" w16cid:durableId="1662151940">
    <w:abstractNumId w:val="75"/>
  </w:num>
  <w:num w:numId="89" w16cid:durableId="39135759">
    <w:abstractNumId w:val="22"/>
  </w:num>
  <w:num w:numId="90" w16cid:durableId="876627033">
    <w:abstractNumId w:val="96"/>
  </w:num>
  <w:num w:numId="91" w16cid:durableId="1695038369">
    <w:abstractNumId w:val="33"/>
  </w:num>
  <w:num w:numId="92" w16cid:durableId="1543443654">
    <w:abstractNumId w:val="86"/>
  </w:num>
  <w:num w:numId="93" w16cid:durableId="1203327082">
    <w:abstractNumId w:val="8"/>
  </w:num>
  <w:num w:numId="94" w16cid:durableId="698090577">
    <w:abstractNumId w:val="76"/>
  </w:num>
  <w:num w:numId="95" w16cid:durableId="1138493437">
    <w:abstractNumId w:val="103"/>
  </w:num>
  <w:num w:numId="96" w16cid:durableId="1986540386">
    <w:abstractNumId w:val="94"/>
  </w:num>
  <w:num w:numId="97" w16cid:durableId="554975659">
    <w:abstractNumId w:val="29"/>
  </w:num>
  <w:num w:numId="98" w16cid:durableId="1506358179">
    <w:abstractNumId w:val="41"/>
  </w:num>
  <w:num w:numId="99" w16cid:durableId="564493819">
    <w:abstractNumId w:val="51"/>
  </w:num>
  <w:num w:numId="100" w16cid:durableId="319890231">
    <w:abstractNumId w:val="88"/>
  </w:num>
  <w:num w:numId="101" w16cid:durableId="652099036">
    <w:abstractNumId w:val="28"/>
  </w:num>
  <w:num w:numId="102" w16cid:durableId="973098943">
    <w:abstractNumId w:val="60"/>
  </w:num>
  <w:num w:numId="103" w16cid:durableId="1470706542">
    <w:abstractNumId w:val="61"/>
  </w:num>
  <w:num w:numId="104" w16cid:durableId="1668629109">
    <w:abstractNumId w:val="90"/>
  </w:num>
  <w:num w:numId="105" w16cid:durableId="39785749">
    <w:abstractNumId w:val="89"/>
  </w:num>
  <w:num w:numId="106" w16cid:durableId="1468665204">
    <w:abstractNumId w:val="52"/>
  </w:num>
  <w:num w:numId="107" w16cid:durableId="1873371916">
    <w:abstractNumId w:val="13"/>
  </w:num>
  <w:num w:numId="108" w16cid:durableId="1518276151">
    <w:abstractNumId w:val="105"/>
  </w:num>
  <w:num w:numId="109" w16cid:durableId="1320381009">
    <w:abstractNumId w:val="44"/>
  </w:num>
  <w:num w:numId="110" w16cid:durableId="281621446">
    <w:abstractNumId w:val="63"/>
  </w:num>
  <w:num w:numId="111" w16cid:durableId="1768577372">
    <w:abstractNumId w:val="66"/>
  </w:num>
  <w:num w:numId="112" w16cid:durableId="1053386486">
    <w:abstractNumId w:val="55"/>
  </w:num>
  <w:num w:numId="113" w16cid:durableId="1944875264">
    <w:abstractNumId w:val="11"/>
  </w:num>
  <w:num w:numId="114" w16cid:durableId="301542180">
    <w:abstractNumId w:val="74"/>
  </w:num>
  <w:num w:numId="115" w16cid:durableId="618881692">
    <w:abstractNumId w:val="72"/>
  </w:num>
  <w:num w:numId="116" w16cid:durableId="69892042">
    <w:abstractNumId w:val="108"/>
  </w:num>
  <w:num w:numId="117" w16cid:durableId="833883755">
    <w:abstractNumId w:val="16"/>
  </w:num>
  <w:num w:numId="118" w16cid:durableId="2085687559">
    <w:abstractNumId w:val="14"/>
  </w:num>
  <w:num w:numId="119" w16cid:durableId="693073920">
    <w:abstractNumId w:val="4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4C0"/>
    <w:rsid w:val="0005550A"/>
    <w:rsid w:val="002248A8"/>
    <w:rsid w:val="002F4016"/>
    <w:rsid w:val="003469D8"/>
    <w:rsid w:val="00444900"/>
    <w:rsid w:val="00452D77"/>
    <w:rsid w:val="00500A7A"/>
    <w:rsid w:val="0060584E"/>
    <w:rsid w:val="006565B3"/>
    <w:rsid w:val="00674A14"/>
    <w:rsid w:val="007A6186"/>
    <w:rsid w:val="007A6AD6"/>
    <w:rsid w:val="0083697A"/>
    <w:rsid w:val="00845F04"/>
    <w:rsid w:val="008C14C0"/>
    <w:rsid w:val="008E7762"/>
    <w:rsid w:val="008F22C5"/>
    <w:rsid w:val="00A12326"/>
    <w:rsid w:val="00B70BAE"/>
    <w:rsid w:val="00C3470C"/>
    <w:rsid w:val="00C97D34"/>
    <w:rsid w:val="00D4018C"/>
    <w:rsid w:val="00E614CA"/>
    <w:rsid w:val="00E62FB8"/>
    <w:rsid w:val="00FA2A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07A8"/>
  <w15:chartTrackingRefBased/>
  <w15:docId w15:val="{0842574A-CA11-4DFB-8954-959D3E49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C0"/>
    <w:pPr>
      <w:spacing w:after="200" w:line="276" w:lineRule="auto"/>
    </w:pPr>
    <w:rPr>
      <w:rFonts w:ascii="Times New Roman" w:eastAsia="Calibri" w:hAnsi="Times New Roman" w:cs="Times New Roman"/>
    </w:rPr>
  </w:style>
  <w:style w:type="paragraph" w:styleId="Heading1">
    <w:name w:val="heading 1"/>
    <w:basedOn w:val="Normal"/>
    <w:next w:val="Normal"/>
    <w:link w:val="Heading1Char"/>
    <w:uiPriority w:val="99"/>
    <w:qFormat/>
    <w:rsid w:val="008C14C0"/>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8C14C0"/>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8C14C0"/>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8C14C0"/>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8C14C0"/>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8C14C0"/>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8C14C0"/>
    <w:pPr>
      <w:keepNext/>
      <w:numPr>
        <w:numId w:val="39"/>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8C14C0"/>
    <w:pPr>
      <w:keepNext/>
      <w:numPr>
        <w:numId w:val="35"/>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8C14C0"/>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31">
    <w:name w:val="Font Style31"/>
    <w:uiPriority w:val="99"/>
    <w:rsid w:val="008C14C0"/>
    <w:rPr>
      <w:rFonts w:ascii="Arial" w:hAnsi="Arial"/>
      <w:sz w:val="20"/>
    </w:rPr>
  </w:style>
  <w:style w:type="paragraph" w:customStyle="1" w:styleId="Style6">
    <w:name w:val="Style6"/>
    <w:basedOn w:val="Normal"/>
    <w:uiPriority w:val="99"/>
    <w:rsid w:val="008C14C0"/>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8C14C0"/>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9">
    <w:name w:val="Style9"/>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8C14C0"/>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8C14C0"/>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8C14C0"/>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8C14C0"/>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8C14C0"/>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8C14C0"/>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8C14C0"/>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8C14C0"/>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8C14C0"/>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8C14C0"/>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8C14C0"/>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8C14C0"/>
    <w:rPr>
      <w:rFonts w:ascii="Times New Roman" w:hAnsi="Times New Roman"/>
      <w:b/>
      <w:sz w:val="22"/>
    </w:rPr>
  </w:style>
  <w:style w:type="character" w:customStyle="1" w:styleId="FontStyle30">
    <w:name w:val="Font Style30"/>
    <w:uiPriority w:val="99"/>
    <w:rsid w:val="008C14C0"/>
    <w:rPr>
      <w:rFonts w:ascii="Arial" w:hAnsi="Arial"/>
      <w:b/>
      <w:sz w:val="20"/>
    </w:rPr>
  </w:style>
  <w:style w:type="character" w:customStyle="1" w:styleId="FontStyle32">
    <w:name w:val="Font Style32"/>
    <w:uiPriority w:val="99"/>
    <w:rsid w:val="008C14C0"/>
    <w:rPr>
      <w:rFonts w:ascii="Arial" w:hAnsi="Arial"/>
      <w:sz w:val="20"/>
    </w:rPr>
  </w:style>
  <w:style w:type="character" w:customStyle="1" w:styleId="FontStyle33">
    <w:name w:val="Font Style33"/>
    <w:uiPriority w:val="99"/>
    <w:rsid w:val="008C14C0"/>
    <w:rPr>
      <w:rFonts w:ascii="Arial" w:hAnsi="Arial"/>
      <w:sz w:val="20"/>
    </w:rPr>
  </w:style>
  <w:style w:type="character" w:customStyle="1" w:styleId="FontStyle34">
    <w:name w:val="Font Style34"/>
    <w:uiPriority w:val="99"/>
    <w:rsid w:val="008C14C0"/>
    <w:rPr>
      <w:rFonts w:ascii="Arial" w:hAnsi="Arial"/>
      <w:i/>
      <w:sz w:val="20"/>
    </w:rPr>
  </w:style>
  <w:style w:type="character" w:customStyle="1" w:styleId="Heading1Char">
    <w:name w:val="Heading 1 Char"/>
    <w:basedOn w:val="DefaultParagraphFont"/>
    <w:link w:val="Heading1"/>
    <w:uiPriority w:val="99"/>
    <w:rsid w:val="008C14C0"/>
    <w:rPr>
      <w:rFonts w:ascii="Times New Roman" w:eastAsia="SimSun" w:hAnsi="Times New Roman" w:cs="Times New Roman"/>
      <w:b/>
      <w:bCs/>
      <w:kern w:val="32"/>
      <w:sz w:val="32"/>
      <w:szCs w:val="32"/>
      <w:lang w:val="en-US" w:eastAsia="zh-CN"/>
    </w:rPr>
  </w:style>
  <w:style w:type="character" w:customStyle="1" w:styleId="Heading2Char">
    <w:name w:val="Heading 2 Char"/>
    <w:aliases w:val="Heading 2 Char1 Char,Heading 2 Char Char Char,Outline2 Char"/>
    <w:basedOn w:val="DefaultParagraphFont"/>
    <w:link w:val="Heading2"/>
    <w:uiPriority w:val="99"/>
    <w:rsid w:val="008C14C0"/>
    <w:rPr>
      <w:rFonts w:ascii="Times New Roman" w:eastAsia="Times New Roman" w:hAnsi="Times New Roman" w:cs="Times New Roman"/>
      <w:b/>
      <w:bCs/>
      <w:sz w:val="28"/>
      <w:szCs w:val="26"/>
    </w:rPr>
  </w:style>
  <w:style w:type="character" w:customStyle="1" w:styleId="Heading3Char">
    <w:name w:val="Heading 3 Char"/>
    <w:aliases w:val="Nadpis 3 Char Char,Obyeajný Char Char,H3 Char Char,Obyeajný Char1,H3 Char1"/>
    <w:basedOn w:val="DefaultParagraphFont"/>
    <w:link w:val="Heading3"/>
    <w:uiPriority w:val="99"/>
    <w:rsid w:val="008C14C0"/>
    <w:rPr>
      <w:rFonts w:ascii="Times New Roman" w:eastAsia="Times New Roman" w:hAnsi="Times New Roman" w:cs="Times New Roman"/>
      <w:b/>
      <w:sz w:val="24"/>
      <w:szCs w:val="24"/>
    </w:rPr>
  </w:style>
  <w:style w:type="character" w:customStyle="1" w:styleId="Heading4Char">
    <w:name w:val="Heading 4 Char"/>
    <w:basedOn w:val="DefaultParagraphFont"/>
    <w:link w:val="Heading4"/>
    <w:uiPriority w:val="99"/>
    <w:rsid w:val="008C14C0"/>
    <w:rPr>
      <w:rFonts w:ascii="Segoe UI" w:eastAsia="Times New Roman" w:hAnsi="Segoe UI" w:cs="Segoe UI"/>
      <w:sz w:val="27"/>
      <w:szCs w:val="27"/>
      <w:lang w:eastAsia="ro-RO"/>
    </w:rPr>
  </w:style>
  <w:style w:type="character" w:customStyle="1" w:styleId="Heading5Char">
    <w:name w:val="Heading 5 Char"/>
    <w:basedOn w:val="DefaultParagraphFont"/>
    <w:link w:val="Heading5"/>
    <w:uiPriority w:val="99"/>
    <w:rsid w:val="008C14C0"/>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8C14C0"/>
    <w:rPr>
      <w:rFonts w:ascii="Calibri Light" w:eastAsia="Times New Roman" w:hAnsi="Calibri Light" w:cs="Times New Roman"/>
      <w:color w:val="1F4D78"/>
    </w:rPr>
  </w:style>
  <w:style w:type="character" w:customStyle="1" w:styleId="Heading7Char">
    <w:name w:val="Heading 7 Char"/>
    <w:basedOn w:val="DefaultParagraphFont"/>
    <w:link w:val="Heading7"/>
    <w:uiPriority w:val="99"/>
    <w:rsid w:val="008C14C0"/>
    <w:rPr>
      <w:rFonts w:ascii="Arial" w:eastAsia="Times New Roman" w:hAnsi="Arial" w:cs="Times New Roman"/>
      <w:b/>
      <w:bCs/>
    </w:rPr>
  </w:style>
  <w:style w:type="character" w:customStyle="1" w:styleId="Heading8Char">
    <w:name w:val="Heading 8 Char"/>
    <w:basedOn w:val="DefaultParagraphFont"/>
    <w:link w:val="Heading8"/>
    <w:uiPriority w:val="99"/>
    <w:rsid w:val="008C14C0"/>
    <w:rPr>
      <w:rFonts w:ascii="Times New Roman" w:eastAsia="Times New Roman" w:hAnsi="Times New Roman" w:cs="Times New Roman"/>
      <w:b/>
      <w:sz w:val="20"/>
      <w:szCs w:val="20"/>
      <w:lang w:val="en-US"/>
    </w:rPr>
  </w:style>
  <w:style w:type="character" w:customStyle="1" w:styleId="Heading9Char">
    <w:name w:val="Heading 9 Char"/>
    <w:basedOn w:val="DefaultParagraphFont"/>
    <w:link w:val="Heading9"/>
    <w:uiPriority w:val="99"/>
    <w:rsid w:val="008C14C0"/>
    <w:rPr>
      <w:rFonts w:ascii="Arial" w:eastAsia="Times New Roman" w:hAnsi="Arial" w:cs="Times New Roman"/>
      <w:b/>
      <w:bCs/>
      <w:sz w:val="20"/>
      <w:szCs w:val="20"/>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8C14C0"/>
    <w:pPr>
      <w:ind w:left="720"/>
      <w:contextualSpacing/>
    </w:pPr>
    <w:rPr>
      <w:sz w:val="20"/>
      <w:szCs w:val="20"/>
    </w:rPr>
  </w:style>
  <w:style w:type="table" w:styleId="TableGrid">
    <w:name w:val="Table Grid"/>
    <w:basedOn w:val="TableNormal"/>
    <w:uiPriority w:val="39"/>
    <w:rsid w:val="008C14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8C14C0"/>
    <w:pPr>
      <w:spacing w:line="240" w:lineRule="auto"/>
    </w:pPr>
    <w:rPr>
      <w:i/>
      <w:iCs/>
      <w:color w:val="44546A"/>
      <w:sz w:val="18"/>
      <w:szCs w:val="18"/>
    </w:rPr>
  </w:style>
  <w:style w:type="character" w:customStyle="1" w:styleId="ln2articol1">
    <w:name w:val="ln2articol1"/>
    <w:rsid w:val="008C14C0"/>
    <w:rPr>
      <w:b/>
      <w:color w:val="0000AF"/>
    </w:rPr>
  </w:style>
  <w:style w:type="character" w:customStyle="1" w:styleId="tli1">
    <w:name w:val="tli1"/>
    <w:basedOn w:val="DefaultParagraphFont"/>
    <w:uiPriority w:val="99"/>
    <w:rsid w:val="008C14C0"/>
    <w:rPr>
      <w:rFonts w:cs="Times New Roman"/>
    </w:rPr>
  </w:style>
  <w:style w:type="paragraph" w:styleId="BodyText">
    <w:name w:val="Body Text"/>
    <w:aliases w:val="Char Char,Char,bt,Texto normal,block style,Body,b,Standard paragraph"/>
    <w:basedOn w:val="Normal"/>
    <w:link w:val="BodyTextChar"/>
    <w:uiPriority w:val="99"/>
    <w:rsid w:val="008C14C0"/>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8C14C0"/>
    <w:rPr>
      <w:rFonts w:ascii="Calibri" w:eastAsia="Calibri" w:hAnsi="Calibri" w:cs="Calibri"/>
      <w:sz w:val="24"/>
      <w:szCs w:val="24"/>
      <w:lang w:eastAsia="ar-SA"/>
    </w:rPr>
  </w:style>
  <w:style w:type="paragraph" w:styleId="BodyTextIndent">
    <w:name w:val="Body Text Indent"/>
    <w:basedOn w:val="Normal"/>
    <w:link w:val="BodyTextIndentChar"/>
    <w:uiPriority w:val="99"/>
    <w:rsid w:val="008C14C0"/>
    <w:pPr>
      <w:spacing w:after="120"/>
      <w:ind w:left="360"/>
    </w:pPr>
  </w:style>
  <w:style w:type="character" w:customStyle="1" w:styleId="BodyTextIndentChar">
    <w:name w:val="Body Text Indent Char"/>
    <w:basedOn w:val="DefaultParagraphFont"/>
    <w:link w:val="BodyTextIndent"/>
    <w:uiPriority w:val="99"/>
    <w:rsid w:val="008C14C0"/>
    <w:rPr>
      <w:rFonts w:ascii="Times New Roman" w:eastAsia="Calibri" w:hAnsi="Times New Roman" w:cs="Times New Roman"/>
    </w:rPr>
  </w:style>
  <w:style w:type="paragraph" w:styleId="BodyTextIndent2">
    <w:name w:val="Body Text Indent 2"/>
    <w:basedOn w:val="Normal"/>
    <w:link w:val="BodyTextIndent2Char"/>
    <w:uiPriority w:val="99"/>
    <w:rsid w:val="008C14C0"/>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8C14C0"/>
    <w:rPr>
      <w:rFonts w:ascii="Calibri" w:eastAsia="SimSun" w:hAnsi="Calibri" w:cs="Times New Roman"/>
      <w:szCs w:val="24"/>
      <w:lang w:val="en-US" w:eastAsia="zh-CN"/>
    </w:rPr>
  </w:style>
  <w:style w:type="paragraph" w:styleId="TOC1">
    <w:name w:val="toc 1"/>
    <w:basedOn w:val="Normal"/>
    <w:next w:val="Normal"/>
    <w:autoRedefine/>
    <w:uiPriority w:val="39"/>
    <w:rsid w:val="008C14C0"/>
    <w:pPr>
      <w:spacing w:after="0" w:line="240" w:lineRule="auto"/>
      <w:ind w:left="284"/>
    </w:pPr>
    <w:rPr>
      <w:rFonts w:ascii="Calibri" w:hAnsi="Calibri"/>
      <w:b/>
      <w:bCs/>
      <w:sz w:val="20"/>
      <w:szCs w:val="20"/>
    </w:rPr>
  </w:style>
  <w:style w:type="character" w:styleId="Strong">
    <w:name w:val="Strong"/>
    <w:basedOn w:val="DefaultParagraphFont"/>
    <w:uiPriority w:val="22"/>
    <w:qFormat/>
    <w:rsid w:val="008C14C0"/>
    <w:rPr>
      <w:rFonts w:cs="Times New Roman"/>
      <w:b/>
    </w:rPr>
  </w:style>
  <w:style w:type="character" w:styleId="Hyperlink">
    <w:name w:val="Hyperlink"/>
    <w:basedOn w:val="DefaultParagraphFont"/>
    <w:uiPriority w:val="99"/>
    <w:rsid w:val="008C14C0"/>
    <w:rPr>
      <w:rFonts w:cs="Times New Roman"/>
      <w:color w:val="0000FF"/>
      <w:u w:val="single"/>
    </w:rPr>
  </w:style>
  <w:style w:type="paragraph" w:styleId="NormalWeb">
    <w:name w:val="Normal (Web)"/>
    <w:basedOn w:val="Normal"/>
    <w:uiPriority w:val="99"/>
    <w:rsid w:val="008C14C0"/>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8C14C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rsid w:val="008C14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14C0"/>
    <w:rPr>
      <w:rFonts w:ascii="Times New Roman" w:eastAsia="Calibri" w:hAnsi="Times New Roman" w:cs="Times New Roman"/>
    </w:rPr>
  </w:style>
  <w:style w:type="paragraph" w:styleId="Footer">
    <w:name w:val="footer"/>
    <w:aliases w:val="Car Car Car1 Car Char Char Car Car Char Char"/>
    <w:basedOn w:val="Normal"/>
    <w:link w:val="FooterChar"/>
    <w:uiPriority w:val="99"/>
    <w:rsid w:val="008C14C0"/>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8C14C0"/>
    <w:rPr>
      <w:rFonts w:ascii="Times New Roman" w:eastAsia="Calibri" w:hAnsi="Times New Roman" w:cs="Times New Roman"/>
    </w:rPr>
  </w:style>
  <w:style w:type="character" w:customStyle="1" w:styleId="Bodytext27pt">
    <w:name w:val="Body text (2) + 7 pt"/>
    <w:uiPriority w:val="99"/>
    <w:rsid w:val="008C14C0"/>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8C14C0"/>
    <w:rPr>
      <w:rFonts w:cs="Times New Roman"/>
      <w:sz w:val="16"/>
      <w:szCs w:val="16"/>
    </w:rPr>
  </w:style>
  <w:style w:type="paragraph" w:styleId="CommentText">
    <w:name w:val="annotation text"/>
    <w:basedOn w:val="Normal"/>
    <w:link w:val="CommentTextChar"/>
    <w:uiPriority w:val="99"/>
    <w:rsid w:val="008C14C0"/>
    <w:pPr>
      <w:spacing w:line="240" w:lineRule="auto"/>
    </w:pPr>
    <w:rPr>
      <w:sz w:val="20"/>
      <w:szCs w:val="20"/>
    </w:rPr>
  </w:style>
  <w:style w:type="character" w:customStyle="1" w:styleId="CommentTextChar">
    <w:name w:val="Comment Text Char"/>
    <w:basedOn w:val="DefaultParagraphFont"/>
    <w:link w:val="CommentText"/>
    <w:uiPriority w:val="99"/>
    <w:rsid w:val="008C14C0"/>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rsid w:val="008C14C0"/>
    <w:rPr>
      <w:b/>
      <w:bCs/>
    </w:rPr>
  </w:style>
  <w:style w:type="character" w:customStyle="1" w:styleId="CommentSubjectChar">
    <w:name w:val="Comment Subject Char"/>
    <w:basedOn w:val="CommentTextChar"/>
    <w:link w:val="CommentSubject"/>
    <w:uiPriority w:val="99"/>
    <w:rsid w:val="008C14C0"/>
    <w:rPr>
      <w:rFonts w:ascii="Times New Roman" w:eastAsia="Calibri" w:hAnsi="Times New Roman" w:cs="Times New Roman"/>
      <w:b/>
      <w:bCs/>
      <w:sz w:val="20"/>
      <w:szCs w:val="20"/>
    </w:rPr>
  </w:style>
  <w:style w:type="paragraph" w:styleId="BalloonText">
    <w:name w:val="Balloon Text"/>
    <w:basedOn w:val="Normal"/>
    <w:link w:val="BalloonTextChar"/>
    <w:uiPriority w:val="99"/>
    <w:rsid w:val="008C1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C14C0"/>
    <w:rPr>
      <w:rFonts w:ascii="Segoe UI" w:eastAsia="Calibri" w:hAnsi="Segoe UI" w:cs="Segoe UI"/>
      <w:sz w:val="18"/>
      <w:szCs w:val="18"/>
    </w:rPr>
  </w:style>
  <w:style w:type="character" w:customStyle="1" w:styleId="apple-converted-space">
    <w:name w:val="apple-converted-space"/>
    <w:basedOn w:val="DefaultParagraphFont"/>
    <w:uiPriority w:val="99"/>
    <w:rsid w:val="008C14C0"/>
    <w:rPr>
      <w:rFonts w:cs="Times New Roman"/>
    </w:rPr>
  </w:style>
  <w:style w:type="character" w:styleId="FootnoteReference">
    <w:name w:val="footnote reference"/>
    <w:aliases w:val="Footnote symbol"/>
    <w:basedOn w:val="DefaultParagraphFont"/>
    <w:uiPriority w:val="99"/>
    <w:rsid w:val="008C14C0"/>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locked/>
    <w:rsid w:val="008C14C0"/>
    <w:rPr>
      <w:rFonts w:ascii="Times New Roman" w:eastAsia="Calibri" w:hAnsi="Times New Roman" w:cs="Times New Roman"/>
      <w:sz w:val="20"/>
      <w:szCs w:val="20"/>
    </w:rPr>
  </w:style>
  <w:style w:type="paragraph" w:styleId="BodyText3">
    <w:name w:val="Body Text 3"/>
    <w:basedOn w:val="Normal"/>
    <w:link w:val="BodyText3Char"/>
    <w:uiPriority w:val="99"/>
    <w:rsid w:val="008C14C0"/>
    <w:pPr>
      <w:spacing w:after="120"/>
    </w:pPr>
    <w:rPr>
      <w:sz w:val="16"/>
      <w:szCs w:val="16"/>
    </w:rPr>
  </w:style>
  <w:style w:type="character" w:customStyle="1" w:styleId="BodyText3Char">
    <w:name w:val="Body Text 3 Char"/>
    <w:basedOn w:val="DefaultParagraphFont"/>
    <w:link w:val="BodyText3"/>
    <w:uiPriority w:val="99"/>
    <w:rsid w:val="008C14C0"/>
    <w:rPr>
      <w:rFonts w:ascii="Times New Roman" w:eastAsia="Calibri" w:hAnsi="Times New Roman" w:cs="Times New Roman"/>
      <w:sz w:val="16"/>
      <w:szCs w:val="16"/>
    </w:rPr>
  </w:style>
  <w:style w:type="paragraph" w:customStyle="1" w:styleId="BodyText31">
    <w:name w:val="Body Text 31"/>
    <w:basedOn w:val="Normal"/>
    <w:uiPriority w:val="99"/>
    <w:rsid w:val="008C14C0"/>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uiPriority w:val="99"/>
    <w:rsid w:val="008C14C0"/>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semiHidden/>
    <w:rsid w:val="008C14C0"/>
    <w:rPr>
      <w:rFonts w:ascii="Times New Roman" w:eastAsia="Calibri" w:hAnsi="Times New Roman" w:cs="Times New Roman"/>
      <w:sz w:val="20"/>
      <w:szCs w:val="20"/>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8C14C0"/>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8C14C0"/>
    <w:rPr>
      <w:rFonts w:ascii="Times New Roman" w:eastAsia="Calibri" w:hAnsi="Times New Roman" w:cs="Times New Roman"/>
      <w:sz w:val="20"/>
      <w:szCs w:val="20"/>
      <w:lang w:val="en-US"/>
    </w:rPr>
  </w:style>
  <w:style w:type="paragraph" w:customStyle="1" w:styleId="instruct">
    <w:name w:val="instruct"/>
    <w:basedOn w:val="Normal"/>
    <w:uiPriority w:val="99"/>
    <w:rsid w:val="008C14C0"/>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8C14C0"/>
    <w:rPr>
      <w:rFonts w:cs="Times New Roman"/>
      <w:i/>
      <w:iCs/>
    </w:rPr>
  </w:style>
  <w:style w:type="paragraph" w:styleId="TOCHeading">
    <w:name w:val="TOC Heading"/>
    <w:basedOn w:val="Heading1"/>
    <w:next w:val="Normal"/>
    <w:uiPriority w:val="99"/>
    <w:qFormat/>
    <w:rsid w:val="008C14C0"/>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8C14C0"/>
    <w:rPr>
      <w:rFonts w:cs="Times New Roman"/>
      <w:color w:val="954F72"/>
      <w:u w:val="single"/>
    </w:rPr>
  </w:style>
  <w:style w:type="paragraph" w:styleId="PlainText">
    <w:name w:val="Plain Text"/>
    <w:basedOn w:val="Normal"/>
    <w:link w:val="PlainTextChar"/>
    <w:uiPriority w:val="99"/>
    <w:rsid w:val="008C14C0"/>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8C14C0"/>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8C14C0"/>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8C14C0"/>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8C14C0"/>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8C14C0"/>
    <w:rPr>
      <w:rFonts w:ascii="Verdana" w:eastAsia="MS Mincho" w:hAnsi="Verdana" w:cs="Times New Roman"/>
      <w:b/>
      <w:sz w:val="20"/>
      <w:szCs w:val="20"/>
    </w:rPr>
  </w:style>
  <w:style w:type="character" w:customStyle="1" w:styleId="Ghid2Caracter">
    <w:name w:val="Ghid 2 Caracter"/>
    <w:link w:val="Ghid2"/>
    <w:uiPriority w:val="99"/>
    <w:locked/>
    <w:rsid w:val="008C14C0"/>
    <w:rPr>
      <w:rFonts w:ascii="Verdana" w:eastAsia="MS Mincho" w:hAnsi="Verdana" w:cs="Times New Roman"/>
      <w:i/>
      <w:sz w:val="20"/>
      <w:szCs w:val="20"/>
    </w:rPr>
  </w:style>
  <w:style w:type="paragraph" w:styleId="HTMLPreformatted">
    <w:name w:val="HTML Preformatted"/>
    <w:basedOn w:val="Normal"/>
    <w:link w:val="HTMLPreformattedChar"/>
    <w:uiPriority w:val="99"/>
    <w:rsid w:val="008C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8C14C0"/>
    <w:rPr>
      <w:rFonts w:ascii="Courier New" w:eastAsia="Times New Roman" w:hAnsi="Courier New" w:cs="Courier New"/>
      <w:sz w:val="20"/>
      <w:szCs w:val="20"/>
      <w:lang w:val="en-US"/>
    </w:rPr>
  </w:style>
  <w:style w:type="paragraph" w:styleId="z-TopofForm">
    <w:name w:val="HTML Top of Form"/>
    <w:basedOn w:val="Normal"/>
    <w:next w:val="Normal"/>
    <w:link w:val="z-TopofFormChar"/>
    <w:hidden/>
    <w:uiPriority w:val="99"/>
    <w:semiHidden/>
    <w:rsid w:val="008C14C0"/>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C14C0"/>
    <w:rPr>
      <w:rFonts w:ascii="Arial" w:eastAsia="Calibri" w:hAnsi="Arial" w:cs="Arial"/>
      <w:vanish/>
      <w:sz w:val="16"/>
      <w:szCs w:val="16"/>
    </w:rPr>
  </w:style>
  <w:style w:type="paragraph" w:styleId="z-BottomofForm">
    <w:name w:val="HTML Bottom of Form"/>
    <w:basedOn w:val="Normal"/>
    <w:next w:val="Normal"/>
    <w:link w:val="z-BottomofFormChar"/>
    <w:hidden/>
    <w:uiPriority w:val="99"/>
    <w:semiHidden/>
    <w:rsid w:val="008C14C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C14C0"/>
    <w:rPr>
      <w:rFonts w:ascii="Arial" w:eastAsia="Calibri" w:hAnsi="Arial" w:cs="Arial"/>
      <w:vanish/>
      <w:sz w:val="16"/>
      <w:szCs w:val="16"/>
    </w:rPr>
  </w:style>
  <w:style w:type="table" w:customStyle="1" w:styleId="TableGrid1">
    <w:name w:val="Table Grid1"/>
    <w:uiPriority w:val="99"/>
    <w:rsid w:val="008C14C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8C14C0"/>
    <w:rPr>
      <w:rFonts w:cs="Times New Roman"/>
    </w:rPr>
  </w:style>
  <w:style w:type="character" w:customStyle="1" w:styleId="ui-panel-title2">
    <w:name w:val="ui-panel-title2"/>
    <w:basedOn w:val="DefaultParagraphFont"/>
    <w:uiPriority w:val="99"/>
    <w:rsid w:val="008C14C0"/>
    <w:rPr>
      <w:rFonts w:cs="Times New Roman"/>
    </w:rPr>
  </w:style>
  <w:style w:type="character" w:customStyle="1" w:styleId="ui-clock1">
    <w:name w:val="ui-clock1"/>
    <w:basedOn w:val="DefaultParagraphFont"/>
    <w:uiPriority w:val="99"/>
    <w:rsid w:val="008C14C0"/>
    <w:rPr>
      <w:rFonts w:cs="Times New Roman"/>
      <w:u w:val="none"/>
      <w:effect w:val="none"/>
      <w:bdr w:val="none" w:sz="0" w:space="0" w:color="auto" w:frame="1"/>
    </w:rPr>
  </w:style>
  <w:style w:type="character" w:customStyle="1" w:styleId="ui-column-title">
    <w:name w:val="ui-column-title"/>
    <w:basedOn w:val="DefaultParagraphFont"/>
    <w:uiPriority w:val="99"/>
    <w:rsid w:val="008C14C0"/>
    <w:rPr>
      <w:rFonts w:cs="Times New Roman"/>
    </w:rPr>
  </w:style>
  <w:style w:type="paragraph" w:customStyle="1" w:styleId="bulletX">
    <w:name w:val="bulletX"/>
    <w:basedOn w:val="Normal"/>
    <w:uiPriority w:val="99"/>
    <w:rsid w:val="008C14C0"/>
    <w:pPr>
      <w:numPr>
        <w:numId w:val="32"/>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8C14C0"/>
    <w:pPr>
      <w:numPr>
        <w:numId w:val="33"/>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8C14C0"/>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8C14C0"/>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8C14C0"/>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8C14C0"/>
    <w:pPr>
      <w:spacing w:before="120" w:after="0"/>
      <w:ind w:left="220"/>
    </w:pPr>
    <w:rPr>
      <w:rFonts w:ascii="Calibri" w:hAnsi="Calibri"/>
      <w:i/>
      <w:iCs/>
      <w:sz w:val="20"/>
      <w:szCs w:val="20"/>
    </w:rPr>
  </w:style>
  <w:style w:type="paragraph" w:styleId="TOC3">
    <w:name w:val="toc 3"/>
    <w:basedOn w:val="Normal"/>
    <w:next w:val="Normal"/>
    <w:autoRedefine/>
    <w:uiPriority w:val="39"/>
    <w:rsid w:val="008C14C0"/>
    <w:pPr>
      <w:spacing w:after="0"/>
      <w:ind w:left="440"/>
    </w:pPr>
    <w:rPr>
      <w:rFonts w:ascii="Calibri" w:hAnsi="Calibri"/>
      <w:sz w:val="20"/>
      <w:szCs w:val="20"/>
    </w:rPr>
  </w:style>
  <w:style w:type="character" w:customStyle="1" w:styleId="st1">
    <w:name w:val="st1"/>
    <w:basedOn w:val="DefaultParagraphFont"/>
    <w:uiPriority w:val="99"/>
    <w:rsid w:val="008C14C0"/>
    <w:rPr>
      <w:rFonts w:cs="Times New Roman"/>
    </w:rPr>
  </w:style>
  <w:style w:type="paragraph" w:customStyle="1" w:styleId="maintext">
    <w:name w:val="maintext"/>
    <w:basedOn w:val="Normal"/>
    <w:rsid w:val="008C14C0"/>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8C14C0"/>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8C14C0"/>
    <w:rPr>
      <w:rFonts w:ascii="Times New Roman" w:eastAsia="Times New Roman" w:hAnsi="Times New Roman" w:cs="Times New Roman"/>
      <w:noProof/>
      <w:sz w:val="24"/>
      <w:szCs w:val="20"/>
    </w:rPr>
  </w:style>
  <w:style w:type="paragraph" w:customStyle="1" w:styleId="Text1">
    <w:name w:val="Text 1"/>
    <w:basedOn w:val="Normal"/>
    <w:uiPriority w:val="99"/>
    <w:rsid w:val="008C14C0"/>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8C14C0"/>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8C14C0"/>
    <w:pPr>
      <w:spacing w:after="0" w:line="240" w:lineRule="auto"/>
    </w:pPr>
    <w:rPr>
      <w:rFonts w:eastAsia="Times New Roman"/>
      <w:sz w:val="24"/>
      <w:szCs w:val="20"/>
      <w:lang w:eastAsia="fr-FR"/>
    </w:rPr>
  </w:style>
  <w:style w:type="paragraph" w:customStyle="1" w:styleId="xl35">
    <w:name w:val="xl35"/>
    <w:basedOn w:val="Normal"/>
    <w:uiPriority w:val="99"/>
    <w:rsid w:val="008C14C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8C14C0"/>
    <w:rPr>
      <w:rFonts w:cs="Times New Roman"/>
    </w:rPr>
  </w:style>
  <w:style w:type="paragraph" w:customStyle="1" w:styleId="CaracterCaracter2">
    <w:name w:val="Caracter Caracter2"/>
    <w:basedOn w:val="Normal"/>
    <w:uiPriority w:val="99"/>
    <w:rsid w:val="008C14C0"/>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8C14C0"/>
    <w:rPr>
      <w:color w:val="000000"/>
    </w:rPr>
  </w:style>
  <w:style w:type="character" w:customStyle="1" w:styleId="panchor1">
    <w:name w:val="panchor1"/>
    <w:uiPriority w:val="99"/>
    <w:rsid w:val="008C14C0"/>
    <w:rPr>
      <w:rFonts w:ascii="Courier New" w:hAnsi="Courier New"/>
      <w:color w:val="0000FF"/>
      <w:sz w:val="22"/>
      <w:u w:val="single"/>
    </w:rPr>
  </w:style>
  <w:style w:type="character" w:styleId="HTMLCite">
    <w:name w:val="HTML Cite"/>
    <w:basedOn w:val="DefaultParagraphFont"/>
    <w:uiPriority w:val="99"/>
    <w:rsid w:val="008C14C0"/>
    <w:rPr>
      <w:rFonts w:cs="Times New Roman"/>
      <w:i/>
    </w:rPr>
  </w:style>
  <w:style w:type="paragraph" w:customStyle="1" w:styleId="Articol">
    <w:name w:val="Articol"/>
    <w:basedOn w:val="Normal"/>
    <w:uiPriority w:val="99"/>
    <w:rsid w:val="008C14C0"/>
    <w:pPr>
      <w:numPr>
        <w:numId w:val="34"/>
      </w:numPr>
      <w:spacing w:before="120" w:after="0" w:line="240" w:lineRule="auto"/>
      <w:ind w:left="405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8C14C0"/>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8C14C0"/>
    <w:pPr>
      <w:numPr>
        <w:numId w:val="37"/>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8C14C0"/>
    <w:pPr>
      <w:spacing w:after="0" w:line="240" w:lineRule="auto"/>
    </w:pPr>
    <w:rPr>
      <w:rFonts w:eastAsia="Times New Roman"/>
      <w:sz w:val="24"/>
      <w:szCs w:val="24"/>
      <w:lang w:val="pl-PL" w:eastAsia="pl-PL"/>
    </w:rPr>
  </w:style>
  <w:style w:type="paragraph" w:customStyle="1" w:styleId="Normal1">
    <w:name w:val="Normal1"/>
    <w:basedOn w:val="Normal"/>
    <w:uiPriority w:val="99"/>
    <w:rsid w:val="008C14C0"/>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8C14C0"/>
    <w:pPr>
      <w:spacing w:after="120" w:line="240" w:lineRule="auto"/>
      <w:ind w:left="720"/>
    </w:pPr>
    <w:rPr>
      <w:lang w:val="en-US"/>
    </w:rPr>
  </w:style>
  <w:style w:type="paragraph" w:styleId="EndnoteText">
    <w:name w:val="endnote text"/>
    <w:basedOn w:val="Normal"/>
    <w:link w:val="EndnoteTextChar"/>
    <w:uiPriority w:val="99"/>
    <w:rsid w:val="008C14C0"/>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8C14C0"/>
    <w:rPr>
      <w:rFonts w:ascii="Calibri" w:eastAsia="Calibri" w:hAnsi="Calibri" w:cs="Times New Roman"/>
      <w:sz w:val="20"/>
      <w:szCs w:val="20"/>
      <w:lang w:val="en-GB"/>
    </w:rPr>
  </w:style>
  <w:style w:type="character" w:styleId="EndnoteReference">
    <w:name w:val="endnote reference"/>
    <w:basedOn w:val="DefaultParagraphFont"/>
    <w:uiPriority w:val="99"/>
    <w:rsid w:val="008C14C0"/>
    <w:rPr>
      <w:rFonts w:cs="Times New Roman"/>
      <w:vertAlign w:val="superscript"/>
    </w:rPr>
  </w:style>
  <w:style w:type="paragraph" w:customStyle="1" w:styleId="Head2-Alin">
    <w:name w:val="Head2-Alin"/>
    <w:basedOn w:val="Normal"/>
    <w:uiPriority w:val="99"/>
    <w:rsid w:val="008C14C0"/>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8C14C0"/>
    <w:pPr>
      <w:spacing w:after="0"/>
      <w:ind w:left="660"/>
    </w:pPr>
    <w:rPr>
      <w:rFonts w:ascii="Calibri" w:hAnsi="Calibri"/>
      <w:sz w:val="20"/>
      <w:szCs w:val="20"/>
    </w:rPr>
  </w:style>
  <w:style w:type="paragraph" w:styleId="TOC5">
    <w:name w:val="toc 5"/>
    <w:basedOn w:val="Normal"/>
    <w:next w:val="Normal"/>
    <w:autoRedefine/>
    <w:uiPriority w:val="99"/>
    <w:rsid w:val="008C14C0"/>
    <w:pPr>
      <w:spacing w:after="0"/>
      <w:ind w:left="880"/>
    </w:pPr>
    <w:rPr>
      <w:rFonts w:ascii="Calibri" w:hAnsi="Calibri"/>
      <w:sz w:val="20"/>
      <w:szCs w:val="20"/>
    </w:rPr>
  </w:style>
  <w:style w:type="paragraph" w:styleId="TOC6">
    <w:name w:val="toc 6"/>
    <w:basedOn w:val="Normal"/>
    <w:next w:val="Normal"/>
    <w:autoRedefine/>
    <w:uiPriority w:val="99"/>
    <w:rsid w:val="008C14C0"/>
    <w:pPr>
      <w:spacing w:after="0"/>
      <w:ind w:left="1100"/>
    </w:pPr>
    <w:rPr>
      <w:rFonts w:ascii="Calibri" w:hAnsi="Calibri"/>
      <w:sz w:val="20"/>
      <w:szCs w:val="20"/>
    </w:rPr>
  </w:style>
  <w:style w:type="paragraph" w:styleId="TOC7">
    <w:name w:val="toc 7"/>
    <w:basedOn w:val="Normal"/>
    <w:next w:val="Normal"/>
    <w:autoRedefine/>
    <w:uiPriority w:val="99"/>
    <w:rsid w:val="008C14C0"/>
    <w:pPr>
      <w:spacing w:after="0"/>
      <w:ind w:left="1320"/>
    </w:pPr>
    <w:rPr>
      <w:rFonts w:ascii="Calibri" w:hAnsi="Calibri"/>
      <w:sz w:val="20"/>
      <w:szCs w:val="20"/>
    </w:rPr>
  </w:style>
  <w:style w:type="paragraph" w:styleId="TOC8">
    <w:name w:val="toc 8"/>
    <w:basedOn w:val="Normal"/>
    <w:next w:val="Normal"/>
    <w:autoRedefine/>
    <w:uiPriority w:val="99"/>
    <w:rsid w:val="008C14C0"/>
    <w:pPr>
      <w:spacing w:after="0"/>
      <w:ind w:left="1540"/>
    </w:pPr>
    <w:rPr>
      <w:rFonts w:ascii="Calibri" w:hAnsi="Calibri"/>
      <w:sz w:val="20"/>
      <w:szCs w:val="20"/>
    </w:rPr>
  </w:style>
  <w:style w:type="paragraph" w:styleId="TOC9">
    <w:name w:val="toc 9"/>
    <w:basedOn w:val="Normal"/>
    <w:next w:val="Normal"/>
    <w:autoRedefine/>
    <w:uiPriority w:val="99"/>
    <w:rsid w:val="008C14C0"/>
    <w:pPr>
      <w:spacing w:after="0"/>
      <w:ind w:left="1760"/>
    </w:pPr>
    <w:rPr>
      <w:rFonts w:ascii="Calibri" w:hAnsi="Calibri"/>
      <w:sz w:val="20"/>
      <w:szCs w:val="20"/>
    </w:rPr>
  </w:style>
  <w:style w:type="character" w:customStyle="1" w:styleId="BodyTextChar2">
    <w:name w:val="Body Text Char2"/>
    <w:aliases w:val="block style Char1,Standard paragraph Char1"/>
    <w:uiPriority w:val="99"/>
    <w:locked/>
    <w:rsid w:val="008C14C0"/>
    <w:rPr>
      <w:rFonts w:ascii="Times New Roman" w:hAnsi="Times New Roman"/>
      <w:sz w:val="20"/>
      <w:lang w:val="en-US"/>
    </w:rPr>
  </w:style>
  <w:style w:type="paragraph" w:styleId="BodyTextIndent3">
    <w:name w:val="Body Text Indent 3"/>
    <w:basedOn w:val="Normal"/>
    <w:link w:val="BodyTextIndent3Char"/>
    <w:uiPriority w:val="99"/>
    <w:rsid w:val="008C14C0"/>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8C14C0"/>
    <w:rPr>
      <w:rFonts w:ascii="!!Times" w:eastAsia="Times New Roman" w:hAnsi="!!Times" w:cs="Times New Roman"/>
      <w:b/>
      <w:sz w:val="28"/>
      <w:szCs w:val="20"/>
      <w:lang w:eastAsia="ro-RO"/>
    </w:rPr>
  </w:style>
  <w:style w:type="paragraph" w:styleId="Title">
    <w:name w:val="Title"/>
    <w:basedOn w:val="Normal"/>
    <w:link w:val="TitleChar"/>
    <w:uiPriority w:val="99"/>
    <w:qFormat/>
    <w:rsid w:val="008C14C0"/>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8C14C0"/>
    <w:rPr>
      <w:rFonts w:ascii="Arial" w:eastAsia="Times New Roman" w:hAnsi="Arial" w:cs="Times New Roman"/>
      <w:b/>
      <w:color w:val="000000"/>
      <w:sz w:val="20"/>
      <w:szCs w:val="20"/>
      <w:lang w:eastAsia="ro-RO"/>
    </w:rPr>
  </w:style>
  <w:style w:type="paragraph" w:customStyle="1" w:styleId="CM9">
    <w:name w:val="CM9"/>
    <w:basedOn w:val="Normal"/>
    <w:next w:val="Normal"/>
    <w:uiPriority w:val="99"/>
    <w:rsid w:val="008C14C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8C14C0"/>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8C14C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8C14C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8C14C0"/>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8C14C0"/>
    <w:pPr>
      <w:widowControl w:val="0"/>
      <w:autoSpaceDE w:val="0"/>
      <w:autoSpaceDN w:val="0"/>
      <w:adjustRightInd w:val="0"/>
      <w:spacing w:after="0" w:line="320" w:lineRule="exact"/>
      <w:ind w:firstLine="283"/>
      <w:jc w:val="both"/>
    </w:pPr>
    <w:rPr>
      <w:rFonts w:ascii="Times New Roman" w:eastAsia="Calibri" w:hAnsi="Times New Roman" w:cs="Times New Roman"/>
      <w:lang w:eastAsia="ro-RO"/>
    </w:rPr>
  </w:style>
  <w:style w:type="paragraph" w:styleId="BlockText">
    <w:name w:val="Block Text"/>
    <w:basedOn w:val="Normal"/>
    <w:uiPriority w:val="99"/>
    <w:rsid w:val="008C14C0"/>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8C14C0"/>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8C14C0"/>
    <w:rPr>
      <w:rFonts w:ascii="Arial" w:hAnsi="Arial"/>
      <w:sz w:val="20"/>
    </w:rPr>
  </w:style>
  <w:style w:type="paragraph" w:customStyle="1" w:styleId="Normal11pt">
    <w:name w:val="Normal + 11 pt"/>
    <w:aliases w:val="Spaţiere rânduri:  Exact 14 pct."/>
    <w:basedOn w:val="BodyText"/>
    <w:uiPriority w:val="99"/>
    <w:rsid w:val="008C14C0"/>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8C14C0"/>
    <w:rPr>
      <w:rFonts w:ascii="Times New Roman" w:eastAsia="Calibri" w:hAnsi="Times New Roman" w:cs="Times New Roman"/>
      <w:lang w:eastAsia="ro-RO"/>
    </w:rPr>
  </w:style>
  <w:style w:type="paragraph" w:customStyle="1" w:styleId="Standard">
    <w:name w:val="Standard"/>
    <w:uiPriority w:val="99"/>
    <w:rsid w:val="008C14C0"/>
    <w:pPr>
      <w:spacing w:after="0" w:line="240" w:lineRule="auto"/>
    </w:pPr>
    <w:rPr>
      <w:rFonts w:ascii="Times New Roman" w:eastAsia="Times New Roman" w:hAnsi="Times New Roman" w:cs="Times New Roman"/>
      <w:sz w:val="20"/>
      <w:szCs w:val="20"/>
    </w:rPr>
  </w:style>
  <w:style w:type="character" w:customStyle="1" w:styleId="tpt1">
    <w:name w:val="tpt1"/>
    <w:uiPriority w:val="99"/>
    <w:rsid w:val="008C14C0"/>
  </w:style>
  <w:style w:type="character" w:customStyle="1" w:styleId="tca1">
    <w:name w:val="tca1"/>
    <w:uiPriority w:val="99"/>
    <w:rsid w:val="008C14C0"/>
    <w:rPr>
      <w:b/>
      <w:sz w:val="24"/>
    </w:rPr>
  </w:style>
  <w:style w:type="character" w:customStyle="1" w:styleId="googqs-tidbit1">
    <w:name w:val="goog_qs-tidbit1"/>
    <w:uiPriority w:val="99"/>
    <w:rsid w:val="008C14C0"/>
  </w:style>
  <w:style w:type="character" w:customStyle="1" w:styleId="BodyTextChar1">
    <w:name w:val="Body Text Char1"/>
    <w:aliases w:val="Body Text Char Char,block style Char2,Standard paragraph Char2"/>
    <w:uiPriority w:val="99"/>
    <w:semiHidden/>
    <w:rsid w:val="008C14C0"/>
    <w:rPr>
      <w:rFonts w:ascii="Verdana" w:hAnsi="Verdana"/>
      <w:lang w:val="en-GB" w:eastAsia="en-US"/>
    </w:rPr>
  </w:style>
  <w:style w:type="paragraph" w:customStyle="1" w:styleId="DefaultText">
    <w:name w:val="Default Text"/>
    <w:basedOn w:val="Normal"/>
    <w:link w:val="DefaultTextCaracter"/>
    <w:uiPriority w:val="99"/>
    <w:rsid w:val="008C14C0"/>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8C14C0"/>
    <w:rPr>
      <w:rFonts w:ascii="Garamond" w:eastAsia="Calibri" w:hAnsi="Garamond" w:cs="Times New Roman"/>
      <w:sz w:val="20"/>
      <w:szCs w:val="20"/>
      <w:lang w:val="en-US"/>
    </w:rPr>
  </w:style>
  <w:style w:type="paragraph" w:customStyle="1" w:styleId="ListDash2">
    <w:name w:val="List Dash 2"/>
    <w:basedOn w:val="Text2"/>
    <w:uiPriority w:val="99"/>
    <w:rsid w:val="008C14C0"/>
    <w:pPr>
      <w:tabs>
        <w:tab w:val="clear" w:pos="2161"/>
        <w:tab w:val="num" w:pos="1485"/>
      </w:tabs>
      <w:snapToGrid/>
      <w:ind w:left="1485" w:hanging="283"/>
    </w:pPr>
    <w:rPr>
      <w:sz w:val="20"/>
    </w:rPr>
  </w:style>
  <w:style w:type="paragraph" w:styleId="ListNumber">
    <w:name w:val="List Number"/>
    <w:basedOn w:val="Normal"/>
    <w:uiPriority w:val="99"/>
    <w:rsid w:val="008C14C0"/>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8C14C0"/>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8C14C0"/>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8C14C0"/>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8C14C0"/>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8C14C0"/>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8C14C0"/>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8C14C0"/>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8C14C0"/>
    <w:rPr>
      <w:rFonts w:ascii="Garamond" w:eastAsia="Calibri" w:hAnsi="Garamond" w:cs="Times New Roman"/>
      <w:b/>
      <w:sz w:val="20"/>
      <w:szCs w:val="20"/>
      <w:lang w:val="hu-HU" w:eastAsia="hu-HU"/>
    </w:rPr>
  </w:style>
  <w:style w:type="paragraph" w:styleId="ListBullet">
    <w:name w:val="List Bullet"/>
    <w:basedOn w:val="Normal"/>
    <w:uiPriority w:val="99"/>
    <w:rsid w:val="008C14C0"/>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8C14C0"/>
  </w:style>
  <w:style w:type="paragraph" w:styleId="ListNumber2">
    <w:name w:val="List Number 2"/>
    <w:basedOn w:val="Normal"/>
    <w:uiPriority w:val="99"/>
    <w:rsid w:val="008C14C0"/>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8C14C0"/>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8C14C0"/>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8C14C0"/>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8C14C0"/>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8C14C0"/>
  </w:style>
  <w:style w:type="paragraph" w:customStyle="1" w:styleId="CharCharCharCarcterCarcterCharCharCarcterCarcter">
    <w:name w:val="Char Char Char Carácter Carácter Char Char Carácter Carácter"/>
    <w:basedOn w:val="Normal"/>
    <w:uiPriority w:val="99"/>
    <w:rsid w:val="008C14C0"/>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8C14C0"/>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8C14C0"/>
    <w:rPr>
      <w:rFonts w:ascii="Courier New" w:hAnsi="Courier New"/>
      <w:sz w:val="20"/>
    </w:rPr>
  </w:style>
  <w:style w:type="character" w:customStyle="1" w:styleId="ln2tlinie">
    <w:name w:val="ln2tlinie"/>
    <w:uiPriority w:val="99"/>
    <w:rsid w:val="008C14C0"/>
  </w:style>
  <w:style w:type="paragraph" w:customStyle="1" w:styleId="CharCharCharChar">
    <w:name w:val="Char Char Char Char"/>
    <w:basedOn w:val="Normal"/>
    <w:uiPriority w:val="99"/>
    <w:rsid w:val="008C14C0"/>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8C14C0"/>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8C14C0"/>
    <w:pPr>
      <w:spacing w:before="105" w:after="105" w:line="240" w:lineRule="auto"/>
      <w:ind w:left="105" w:right="105"/>
    </w:pPr>
    <w:rPr>
      <w:rFonts w:eastAsia="Times New Roman"/>
      <w:sz w:val="24"/>
      <w:szCs w:val="24"/>
      <w:lang w:val="en-GB"/>
    </w:rPr>
  </w:style>
  <w:style w:type="character" w:customStyle="1" w:styleId="do1">
    <w:name w:val="do1"/>
    <w:uiPriority w:val="99"/>
    <w:rsid w:val="008C14C0"/>
    <w:rPr>
      <w:b/>
      <w:sz w:val="26"/>
    </w:rPr>
  </w:style>
  <w:style w:type="paragraph" w:customStyle="1" w:styleId="xl34">
    <w:name w:val="xl34"/>
    <w:basedOn w:val="Normal"/>
    <w:uiPriority w:val="99"/>
    <w:rsid w:val="008C14C0"/>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8C14C0"/>
    <w:pPr>
      <w:numPr>
        <w:numId w:val="40"/>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8C14C0"/>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8C14C0"/>
    <w:pPr>
      <w:spacing w:after="0" w:line="240" w:lineRule="auto"/>
    </w:pPr>
    <w:rPr>
      <w:rFonts w:eastAsia="Times New Roman"/>
      <w:sz w:val="24"/>
      <w:szCs w:val="24"/>
      <w:lang w:val="pl-PL" w:eastAsia="pl-PL"/>
    </w:rPr>
  </w:style>
  <w:style w:type="paragraph" w:customStyle="1" w:styleId="Normale">
    <w:name w:val="Normale"/>
    <w:basedOn w:val="Normal"/>
    <w:uiPriority w:val="99"/>
    <w:rsid w:val="008C14C0"/>
    <w:pPr>
      <w:numPr>
        <w:numId w:val="41"/>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8C14C0"/>
    <w:pPr>
      <w:numPr>
        <w:numId w:val="42"/>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8C14C0"/>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8C14C0"/>
  </w:style>
  <w:style w:type="paragraph" w:styleId="ListBullet2">
    <w:name w:val="List Bullet 2"/>
    <w:basedOn w:val="Normal"/>
    <w:autoRedefine/>
    <w:uiPriority w:val="99"/>
    <w:rsid w:val="008C14C0"/>
    <w:pPr>
      <w:numPr>
        <w:numId w:val="43"/>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8C14C0"/>
  </w:style>
  <w:style w:type="paragraph" w:customStyle="1" w:styleId="Point1">
    <w:name w:val="Point 1"/>
    <w:basedOn w:val="Normal"/>
    <w:uiPriority w:val="99"/>
    <w:rsid w:val="008C14C0"/>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8C14C0"/>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8C14C0"/>
    <w:rPr>
      <w:rFonts w:cs="Times New Roman"/>
    </w:rPr>
  </w:style>
  <w:style w:type="character" w:customStyle="1" w:styleId="Titre1Car">
    <w:name w:val="Titre 1 Car"/>
    <w:uiPriority w:val="99"/>
    <w:rsid w:val="008C14C0"/>
    <w:rPr>
      <w:rFonts w:ascii="Arial Black" w:hAnsi="Arial Black"/>
      <w:spacing w:val="-10"/>
      <w:kern w:val="28"/>
      <w:sz w:val="20"/>
      <w:lang w:eastAsia="fr-FR"/>
    </w:rPr>
  </w:style>
  <w:style w:type="character" w:customStyle="1" w:styleId="Titre2Car">
    <w:name w:val="Titre 2 Car"/>
    <w:uiPriority w:val="99"/>
    <w:rsid w:val="008C14C0"/>
    <w:rPr>
      <w:rFonts w:ascii="Arial Black" w:hAnsi="Arial Black"/>
      <w:spacing w:val="-10"/>
      <w:kern w:val="28"/>
      <w:sz w:val="20"/>
      <w:lang w:eastAsia="fr-FR"/>
    </w:rPr>
  </w:style>
  <w:style w:type="character" w:customStyle="1" w:styleId="Titre3Car">
    <w:name w:val="Titre 3 Car"/>
    <w:uiPriority w:val="99"/>
    <w:rsid w:val="008C14C0"/>
    <w:rPr>
      <w:rFonts w:ascii="Arial Black" w:hAnsi="Arial Black"/>
      <w:kern w:val="28"/>
      <w:sz w:val="20"/>
      <w:lang w:eastAsia="fr-FR"/>
    </w:rPr>
  </w:style>
  <w:style w:type="character" w:customStyle="1" w:styleId="Titre4Car">
    <w:name w:val="Titre 4 Car"/>
    <w:uiPriority w:val="99"/>
    <w:rsid w:val="008C14C0"/>
    <w:rPr>
      <w:rFonts w:ascii="Arial Black" w:hAnsi="Arial Black"/>
      <w:spacing w:val="-2"/>
      <w:kern w:val="28"/>
      <w:sz w:val="20"/>
      <w:lang w:eastAsia="fr-FR"/>
    </w:rPr>
  </w:style>
  <w:style w:type="character" w:customStyle="1" w:styleId="Titre5Car">
    <w:name w:val="Titre 5 Car"/>
    <w:uiPriority w:val="99"/>
    <w:rsid w:val="008C14C0"/>
    <w:rPr>
      <w:rFonts w:ascii="Arial Black" w:hAnsi="Arial Black"/>
      <w:spacing w:val="-2"/>
      <w:kern w:val="28"/>
      <w:sz w:val="20"/>
      <w:lang w:eastAsia="fr-FR"/>
    </w:rPr>
  </w:style>
  <w:style w:type="character" w:customStyle="1" w:styleId="Titre6Car">
    <w:name w:val="Titre 6 Car"/>
    <w:uiPriority w:val="99"/>
    <w:rsid w:val="008C14C0"/>
    <w:rPr>
      <w:rFonts w:ascii="Times New Roman" w:hAnsi="Times New Roman"/>
      <w:i/>
      <w:sz w:val="20"/>
      <w:lang w:eastAsia="fr-FR"/>
    </w:rPr>
  </w:style>
  <w:style w:type="character" w:customStyle="1" w:styleId="Titre7Car">
    <w:name w:val="Titre 7 Car"/>
    <w:uiPriority w:val="99"/>
    <w:rsid w:val="008C14C0"/>
    <w:rPr>
      <w:rFonts w:ascii="Arial" w:hAnsi="Arial"/>
      <w:sz w:val="20"/>
      <w:lang w:eastAsia="fr-FR"/>
    </w:rPr>
  </w:style>
  <w:style w:type="character" w:customStyle="1" w:styleId="Titre8Car">
    <w:name w:val="Titre 8 Car"/>
    <w:uiPriority w:val="99"/>
    <w:rsid w:val="008C14C0"/>
    <w:rPr>
      <w:rFonts w:ascii="Arial" w:hAnsi="Arial"/>
      <w:i/>
      <w:sz w:val="20"/>
      <w:lang w:eastAsia="fr-FR"/>
    </w:rPr>
  </w:style>
  <w:style w:type="character" w:customStyle="1" w:styleId="Titre9Car">
    <w:name w:val="Titre 9 Car"/>
    <w:uiPriority w:val="99"/>
    <w:rsid w:val="008C14C0"/>
    <w:rPr>
      <w:rFonts w:ascii="Arial" w:hAnsi="Arial"/>
      <w:b/>
      <w:i/>
      <w:sz w:val="20"/>
      <w:lang w:eastAsia="fr-FR"/>
    </w:rPr>
  </w:style>
  <w:style w:type="character" w:customStyle="1" w:styleId="CorpsdetexteCar">
    <w:name w:val="Corps de texte Car"/>
    <w:uiPriority w:val="99"/>
    <w:rsid w:val="008C14C0"/>
    <w:rPr>
      <w:rFonts w:ascii="Times New Roman" w:hAnsi="Times New Roman"/>
      <w:sz w:val="20"/>
      <w:lang w:eastAsia="fr-FR"/>
    </w:rPr>
  </w:style>
  <w:style w:type="paragraph" w:customStyle="1" w:styleId="Nomdesocit">
    <w:name w:val="Nom de société"/>
    <w:basedOn w:val="Normal"/>
    <w:uiPriority w:val="99"/>
    <w:rsid w:val="008C14C0"/>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8C14C0"/>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8C14C0"/>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8C14C0"/>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8C14C0"/>
    <w:rPr>
      <w:rFonts w:ascii="Times New Roman" w:hAnsi="Times New Roman"/>
      <w:sz w:val="20"/>
      <w:lang w:eastAsia="fr-FR"/>
    </w:rPr>
  </w:style>
  <w:style w:type="character" w:customStyle="1" w:styleId="En-tteCar">
    <w:name w:val="En-tête Car"/>
    <w:uiPriority w:val="99"/>
    <w:rsid w:val="008C14C0"/>
    <w:rPr>
      <w:rFonts w:ascii="Times New Roman" w:hAnsi="Times New Roman"/>
      <w:sz w:val="20"/>
      <w:lang w:eastAsia="fr-FR"/>
    </w:rPr>
  </w:style>
  <w:style w:type="paragraph" w:customStyle="1" w:styleId="TitreBase">
    <w:name w:val="Titre Base"/>
    <w:basedOn w:val="BodyText"/>
    <w:next w:val="BodyText"/>
    <w:uiPriority w:val="99"/>
    <w:rsid w:val="008C14C0"/>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8C14C0"/>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8C14C0"/>
    <w:pPr>
      <w:spacing w:before="220"/>
    </w:pPr>
  </w:style>
  <w:style w:type="paragraph" w:styleId="MessageHeader">
    <w:name w:val="Message Header"/>
    <w:basedOn w:val="BodyText"/>
    <w:link w:val="MessageHeaderChar"/>
    <w:uiPriority w:val="99"/>
    <w:semiHidden/>
    <w:rsid w:val="008C14C0"/>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8C14C0"/>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8C14C0"/>
    <w:rPr>
      <w:rFonts w:ascii="Arial Black" w:hAnsi="Arial Black"/>
      <w:spacing w:val="-10"/>
      <w:sz w:val="18"/>
    </w:rPr>
  </w:style>
  <w:style w:type="paragraph" w:customStyle="1" w:styleId="En-ttedemessageDernier">
    <w:name w:val="En-tête de message (Dernier)"/>
    <w:basedOn w:val="MessageHeader"/>
    <w:next w:val="BodyText"/>
    <w:uiPriority w:val="99"/>
    <w:rsid w:val="008C14C0"/>
    <w:pPr>
      <w:pBdr>
        <w:bottom w:val="single" w:sz="6" w:space="15" w:color="auto"/>
      </w:pBdr>
      <w:spacing w:after="320"/>
    </w:pPr>
  </w:style>
  <w:style w:type="paragraph" w:customStyle="1" w:styleId="Adressedelexpditeur">
    <w:name w:val="Adresse de l'expéditeur"/>
    <w:basedOn w:val="Normal"/>
    <w:uiPriority w:val="99"/>
    <w:rsid w:val="008C14C0"/>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8C14C0"/>
    <w:rPr>
      <w:rFonts w:ascii="Times New Roman" w:hAnsi="Times New Roman"/>
      <w:sz w:val="20"/>
      <w:lang w:eastAsia="fr-FR"/>
    </w:rPr>
  </w:style>
  <w:style w:type="paragraph" w:customStyle="1" w:styleId="SignatureIntitulduposte">
    <w:name w:val="Signature (Intitulé du poste)"/>
    <w:basedOn w:val="Signature"/>
    <w:next w:val="Normal"/>
    <w:uiPriority w:val="99"/>
    <w:rsid w:val="008C14C0"/>
    <w:pPr>
      <w:spacing w:before="0"/>
    </w:pPr>
  </w:style>
  <w:style w:type="paragraph" w:styleId="Signature">
    <w:name w:val="Signature"/>
    <w:basedOn w:val="BodyText"/>
    <w:link w:val="SignatureChar"/>
    <w:uiPriority w:val="99"/>
    <w:semiHidden/>
    <w:rsid w:val="008C14C0"/>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8C14C0"/>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8C14C0"/>
    <w:pPr>
      <w:spacing w:before="720"/>
    </w:pPr>
  </w:style>
  <w:style w:type="character" w:customStyle="1" w:styleId="FormuledepolitesseCar">
    <w:name w:val="Formule de politesse Car"/>
    <w:uiPriority w:val="99"/>
    <w:rsid w:val="008C14C0"/>
    <w:rPr>
      <w:rFonts w:ascii="Times New Roman" w:hAnsi="Times New Roman"/>
      <w:sz w:val="20"/>
      <w:lang w:eastAsia="fr-FR"/>
    </w:rPr>
  </w:style>
  <w:style w:type="paragraph" w:customStyle="1" w:styleId="NoticeTechnique">
    <w:name w:val="Notice Technique"/>
    <w:basedOn w:val="List4"/>
    <w:uiPriority w:val="99"/>
    <w:rsid w:val="008C14C0"/>
  </w:style>
  <w:style w:type="paragraph" w:styleId="List4">
    <w:name w:val="List 4"/>
    <w:basedOn w:val="Normal"/>
    <w:uiPriority w:val="99"/>
    <w:semiHidden/>
    <w:rsid w:val="008C14C0"/>
    <w:pPr>
      <w:spacing w:before="200"/>
      <w:ind w:left="1132" w:hanging="283"/>
    </w:pPr>
    <w:rPr>
      <w:rFonts w:ascii="Calibri" w:eastAsia="Times New Roman" w:hAnsi="Calibri"/>
      <w:sz w:val="20"/>
      <w:szCs w:val="20"/>
      <w:lang w:val="en-US"/>
    </w:rPr>
  </w:style>
  <w:style w:type="character" w:customStyle="1" w:styleId="TitreCar">
    <w:name w:val="Titre Car"/>
    <w:uiPriority w:val="99"/>
    <w:rsid w:val="008C14C0"/>
    <w:rPr>
      <w:rFonts w:ascii="Arial" w:hAnsi="Arial"/>
      <w:b/>
      <w:kern w:val="28"/>
      <w:sz w:val="20"/>
      <w:lang w:eastAsia="fr-FR"/>
    </w:rPr>
  </w:style>
  <w:style w:type="character" w:customStyle="1" w:styleId="Sous-titreCar">
    <w:name w:val="Sous-titre Car"/>
    <w:uiPriority w:val="99"/>
    <w:rsid w:val="008C14C0"/>
    <w:rPr>
      <w:rFonts w:ascii="Arial" w:hAnsi="Arial"/>
      <w:sz w:val="20"/>
      <w:lang w:eastAsia="fr-FR"/>
    </w:rPr>
  </w:style>
  <w:style w:type="character" w:customStyle="1" w:styleId="WW8Num1z2">
    <w:name w:val="WW8Num1z2"/>
    <w:uiPriority w:val="99"/>
    <w:rsid w:val="008C14C0"/>
    <w:rPr>
      <w:rFonts w:ascii="Wingdings" w:hAnsi="Wingdings"/>
    </w:rPr>
  </w:style>
  <w:style w:type="paragraph" w:customStyle="1" w:styleId="PLANO">
    <w:name w:val="PLANO"/>
    <w:basedOn w:val="Normal"/>
    <w:next w:val="Normal"/>
    <w:uiPriority w:val="99"/>
    <w:rsid w:val="008C14C0"/>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8C14C0"/>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8C14C0"/>
    <w:rPr>
      <w:rFonts w:ascii="CG Omega" w:hAnsi="CG Omega"/>
      <w:spacing w:val="-2"/>
      <w:sz w:val="20"/>
      <w:lang w:val="es-ES" w:eastAsia="es-ES"/>
    </w:rPr>
  </w:style>
  <w:style w:type="character" w:customStyle="1" w:styleId="TextedebullesCar">
    <w:name w:val="Texte de bulles Car"/>
    <w:uiPriority w:val="99"/>
    <w:rsid w:val="008C14C0"/>
    <w:rPr>
      <w:rFonts w:ascii="Tahoma" w:hAnsi="Tahoma"/>
      <w:sz w:val="16"/>
      <w:lang w:eastAsia="fr-FR"/>
    </w:rPr>
  </w:style>
  <w:style w:type="paragraph" w:customStyle="1" w:styleId="Paragraphedeliste">
    <w:name w:val="Paragraphe de liste"/>
    <w:basedOn w:val="Normal"/>
    <w:uiPriority w:val="99"/>
    <w:rsid w:val="008C14C0"/>
    <w:pPr>
      <w:numPr>
        <w:numId w:val="44"/>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8C14C0"/>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8C14C0"/>
    <w:rPr>
      <w:rFonts w:ascii="Times New Roman" w:hAnsi="Times New Roman"/>
      <w:sz w:val="20"/>
      <w:lang w:eastAsia="fr-FR"/>
    </w:rPr>
  </w:style>
  <w:style w:type="paragraph" w:customStyle="1" w:styleId="10s25-3">
    <w:name w:val="10s2.5-3"/>
    <w:basedOn w:val="Normal"/>
    <w:uiPriority w:val="99"/>
    <w:rsid w:val="008C14C0"/>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8C14C0"/>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8C14C0"/>
    <w:rPr>
      <w:rFonts w:ascii="Times New Roman" w:hAnsi="Times New Roman"/>
      <w:sz w:val="20"/>
      <w:lang w:eastAsia="fr-FR"/>
    </w:rPr>
  </w:style>
  <w:style w:type="paragraph" w:customStyle="1" w:styleId="texte">
    <w:name w:val="texte"/>
    <w:basedOn w:val="Normal"/>
    <w:uiPriority w:val="99"/>
    <w:rsid w:val="008C14C0"/>
    <w:pPr>
      <w:spacing w:before="200"/>
    </w:pPr>
    <w:rPr>
      <w:rFonts w:ascii="Calibri" w:eastAsia="Times New Roman" w:hAnsi="Calibri"/>
      <w:sz w:val="20"/>
      <w:szCs w:val="20"/>
      <w:lang w:val="en-US"/>
    </w:rPr>
  </w:style>
  <w:style w:type="paragraph" w:customStyle="1" w:styleId="Texte1">
    <w:name w:val="Texte1"/>
    <w:basedOn w:val="Normal"/>
    <w:uiPriority w:val="99"/>
    <w:rsid w:val="008C14C0"/>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8C14C0"/>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8C14C0"/>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8C14C0"/>
    <w:rPr>
      <w:rFonts w:ascii="Arial" w:hAnsi="Arial"/>
      <w:lang w:eastAsia="fr-FR"/>
    </w:rPr>
  </w:style>
  <w:style w:type="paragraph" w:customStyle="1" w:styleId="StyleCorpsdeTexteSmallcapsLeft02">
    <w:name w:val="Style Corps de Texte + Small caps Left:  0.2&quot;"/>
    <w:basedOn w:val="CorpsdeTexte"/>
    <w:uiPriority w:val="99"/>
    <w:rsid w:val="008C14C0"/>
    <w:pPr>
      <w:ind w:left="288"/>
    </w:pPr>
    <w:rPr>
      <w:rFonts w:cs="Times New Roman"/>
      <w:i/>
      <w:smallCaps/>
      <w:szCs w:val="20"/>
    </w:rPr>
  </w:style>
  <w:style w:type="paragraph" w:customStyle="1" w:styleId="TextodeCuerpo">
    <w:name w:val="Texto de Cuerpo"/>
    <w:basedOn w:val="Normal"/>
    <w:autoRedefine/>
    <w:uiPriority w:val="99"/>
    <w:rsid w:val="008C14C0"/>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8C14C0"/>
    <w:pPr>
      <w:numPr>
        <w:numId w:val="45"/>
      </w:numPr>
      <w:tabs>
        <w:tab w:val="clear" w:pos="567"/>
        <w:tab w:val="clear" w:pos="851"/>
        <w:tab w:val="left" w:pos="709"/>
      </w:tabs>
      <w:spacing w:after="0"/>
    </w:pPr>
  </w:style>
  <w:style w:type="character" w:customStyle="1" w:styleId="TextodeCuerpoCar">
    <w:name w:val="Texto de Cuerpo Car"/>
    <w:uiPriority w:val="99"/>
    <w:rsid w:val="008C14C0"/>
    <w:rPr>
      <w:rFonts w:ascii="Times New Roman" w:hAnsi="Times New Roman"/>
      <w:sz w:val="20"/>
    </w:rPr>
  </w:style>
  <w:style w:type="character" w:customStyle="1" w:styleId="Listadonivel1Car">
    <w:name w:val="Listado nivel 1 Car"/>
    <w:uiPriority w:val="99"/>
    <w:rsid w:val="008C14C0"/>
    <w:rPr>
      <w:rFonts w:ascii="Times New Roman" w:hAnsi="Times New Roman"/>
      <w:sz w:val="20"/>
    </w:rPr>
  </w:style>
  <w:style w:type="paragraph" w:customStyle="1" w:styleId="GenricoA4Enumeracin">
    <w:name w:val="Genérico_A4_Enumeración"/>
    <w:basedOn w:val="Normal"/>
    <w:uiPriority w:val="99"/>
    <w:rsid w:val="008C14C0"/>
    <w:pPr>
      <w:numPr>
        <w:numId w:val="46"/>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8C14C0"/>
  </w:style>
  <w:style w:type="character" w:customStyle="1" w:styleId="hps">
    <w:name w:val="hps"/>
    <w:uiPriority w:val="99"/>
    <w:rsid w:val="008C14C0"/>
  </w:style>
  <w:style w:type="character" w:customStyle="1" w:styleId="hpsatn">
    <w:name w:val="hps atn"/>
    <w:uiPriority w:val="99"/>
    <w:rsid w:val="008C14C0"/>
  </w:style>
  <w:style w:type="character" w:customStyle="1" w:styleId="hpsalt-edited">
    <w:name w:val="hps alt-edited"/>
    <w:uiPriority w:val="99"/>
    <w:rsid w:val="008C14C0"/>
  </w:style>
  <w:style w:type="character" w:customStyle="1" w:styleId="shorttext">
    <w:name w:val="short_text"/>
    <w:uiPriority w:val="99"/>
    <w:rsid w:val="008C14C0"/>
  </w:style>
  <w:style w:type="character" w:customStyle="1" w:styleId="atn">
    <w:name w:val="atn"/>
    <w:uiPriority w:val="99"/>
    <w:rsid w:val="008C14C0"/>
  </w:style>
  <w:style w:type="character" w:customStyle="1" w:styleId="alt-edited1">
    <w:name w:val="alt-edited1"/>
    <w:uiPriority w:val="99"/>
    <w:rsid w:val="008C14C0"/>
    <w:rPr>
      <w:color w:val="4D90F0"/>
    </w:rPr>
  </w:style>
  <w:style w:type="character" w:customStyle="1" w:styleId="CharChar2">
    <w:name w:val="Char Char2"/>
    <w:uiPriority w:val="99"/>
    <w:rsid w:val="008C14C0"/>
    <w:rPr>
      <w:rFonts w:ascii="Consolas" w:hAnsi="Consolas"/>
      <w:sz w:val="21"/>
      <w:lang w:val="en-US" w:eastAsia="en-US"/>
    </w:rPr>
  </w:style>
  <w:style w:type="paragraph" w:customStyle="1" w:styleId="CM8">
    <w:name w:val="CM8"/>
    <w:basedOn w:val="Default"/>
    <w:next w:val="Default"/>
    <w:uiPriority w:val="99"/>
    <w:rsid w:val="008C14C0"/>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8C14C0"/>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8C14C0"/>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8C14C0"/>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8C14C0"/>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8C14C0"/>
    <w:pPr>
      <w:spacing w:before="200"/>
    </w:pPr>
    <w:rPr>
      <w:rFonts w:ascii="Calibri" w:eastAsia="Times New Roman" w:hAnsi="Calibri"/>
      <w:sz w:val="16"/>
      <w:szCs w:val="16"/>
      <w:lang w:val="en-US"/>
    </w:rPr>
  </w:style>
  <w:style w:type="paragraph" w:customStyle="1" w:styleId="header1">
    <w:name w:val="header 1"/>
    <w:basedOn w:val="Normal"/>
    <w:uiPriority w:val="99"/>
    <w:rsid w:val="008C14C0"/>
    <w:pPr>
      <w:spacing w:before="200"/>
    </w:pPr>
    <w:rPr>
      <w:rFonts w:ascii="Calibri" w:eastAsia="Times New Roman" w:hAnsi="Calibri"/>
      <w:sz w:val="16"/>
      <w:szCs w:val="16"/>
      <w:lang w:val="en-US"/>
    </w:rPr>
  </w:style>
  <w:style w:type="paragraph" w:styleId="NormalIndent">
    <w:name w:val="Normal Indent"/>
    <w:basedOn w:val="Normal"/>
    <w:uiPriority w:val="99"/>
    <w:semiHidden/>
    <w:rsid w:val="008C14C0"/>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8C14C0"/>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8C14C0"/>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8C14C0"/>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8C14C0"/>
    <w:rPr>
      <w:rFonts w:ascii="Calibri" w:eastAsia="Times New Roman" w:hAnsi="Calibri" w:cs="Times New Roman"/>
      <w:caps/>
      <w:color w:val="595959"/>
      <w:spacing w:val="10"/>
      <w:sz w:val="24"/>
      <w:szCs w:val="24"/>
      <w:lang w:val="en-US"/>
    </w:rPr>
  </w:style>
  <w:style w:type="paragraph" w:customStyle="1" w:styleId="TegnTegnCarCarCaracterCaracter">
    <w:name w:val="Tegn Tegn Car Car Caracter Caracter"/>
    <w:basedOn w:val="Normal"/>
    <w:uiPriority w:val="99"/>
    <w:rsid w:val="008C14C0"/>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8C14C0"/>
    <w:rPr>
      <w:sz w:val="24"/>
      <w:lang w:val="ro-RO" w:eastAsia="en-US"/>
    </w:rPr>
  </w:style>
  <w:style w:type="paragraph" w:customStyle="1" w:styleId="marked">
    <w:name w:val="marked"/>
    <w:basedOn w:val="Normal1"/>
    <w:uiPriority w:val="99"/>
    <w:rsid w:val="008C14C0"/>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8C14C0"/>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8C14C0"/>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8C14C0"/>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8C14C0"/>
    <w:pPr>
      <w:spacing w:before="200" w:after="200" w:line="276" w:lineRule="auto"/>
    </w:pPr>
    <w:rPr>
      <w:rFonts w:ascii="Times New Roman" w:eastAsia="Times New Roman" w:hAnsi="Times New Roman" w:cs="Times New Roman"/>
      <w:sz w:val="24"/>
      <w:szCs w:val="24"/>
    </w:rPr>
  </w:style>
  <w:style w:type="character" w:customStyle="1" w:styleId="Heading5Char1">
    <w:name w:val="Heading 5 Char1"/>
    <w:uiPriority w:val="99"/>
    <w:semiHidden/>
    <w:rsid w:val="008C14C0"/>
    <w:rPr>
      <w:rFonts w:ascii="Calibri" w:hAnsi="Calibri"/>
      <w:b/>
      <w:i/>
      <w:sz w:val="26"/>
      <w:lang w:val="ro-RO" w:eastAsia="en-US"/>
    </w:rPr>
  </w:style>
  <w:style w:type="paragraph" w:styleId="NoSpacing">
    <w:name w:val="No Spacing"/>
    <w:basedOn w:val="Normal"/>
    <w:link w:val="NoSpacingChar"/>
    <w:uiPriority w:val="99"/>
    <w:qFormat/>
    <w:rsid w:val="008C14C0"/>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8C14C0"/>
    <w:rPr>
      <w:rFonts w:ascii="Calibri" w:eastAsia="Calibri" w:hAnsi="Calibri" w:cs="Times New Roman"/>
      <w:sz w:val="20"/>
      <w:szCs w:val="20"/>
      <w:lang w:val="en-US"/>
    </w:rPr>
  </w:style>
  <w:style w:type="paragraph" w:styleId="Quote">
    <w:name w:val="Quote"/>
    <w:basedOn w:val="Normal"/>
    <w:next w:val="Normal"/>
    <w:link w:val="QuoteChar"/>
    <w:uiPriority w:val="99"/>
    <w:qFormat/>
    <w:rsid w:val="008C14C0"/>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8C14C0"/>
    <w:rPr>
      <w:rFonts w:ascii="Calibri" w:eastAsia="Times New Roman" w:hAnsi="Calibri" w:cs="Times New Roman"/>
      <w:i/>
      <w:iCs/>
      <w:sz w:val="20"/>
      <w:szCs w:val="20"/>
      <w:lang w:val="en-US"/>
    </w:rPr>
  </w:style>
  <w:style w:type="paragraph" w:styleId="IntenseQuote">
    <w:name w:val="Intense Quote"/>
    <w:basedOn w:val="Normal"/>
    <w:next w:val="Normal"/>
    <w:link w:val="IntenseQuoteChar"/>
    <w:uiPriority w:val="99"/>
    <w:qFormat/>
    <w:rsid w:val="008C14C0"/>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8C14C0"/>
    <w:rPr>
      <w:rFonts w:ascii="Calibri" w:eastAsia="Times New Roman" w:hAnsi="Calibri" w:cs="Times New Roman"/>
      <w:i/>
      <w:iCs/>
      <w:color w:val="4F81BD"/>
      <w:sz w:val="20"/>
      <w:szCs w:val="20"/>
      <w:lang w:val="en-US"/>
    </w:rPr>
  </w:style>
  <w:style w:type="character" w:styleId="SubtleEmphasis">
    <w:name w:val="Subtle Emphasis"/>
    <w:basedOn w:val="DefaultParagraphFont"/>
    <w:uiPriority w:val="99"/>
    <w:qFormat/>
    <w:rsid w:val="008C14C0"/>
    <w:rPr>
      <w:rFonts w:cs="Times New Roman"/>
      <w:i/>
      <w:color w:val="243F60"/>
    </w:rPr>
  </w:style>
  <w:style w:type="character" w:styleId="IntenseEmphasis">
    <w:name w:val="Intense Emphasis"/>
    <w:basedOn w:val="DefaultParagraphFont"/>
    <w:uiPriority w:val="99"/>
    <w:qFormat/>
    <w:rsid w:val="008C14C0"/>
    <w:rPr>
      <w:rFonts w:cs="Times New Roman"/>
      <w:b/>
      <w:caps/>
      <w:color w:val="243F60"/>
      <w:spacing w:val="10"/>
    </w:rPr>
  </w:style>
  <w:style w:type="character" w:styleId="SubtleReference">
    <w:name w:val="Subtle Reference"/>
    <w:basedOn w:val="DefaultParagraphFont"/>
    <w:uiPriority w:val="99"/>
    <w:qFormat/>
    <w:rsid w:val="008C14C0"/>
    <w:rPr>
      <w:rFonts w:cs="Times New Roman"/>
      <w:b/>
      <w:color w:val="4F81BD"/>
    </w:rPr>
  </w:style>
  <w:style w:type="character" w:styleId="IntenseReference">
    <w:name w:val="Intense Reference"/>
    <w:basedOn w:val="DefaultParagraphFont"/>
    <w:uiPriority w:val="99"/>
    <w:qFormat/>
    <w:rsid w:val="008C14C0"/>
    <w:rPr>
      <w:rFonts w:cs="Times New Roman"/>
      <w:b/>
      <w:i/>
      <w:caps/>
      <w:color w:val="4F81BD"/>
    </w:rPr>
  </w:style>
  <w:style w:type="character" w:styleId="BookTitle">
    <w:name w:val="Book Title"/>
    <w:basedOn w:val="DefaultParagraphFont"/>
    <w:uiPriority w:val="99"/>
    <w:qFormat/>
    <w:rsid w:val="008C14C0"/>
    <w:rPr>
      <w:rFonts w:cs="Times New Roman"/>
      <w:b/>
      <w:i/>
      <w:spacing w:val="9"/>
    </w:rPr>
  </w:style>
  <w:style w:type="paragraph" w:customStyle="1" w:styleId="Titlumare">
    <w:name w:val="Titlu mare"/>
    <w:basedOn w:val="Normal"/>
    <w:uiPriority w:val="99"/>
    <w:rsid w:val="008C14C0"/>
    <w:pPr>
      <w:numPr>
        <w:numId w:val="47"/>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8C14C0"/>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lang w:val="en-US"/>
    </w:rPr>
  </w:style>
  <w:style w:type="character" w:customStyle="1" w:styleId="Hyperlink0">
    <w:name w:val="Hyperlink.0"/>
    <w:uiPriority w:val="99"/>
    <w:rsid w:val="008C14C0"/>
    <w:rPr>
      <w:color w:val="0000FF"/>
      <w:u w:val="single" w:color="0000FF"/>
    </w:rPr>
  </w:style>
  <w:style w:type="character" w:customStyle="1" w:styleId="rvts9">
    <w:name w:val="rvts9"/>
    <w:uiPriority w:val="99"/>
    <w:rsid w:val="008C14C0"/>
  </w:style>
  <w:style w:type="paragraph" w:customStyle="1" w:styleId="Head4-Subsect">
    <w:name w:val="Head4-Subsect"/>
    <w:basedOn w:val="Normal"/>
    <w:uiPriority w:val="99"/>
    <w:rsid w:val="008C14C0"/>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8C14C0"/>
    <w:pPr>
      <w:keepNext/>
      <w:spacing w:after="0" w:line="240" w:lineRule="auto"/>
      <w:outlineLvl w:val="0"/>
    </w:pPr>
    <w:rPr>
      <w:rFonts w:ascii="Trebuchet MS" w:eastAsia="Calibri" w:hAnsi="Trebuchet MS" w:cs="Times New Roman"/>
      <w:b/>
      <w:sz w:val="24"/>
      <w:lang w:val="en-US"/>
    </w:rPr>
  </w:style>
  <w:style w:type="character" w:customStyle="1" w:styleId="heading1Char0">
    <w:name w:val="heading 1 Char"/>
    <w:link w:val="Heading11"/>
    <w:uiPriority w:val="99"/>
    <w:locked/>
    <w:rsid w:val="008C14C0"/>
    <w:rPr>
      <w:rFonts w:ascii="Trebuchet MS" w:eastAsia="Calibri" w:hAnsi="Trebuchet MS" w:cs="Times New Roman"/>
      <w:b/>
      <w:sz w:val="24"/>
      <w:lang w:val="en-US"/>
    </w:rPr>
  </w:style>
  <w:style w:type="paragraph" w:customStyle="1" w:styleId="xl47">
    <w:name w:val="xl47"/>
    <w:basedOn w:val="Normal"/>
    <w:rsid w:val="008C14C0"/>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8C14C0"/>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8C14C0"/>
    <w:pPr>
      <w:numPr>
        <w:numId w:val="78"/>
      </w:numPr>
      <w:spacing w:after="0" w:line="240" w:lineRule="auto"/>
      <w:jc w:val="both"/>
    </w:pPr>
    <w:rPr>
      <w:rFonts w:ascii="Arial" w:eastAsia="Times New Roman" w:hAnsi="Arial"/>
      <w:szCs w:val="24"/>
    </w:rPr>
  </w:style>
  <w:style w:type="paragraph" w:customStyle="1" w:styleId="Style8">
    <w:name w:val="Style8"/>
    <w:basedOn w:val="Normal"/>
    <w:uiPriority w:val="99"/>
    <w:rsid w:val="008C14C0"/>
    <w:pPr>
      <w:widowControl w:val="0"/>
      <w:autoSpaceDE w:val="0"/>
      <w:autoSpaceDN w:val="0"/>
      <w:adjustRightInd w:val="0"/>
      <w:spacing w:after="0" w:line="259" w:lineRule="exact"/>
      <w:ind w:firstLine="454"/>
    </w:pPr>
    <w:rPr>
      <w:rFonts w:eastAsia="Times New Roman"/>
      <w:sz w:val="24"/>
      <w:szCs w:val="24"/>
      <w:lang w:eastAsia="ro-RO"/>
    </w:rPr>
  </w:style>
  <w:style w:type="character" w:customStyle="1" w:styleId="3oh-">
    <w:name w:val="_3oh-"/>
    <w:uiPriority w:val="99"/>
    <w:rsid w:val="008C14C0"/>
  </w:style>
  <w:style w:type="numbering" w:customStyle="1" w:styleId="List8">
    <w:name w:val="List 8"/>
    <w:rsid w:val="008C14C0"/>
    <w:pPr>
      <w:numPr>
        <w:numId w:val="56"/>
      </w:numPr>
    </w:pPr>
  </w:style>
  <w:style w:type="numbering" w:customStyle="1" w:styleId="List19">
    <w:name w:val="List 19"/>
    <w:rsid w:val="008C14C0"/>
    <w:pPr>
      <w:numPr>
        <w:numId w:val="67"/>
      </w:numPr>
    </w:pPr>
  </w:style>
  <w:style w:type="numbering" w:customStyle="1" w:styleId="List31">
    <w:name w:val="List 31"/>
    <w:rsid w:val="008C14C0"/>
    <w:pPr>
      <w:numPr>
        <w:numId w:val="51"/>
      </w:numPr>
    </w:pPr>
  </w:style>
  <w:style w:type="numbering" w:customStyle="1" w:styleId="List10">
    <w:name w:val="List 10"/>
    <w:rsid w:val="008C14C0"/>
    <w:pPr>
      <w:numPr>
        <w:numId w:val="58"/>
      </w:numPr>
    </w:pPr>
  </w:style>
  <w:style w:type="numbering" w:customStyle="1" w:styleId="List6">
    <w:name w:val="List 6"/>
    <w:rsid w:val="008C14C0"/>
    <w:pPr>
      <w:numPr>
        <w:numId w:val="54"/>
      </w:numPr>
    </w:pPr>
  </w:style>
  <w:style w:type="numbering" w:customStyle="1" w:styleId="Style1">
    <w:name w:val="Style1"/>
    <w:rsid w:val="008C14C0"/>
    <w:pPr>
      <w:numPr>
        <w:numId w:val="31"/>
      </w:numPr>
    </w:pPr>
  </w:style>
  <w:style w:type="numbering" w:customStyle="1" w:styleId="List20">
    <w:name w:val="List 20"/>
    <w:rsid w:val="008C14C0"/>
    <w:pPr>
      <w:numPr>
        <w:numId w:val="68"/>
      </w:numPr>
    </w:pPr>
  </w:style>
  <w:style w:type="numbering" w:customStyle="1" w:styleId="List15">
    <w:name w:val="List 15"/>
    <w:rsid w:val="008C14C0"/>
    <w:pPr>
      <w:numPr>
        <w:numId w:val="63"/>
      </w:numPr>
    </w:pPr>
  </w:style>
  <w:style w:type="numbering" w:customStyle="1" w:styleId="List41">
    <w:name w:val="List 41"/>
    <w:rsid w:val="008C14C0"/>
    <w:pPr>
      <w:numPr>
        <w:numId w:val="52"/>
      </w:numPr>
    </w:pPr>
  </w:style>
  <w:style w:type="numbering" w:customStyle="1" w:styleId="List13">
    <w:name w:val="List 13"/>
    <w:rsid w:val="008C14C0"/>
    <w:pPr>
      <w:numPr>
        <w:numId w:val="61"/>
      </w:numPr>
    </w:pPr>
  </w:style>
  <w:style w:type="numbering" w:customStyle="1" w:styleId="List16">
    <w:name w:val="List 16"/>
    <w:rsid w:val="008C14C0"/>
    <w:pPr>
      <w:numPr>
        <w:numId w:val="64"/>
      </w:numPr>
    </w:pPr>
  </w:style>
  <w:style w:type="numbering" w:customStyle="1" w:styleId="List22">
    <w:name w:val="List 22"/>
    <w:rsid w:val="008C14C0"/>
    <w:pPr>
      <w:numPr>
        <w:numId w:val="70"/>
      </w:numPr>
    </w:pPr>
  </w:style>
  <w:style w:type="numbering" w:customStyle="1" w:styleId="List17">
    <w:name w:val="List 17"/>
    <w:rsid w:val="008C14C0"/>
    <w:pPr>
      <w:numPr>
        <w:numId w:val="65"/>
      </w:numPr>
    </w:pPr>
  </w:style>
  <w:style w:type="numbering" w:customStyle="1" w:styleId="List51">
    <w:name w:val="List 51"/>
    <w:rsid w:val="008C14C0"/>
    <w:pPr>
      <w:numPr>
        <w:numId w:val="53"/>
      </w:numPr>
    </w:pPr>
  </w:style>
  <w:style w:type="numbering" w:customStyle="1" w:styleId="List29">
    <w:name w:val="List 29"/>
    <w:rsid w:val="008C14C0"/>
    <w:pPr>
      <w:numPr>
        <w:numId w:val="77"/>
      </w:numPr>
    </w:pPr>
  </w:style>
  <w:style w:type="numbering" w:customStyle="1" w:styleId="List26">
    <w:name w:val="List 26"/>
    <w:rsid w:val="008C14C0"/>
    <w:pPr>
      <w:numPr>
        <w:numId w:val="74"/>
      </w:numPr>
    </w:pPr>
  </w:style>
  <w:style w:type="numbering" w:customStyle="1" w:styleId="List27">
    <w:name w:val="List 27"/>
    <w:rsid w:val="008C14C0"/>
    <w:pPr>
      <w:numPr>
        <w:numId w:val="75"/>
      </w:numPr>
    </w:pPr>
  </w:style>
  <w:style w:type="numbering" w:customStyle="1" w:styleId="List7">
    <w:name w:val="List 7"/>
    <w:rsid w:val="008C14C0"/>
    <w:pPr>
      <w:numPr>
        <w:numId w:val="55"/>
      </w:numPr>
    </w:pPr>
  </w:style>
  <w:style w:type="numbering" w:customStyle="1" w:styleId="List25">
    <w:name w:val="List 25"/>
    <w:rsid w:val="008C14C0"/>
    <w:pPr>
      <w:numPr>
        <w:numId w:val="73"/>
      </w:numPr>
    </w:pPr>
  </w:style>
  <w:style w:type="numbering" w:customStyle="1" w:styleId="List28">
    <w:name w:val="List 28"/>
    <w:rsid w:val="008C14C0"/>
    <w:pPr>
      <w:numPr>
        <w:numId w:val="76"/>
      </w:numPr>
    </w:pPr>
  </w:style>
  <w:style w:type="numbering" w:customStyle="1" w:styleId="CurrentList13">
    <w:name w:val="Current List13"/>
    <w:rsid w:val="008C14C0"/>
    <w:pPr>
      <w:numPr>
        <w:numId w:val="36"/>
      </w:numPr>
    </w:pPr>
  </w:style>
  <w:style w:type="numbering" w:customStyle="1" w:styleId="List14">
    <w:name w:val="List 14"/>
    <w:rsid w:val="008C14C0"/>
    <w:pPr>
      <w:numPr>
        <w:numId w:val="62"/>
      </w:numPr>
    </w:pPr>
  </w:style>
  <w:style w:type="numbering" w:customStyle="1" w:styleId="List24">
    <w:name w:val="List 24"/>
    <w:rsid w:val="008C14C0"/>
    <w:pPr>
      <w:numPr>
        <w:numId w:val="72"/>
      </w:numPr>
    </w:pPr>
  </w:style>
  <w:style w:type="numbering" w:customStyle="1" w:styleId="List18">
    <w:name w:val="List 18"/>
    <w:rsid w:val="008C14C0"/>
    <w:pPr>
      <w:numPr>
        <w:numId w:val="66"/>
      </w:numPr>
    </w:pPr>
  </w:style>
  <w:style w:type="numbering" w:customStyle="1" w:styleId="List0">
    <w:name w:val="List 0"/>
    <w:rsid w:val="008C14C0"/>
    <w:pPr>
      <w:numPr>
        <w:numId w:val="48"/>
      </w:numPr>
    </w:pPr>
  </w:style>
  <w:style w:type="numbering" w:customStyle="1" w:styleId="List12">
    <w:name w:val="List 12"/>
    <w:rsid w:val="008C14C0"/>
    <w:pPr>
      <w:numPr>
        <w:numId w:val="60"/>
      </w:numPr>
    </w:pPr>
  </w:style>
  <w:style w:type="numbering" w:customStyle="1" w:styleId="List1">
    <w:name w:val="List 1"/>
    <w:rsid w:val="008C14C0"/>
    <w:pPr>
      <w:numPr>
        <w:numId w:val="49"/>
      </w:numPr>
    </w:pPr>
  </w:style>
  <w:style w:type="numbering" w:customStyle="1" w:styleId="List9">
    <w:name w:val="List 9"/>
    <w:rsid w:val="008C14C0"/>
    <w:pPr>
      <w:numPr>
        <w:numId w:val="57"/>
      </w:numPr>
    </w:pPr>
  </w:style>
  <w:style w:type="numbering" w:customStyle="1" w:styleId="List11">
    <w:name w:val="List 11"/>
    <w:rsid w:val="008C14C0"/>
    <w:pPr>
      <w:numPr>
        <w:numId w:val="59"/>
      </w:numPr>
    </w:pPr>
  </w:style>
  <w:style w:type="numbering" w:customStyle="1" w:styleId="List21">
    <w:name w:val="List 21"/>
    <w:rsid w:val="008C14C0"/>
    <w:pPr>
      <w:numPr>
        <w:numId w:val="69"/>
      </w:numPr>
    </w:pPr>
  </w:style>
  <w:style w:type="numbering" w:customStyle="1" w:styleId="List23">
    <w:name w:val="List 23"/>
    <w:rsid w:val="008C14C0"/>
    <w:pPr>
      <w:numPr>
        <w:numId w:val="71"/>
      </w:numPr>
    </w:pPr>
  </w:style>
  <w:style w:type="numbering" w:customStyle="1" w:styleId="CurrentList1">
    <w:name w:val="Current List1"/>
    <w:rsid w:val="008C14C0"/>
    <w:pPr>
      <w:numPr>
        <w:numId w:val="38"/>
      </w:numPr>
    </w:pPr>
  </w:style>
  <w:style w:type="numbering" w:customStyle="1" w:styleId="Style2">
    <w:name w:val="Style2"/>
    <w:rsid w:val="008C14C0"/>
    <w:pPr>
      <w:numPr>
        <w:numId w:val="43"/>
      </w:numPr>
    </w:pPr>
  </w:style>
  <w:style w:type="numbering" w:customStyle="1" w:styleId="Literale">
    <w:name w:val="Literale"/>
    <w:rsid w:val="008C14C0"/>
    <w:pPr>
      <w:numPr>
        <w:numId w:val="50"/>
      </w:numPr>
    </w:pPr>
  </w:style>
  <w:style w:type="paragraph" w:customStyle="1" w:styleId="stylodrtimesnewroman12b10">
    <w:name w:val="stylodrtimesnewroman12b1"/>
    <w:basedOn w:val="Normal"/>
    <w:rsid w:val="008C14C0"/>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8C14C0"/>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8C14C0"/>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8C14C0"/>
    <w:rPr>
      <w:rFonts w:cs="Calibri"/>
      <w:i/>
      <w:iCs/>
      <w:sz w:val="24"/>
      <w:szCs w:val="24"/>
      <w:shd w:val="clear" w:color="auto" w:fill="FFFFFF"/>
    </w:rPr>
  </w:style>
  <w:style w:type="character" w:customStyle="1" w:styleId="Bodytext20">
    <w:name w:val="Body text (2)_"/>
    <w:basedOn w:val="DefaultParagraphFont"/>
    <w:rsid w:val="008C14C0"/>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8C14C0"/>
    <w:rPr>
      <w:rFonts w:cs="Calibri"/>
      <w:b/>
      <w:bCs/>
      <w:shd w:val="clear" w:color="auto" w:fill="FFFFFF"/>
    </w:rPr>
  </w:style>
  <w:style w:type="character" w:customStyle="1" w:styleId="Headerorfooter">
    <w:name w:val="Header or footer_"/>
    <w:basedOn w:val="DefaultParagraphFont"/>
    <w:rsid w:val="008C14C0"/>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8C14C0"/>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8C14C0"/>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8C14C0"/>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8C14C0"/>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8C14C0"/>
    <w:rPr>
      <w:rFonts w:cs="Calibri"/>
      <w:b/>
      <w:bCs/>
      <w:shd w:val="clear" w:color="auto" w:fill="FFFFFF"/>
    </w:rPr>
  </w:style>
  <w:style w:type="character" w:customStyle="1" w:styleId="Heading5NotBold">
    <w:name w:val="Heading #5 + Not Bold"/>
    <w:basedOn w:val="Heading50"/>
    <w:rsid w:val="008C14C0"/>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8C14C0"/>
    <w:rPr>
      <w:rFonts w:cs="Calibri"/>
      <w:i/>
      <w:iCs/>
      <w:sz w:val="16"/>
      <w:szCs w:val="16"/>
      <w:shd w:val="clear" w:color="auto" w:fill="FFFFFF"/>
    </w:rPr>
  </w:style>
  <w:style w:type="character" w:customStyle="1" w:styleId="Bodytext70">
    <w:name w:val="Body text (7)"/>
    <w:basedOn w:val="Bodytext7"/>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8C14C0"/>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8C14C0"/>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8C14C0"/>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8C14C0"/>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8C14C0"/>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8C14C0"/>
    <w:pPr>
      <w:widowControl w:val="0"/>
      <w:shd w:val="clear" w:color="auto" w:fill="FFFFFF"/>
      <w:spacing w:after="660" w:line="293" w:lineRule="exact"/>
      <w:ind w:hanging="440"/>
      <w:jc w:val="both"/>
    </w:pPr>
    <w:rPr>
      <w:rFonts w:asciiTheme="minorHAnsi" w:eastAsiaTheme="minorHAnsi" w:hAnsiTheme="minorHAnsi" w:cs="Calibri"/>
      <w:i/>
      <w:iCs/>
      <w:sz w:val="24"/>
      <w:szCs w:val="24"/>
    </w:rPr>
  </w:style>
  <w:style w:type="paragraph" w:customStyle="1" w:styleId="Bodytext60">
    <w:name w:val="Body text (6)"/>
    <w:basedOn w:val="Normal"/>
    <w:link w:val="Bodytext6"/>
    <w:rsid w:val="008C14C0"/>
    <w:pPr>
      <w:widowControl w:val="0"/>
      <w:shd w:val="clear" w:color="auto" w:fill="FFFFFF"/>
      <w:spacing w:after="180" w:line="0" w:lineRule="atLeast"/>
      <w:ind w:hanging="440"/>
      <w:jc w:val="both"/>
    </w:pPr>
    <w:rPr>
      <w:rFonts w:asciiTheme="minorHAnsi" w:eastAsiaTheme="minorHAnsi" w:hAnsiTheme="minorHAnsi" w:cs="Calibri"/>
      <w:b/>
      <w:bCs/>
    </w:rPr>
  </w:style>
  <w:style w:type="paragraph" w:customStyle="1" w:styleId="Heading51">
    <w:name w:val="Heading #5"/>
    <w:basedOn w:val="Normal"/>
    <w:link w:val="Heading50"/>
    <w:rsid w:val="008C14C0"/>
    <w:pPr>
      <w:widowControl w:val="0"/>
      <w:shd w:val="clear" w:color="auto" w:fill="FFFFFF"/>
      <w:spacing w:before="120" w:after="120" w:line="0" w:lineRule="atLeast"/>
      <w:jc w:val="center"/>
      <w:outlineLvl w:val="4"/>
    </w:pPr>
    <w:rPr>
      <w:rFonts w:asciiTheme="minorHAnsi" w:eastAsiaTheme="minorHAnsi" w:hAnsiTheme="minorHAnsi" w:cs="Calibri"/>
      <w:b/>
      <w:bCs/>
    </w:rPr>
  </w:style>
  <w:style w:type="paragraph" w:customStyle="1" w:styleId="Bodytext80">
    <w:name w:val="Body text (8)"/>
    <w:basedOn w:val="Normal"/>
    <w:link w:val="Bodytext8"/>
    <w:rsid w:val="008C14C0"/>
    <w:pPr>
      <w:widowControl w:val="0"/>
      <w:shd w:val="clear" w:color="auto" w:fill="FFFFFF"/>
      <w:spacing w:before="120" w:after="120" w:line="0" w:lineRule="atLeast"/>
      <w:jc w:val="both"/>
    </w:pPr>
    <w:rPr>
      <w:rFonts w:asciiTheme="minorHAnsi" w:eastAsiaTheme="minorHAnsi" w:hAnsiTheme="minorHAnsi" w:cs="Calibri"/>
      <w:i/>
      <w:iCs/>
      <w:sz w:val="16"/>
      <w:szCs w:val="16"/>
    </w:rPr>
  </w:style>
  <w:style w:type="numbering" w:customStyle="1" w:styleId="List411">
    <w:name w:val="List 411"/>
    <w:rsid w:val="008C14C0"/>
  </w:style>
  <w:style w:type="character" w:customStyle="1" w:styleId="panchor">
    <w:name w:val="panchor"/>
    <w:basedOn w:val="DefaultParagraphFont"/>
    <w:rsid w:val="008C14C0"/>
  </w:style>
  <w:style w:type="paragraph" w:styleId="List2">
    <w:name w:val="List 2"/>
    <w:basedOn w:val="Normal"/>
    <w:uiPriority w:val="99"/>
    <w:semiHidden/>
    <w:unhideWhenUsed/>
    <w:rsid w:val="008C14C0"/>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8C14C0"/>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8C14C0"/>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8C14C0"/>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8C14C0"/>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8C14C0"/>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8C14C0"/>
    <w:rPr>
      <w:rFonts w:ascii="Times New Roman" w:hAnsi="Times New Roman" w:cs="Times New Roman"/>
      <w:sz w:val="20"/>
      <w:szCs w:val="20"/>
    </w:rPr>
  </w:style>
  <w:style w:type="character" w:customStyle="1" w:styleId="Footnote2">
    <w:name w:val="Footnote (2)_"/>
    <w:basedOn w:val="DefaultParagraphFont"/>
    <w:link w:val="Footnote20"/>
    <w:rsid w:val="008C14C0"/>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8C14C0"/>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8C14C0"/>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8C14C0"/>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8C14C0"/>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8C14C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8C14C0"/>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8C14C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8C14C0"/>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8C14C0"/>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8C14C0"/>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8C14C0"/>
    <w:pPr>
      <w:widowControl w:val="0"/>
      <w:shd w:val="clear" w:color="auto" w:fill="FFFFFF"/>
      <w:spacing w:after="0" w:line="0" w:lineRule="atLeast"/>
      <w:jc w:val="both"/>
    </w:pPr>
    <w:rPr>
      <w:rFonts w:eastAsia="Times New Roman"/>
      <w:i/>
      <w:iCs/>
      <w:sz w:val="19"/>
      <w:szCs w:val="19"/>
    </w:rPr>
  </w:style>
  <w:style w:type="paragraph" w:customStyle="1" w:styleId="Heading31">
    <w:name w:val="Heading #3"/>
    <w:basedOn w:val="Normal"/>
    <w:link w:val="Heading30"/>
    <w:rsid w:val="008C14C0"/>
    <w:pPr>
      <w:widowControl w:val="0"/>
      <w:shd w:val="clear" w:color="auto" w:fill="FFFFFF"/>
      <w:spacing w:after="60" w:line="0" w:lineRule="atLeast"/>
      <w:ind w:hanging="400"/>
      <w:jc w:val="right"/>
      <w:outlineLvl w:val="2"/>
    </w:pPr>
    <w:rPr>
      <w:rFonts w:eastAsia="Times New Roman"/>
      <w:b/>
      <w:bCs/>
    </w:rPr>
  </w:style>
  <w:style w:type="paragraph" w:customStyle="1" w:styleId="Bodytext90">
    <w:name w:val="Body text (9)"/>
    <w:basedOn w:val="Normal"/>
    <w:link w:val="Bodytext9"/>
    <w:rsid w:val="008C14C0"/>
    <w:pPr>
      <w:widowControl w:val="0"/>
      <w:shd w:val="clear" w:color="auto" w:fill="FFFFFF"/>
      <w:spacing w:before="60" w:after="900" w:line="0" w:lineRule="atLeast"/>
      <w:ind w:hanging="400"/>
      <w:jc w:val="right"/>
    </w:pPr>
    <w:rPr>
      <w:rFonts w:eastAsia="Times New Roman"/>
      <w:b/>
      <w:bCs/>
    </w:rPr>
  </w:style>
  <w:style w:type="paragraph" w:customStyle="1" w:styleId="Bodytext100">
    <w:name w:val="Body text (10)"/>
    <w:basedOn w:val="Normal"/>
    <w:link w:val="Bodytext10"/>
    <w:rsid w:val="008C14C0"/>
    <w:pPr>
      <w:widowControl w:val="0"/>
      <w:shd w:val="clear" w:color="auto" w:fill="FFFFFF"/>
      <w:spacing w:before="600" w:after="60" w:line="313" w:lineRule="exact"/>
      <w:ind w:hanging="440"/>
      <w:jc w:val="both"/>
    </w:pPr>
    <w:rPr>
      <w:rFonts w:eastAsia="Times New Roman"/>
      <w:i/>
      <w:iCs/>
    </w:rPr>
  </w:style>
  <w:style w:type="paragraph" w:customStyle="1" w:styleId="Bodytext120">
    <w:name w:val="Body text (12)"/>
    <w:basedOn w:val="Normal"/>
    <w:link w:val="Bodytext12"/>
    <w:rsid w:val="008C14C0"/>
    <w:pPr>
      <w:widowControl w:val="0"/>
      <w:shd w:val="clear" w:color="auto" w:fill="FFFFFF"/>
      <w:spacing w:before="60" w:after="480" w:line="313" w:lineRule="exact"/>
      <w:jc w:val="both"/>
    </w:pPr>
    <w:rPr>
      <w:rFonts w:eastAsia="Times New Roman"/>
      <w:b/>
      <w:bCs/>
      <w:i/>
      <w:iCs/>
    </w:rPr>
  </w:style>
  <w:style w:type="character" w:customStyle="1" w:styleId="UnresolvedMention1">
    <w:name w:val="Unresolved Mention1"/>
    <w:basedOn w:val="DefaultParagraphFont"/>
    <w:uiPriority w:val="99"/>
    <w:semiHidden/>
    <w:unhideWhenUsed/>
    <w:rsid w:val="008C14C0"/>
    <w:rPr>
      <w:color w:val="605E5C"/>
      <w:shd w:val="clear" w:color="auto" w:fill="E1DFDD"/>
    </w:rPr>
  </w:style>
  <w:style w:type="paragraph" w:customStyle="1" w:styleId="pf0">
    <w:name w:val="pf0"/>
    <w:basedOn w:val="Normal"/>
    <w:rsid w:val="008C14C0"/>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rsid w:val="008C14C0"/>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8C14C0"/>
    <w:rPr>
      <w:color w:val="605E5C"/>
      <w:shd w:val="clear" w:color="auto" w:fill="E1DFDD"/>
    </w:rPr>
  </w:style>
  <w:style w:type="character" w:customStyle="1" w:styleId="Bodytext295pt0">
    <w:name w:val="Body text (2) + 9.5 pt"/>
    <w:basedOn w:val="Bodytext20"/>
    <w:rsid w:val="008C14C0"/>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8C14C0"/>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salnttl">
    <w:name w:val="s_aln_ttl"/>
    <w:basedOn w:val="DefaultParagraphFont"/>
    <w:rsid w:val="008C14C0"/>
  </w:style>
  <w:style w:type="character" w:customStyle="1" w:styleId="salnbdy">
    <w:name w:val="s_aln_bdy"/>
    <w:basedOn w:val="DefaultParagraphFont"/>
    <w:rsid w:val="008C14C0"/>
  </w:style>
  <w:style w:type="character" w:customStyle="1" w:styleId="UnresolvedMention2">
    <w:name w:val="Unresolved Mention2"/>
    <w:basedOn w:val="DefaultParagraphFont"/>
    <w:uiPriority w:val="99"/>
    <w:semiHidden/>
    <w:unhideWhenUsed/>
    <w:rsid w:val="008C1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www.fonduri-ue.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valeriu.filip@itom.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47</Pages>
  <Words>17885</Words>
  <Characters>103739</Characters>
  <Application>Microsoft Office Word</Application>
  <DocSecurity>0</DocSecurity>
  <Lines>864</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Carpusor</dc:creator>
  <cp:keywords/>
  <dc:description/>
  <cp:lastModifiedBy>Ancuta Doina Popa</cp:lastModifiedBy>
  <cp:revision>4</cp:revision>
  <dcterms:created xsi:type="dcterms:W3CDTF">2022-05-09T08:00:00Z</dcterms:created>
  <dcterms:modified xsi:type="dcterms:W3CDTF">2022-05-09T16:58:00Z</dcterms:modified>
</cp:coreProperties>
</file>